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EE6F0C" w14:textId="64EC4B6F" w:rsidR="001417E9" w:rsidRPr="006C6F2C" w:rsidRDefault="00DD3193" w:rsidP="00764E00">
      <w:pPr>
        <w:pStyle w:val="Footer"/>
        <w:tabs>
          <w:tab w:val="clear" w:pos="4680"/>
          <w:tab w:val="clear" w:pos="9360"/>
        </w:tabs>
        <w:spacing w:line="276" w:lineRule="auto"/>
        <w:jc w:val="both"/>
        <w:rPr>
          <w:rFonts w:ascii="Trebuchet MS" w:hAnsi="Trebuchet MS"/>
        </w:rPr>
      </w:pPr>
      <w:r w:rsidRPr="006C6F2C">
        <w:rPr>
          <w:rFonts w:ascii="Trebuchet MS" w:hAnsi="Trebuchet MS"/>
          <w:noProof/>
        </w:rPr>
        <w:drawing>
          <wp:inline distT="0" distB="0" distL="0" distR="0" wp14:anchorId="7689F760" wp14:editId="6AFE0E78">
            <wp:extent cx="6315530" cy="828718"/>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1888" cy="833489"/>
                    </a:xfrm>
                    <a:prstGeom prst="rect">
                      <a:avLst/>
                    </a:prstGeom>
                    <a:noFill/>
                  </pic:spPr>
                </pic:pic>
              </a:graphicData>
            </a:graphic>
          </wp:inline>
        </w:drawing>
      </w:r>
    </w:p>
    <w:p w14:paraId="4327136C" w14:textId="77777777" w:rsidR="006111DD" w:rsidRPr="006C6F2C" w:rsidRDefault="006111DD" w:rsidP="00764E00">
      <w:pPr>
        <w:pStyle w:val="Footer"/>
        <w:tabs>
          <w:tab w:val="clear" w:pos="4680"/>
          <w:tab w:val="clear" w:pos="9360"/>
        </w:tabs>
        <w:spacing w:line="276" w:lineRule="auto"/>
        <w:jc w:val="both"/>
        <w:rPr>
          <w:rFonts w:ascii="Trebuchet MS" w:hAnsi="Trebuchet MS"/>
        </w:rPr>
      </w:pPr>
    </w:p>
    <w:p w14:paraId="4D20FDEF" w14:textId="77777777" w:rsidR="006E206E" w:rsidRPr="006C6F2C" w:rsidRDefault="006E206E" w:rsidP="00764E00">
      <w:pPr>
        <w:spacing w:after="0"/>
        <w:jc w:val="both"/>
        <w:rPr>
          <w:rFonts w:ascii="Trebuchet MS" w:hAnsi="Trebuchet MS"/>
          <w:b/>
        </w:rPr>
      </w:pPr>
    </w:p>
    <w:p w14:paraId="05BAA2A7" w14:textId="77777777" w:rsidR="006E206E" w:rsidRPr="006C6F2C" w:rsidRDefault="00097BE1" w:rsidP="00764E00">
      <w:pPr>
        <w:spacing w:after="0"/>
        <w:jc w:val="both"/>
        <w:rPr>
          <w:rFonts w:ascii="Trebuchet MS" w:hAnsi="Trebuchet MS"/>
          <w:b/>
        </w:rPr>
      </w:pPr>
      <w:r w:rsidRPr="006C6F2C">
        <w:rPr>
          <w:rFonts w:ascii="Trebuchet MS" w:hAnsi="Trebuchet MS"/>
          <w:b/>
        </w:rPr>
        <w:t xml:space="preserve">Cod </w:t>
      </w:r>
      <w:r w:rsidR="00732A99" w:rsidRPr="006C6F2C">
        <w:rPr>
          <w:rFonts w:ascii="Trebuchet MS" w:hAnsi="Trebuchet MS"/>
          <w:b/>
        </w:rPr>
        <w:t xml:space="preserve">SIPOCA </w:t>
      </w:r>
      <w:r w:rsidRPr="006C6F2C">
        <w:rPr>
          <w:rFonts w:ascii="Trebuchet MS" w:hAnsi="Trebuchet MS"/>
          <w:b/>
        </w:rPr>
        <w:t>…………</w:t>
      </w:r>
    </w:p>
    <w:p w14:paraId="63FE9890" w14:textId="77777777" w:rsidR="006E206E" w:rsidRPr="006C6F2C" w:rsidRDefault="00A513A7" w:rsidP="00764E00">
      <w:pPr>
        <w:spacing w:after="0"/>
        <w:jc w:val="both"/>
        <w:rPr>
          <w:rFonts w:ascii="Trebuchet MS" w:hAnsi="Trebuchet MS"/>
          <w:b/>
        </w:rPr>
      </w:pPr>
      <w:r w:rsidRPr="006C6F2C">
        <w:rPr>
          <w:rFonts w:ascii="Trebuchet MS" w:hAnsi="Trebuchet MS"/>
          <w:b/>
        </w:rPr>
        <w:t xml:space="preserve">Cod </w:t>
      </w:r>
      <w:r w:rsidR="00732A99" w:rsidRPr="006C6F2C">
        <w:rPr>
          <w:rFonts w:ascii="Trebuchet MS" w:hAnsi="Trebuchet MS"/>
          <w:b/>
        </w:rPr>
        <w:t>SMIS</w:t>
      </w:r>
      <w:r w:rsidR="00CE7ADA" w:rsidRPr="006C6F2C">
        <w:rPr>
          <w:rFonts w:ascii="Trebuchet MS" w:hAnsi="Trebuchet MS"/>
          <w:b/>
        </w:rPr>
        <w:t>2014+</w:t>
      </w:r>
      <w:r w:rsidR="00732A99" w:rsidRPr="006C6F2C" w:rsidDel="00732A99">
        <w:rPr>
          <w:rFonts w:ascii="Trebuchet MS" w:hAnsi="Trebuchet MS"/>
          <w:b/>
        </w:rPr>
        <w:t xml:space="preserve"> </w:t>
      </w:r>
      <w:r w:rsidRPr="006C6F2C">
        <w:rPr>
          <w:rFonts w:ascii="Trebuchet MS" w:hAnsi="Trebuchet MS"/>
          <w:b/>
        </w:rPr>
        <w:t>…………</w:t>
      </w:r>
      <w:r w:rsidR="00732A99" w:rsidRPr="006C6F2C">
        <w:rPr>
          <w:rFonts w:ascii="Trebuchet MS" w:hAnsi="Trebuchet MS"/>
          <w:b/>
        </w:rPr>
        <w:t>....</w:t>
      </w:r>
    </w:p>
    <w:p w14:paraId="392FB97C" w14:textId="6F8C48EC" w:rsidR="006E206E" w:rsidRDefault="006E206E" w:rsidP="00764E00">
      <w:pPr>
        <w:spacing w:after="0"/>
        <w:jc w:val="both"/>
        <w:rPr>
          <w:rFonts w:ascii="Trebuchet MS" w:hAnsi="Trebuchet MS"/>
          <w:b/>
        </w:rPr>
      </w:pPr>
    </w:p>
    <w:p w14:paraId="73D67D2B" w14:textId="77777777" w:rsidR="00C60C29" w:rsidRDefault="00C60C29" w:rsidP="00764E00">
      <w:pPr>
        <w:spacing w:after="0"/>
        <w:jc w:val="both"/>
        <w:rPr>
          <w:rFonts w:ascii="Trebuchet MS" w:hAnsi="Trebuchet MS"/>
          <w:b/>
        </w:rPr>
      </w:pPr>
    </w:p>
    <w:p w14:paraId="02894724" w14:textId="77777777" w:rsidR="00C60C29" w:rsidRPr="006C6F2C" w:rsidRDefault="00C60C29" w:rsidP="00764E00">
      <w:pPr>
        <w:spacing w:after="0"/>
        <w:jc w:val="both"/>
        <w:rPr>
          <w:rFonts w:ascii="Trebuchet MS" w:hAnsi="Trebuchet MS"/>
          <w:b/>
        </w:rPr>
      </w:pPr>
    </w:p>
    <w:p w14:paraId="21E79416" w14:textId="02EE751B" w:rsidR="00A56494" w:rsidRPr="00C60C29" w:rsidRDefault="00A56494" w:rsidP="00A56494">
      <w:pPr>
        <w:pStyle w:val="xl35"/>
        <w:pBdr>
          <w:top w:val="none" w:sz="0" w:space="0" w:color="auto"/>
          <w:left w:val="none" w:sz="0" w:space="0" w:color="auto"/>
          <w:bottom w:val="none" w:sz="0" w:space="0" w:color="auto"/>
          <w:right w:val="none" w:sz="0" w:space="0" w:color="auto"/>
        </w:pBdr>
        <w:spacing w:before="0" w:beforeAutospacing="0" w:after="0" w:afterAutospacing="0" w:line="276" w:lineRule="auto"/>
        <w:jc w:val="center"/>
        <w:rPr>
          <w:rFonts w:ascii="Trebuchet MS" w:hAnsi="Trebuchet MS"/>
          <w:b/>
          <w:color w:val="0000FF"/>
          <w:sz w:val="22"/>
          <w:szCs w:val="22"/>
          <w:lang w:eastAsia="en-US"/>
        </w:rPr>
      </w:pPr>
      <w:r w:rsidRPr="00C60C29">
        <w:rPr>
          <w:rFonts w:ascii="Trebuchet MS" w:hAnsi="Trebuchet MS"/>
          <w:b/>
          <w:color w:val="0000FF"/>
          <w:sz w:val="22"/>
          <w:szCs w:val="22"/>
          <w:lang w:eastAsia="en-US"/>
        </w:rPr>
        <w:t>- MODEL ORIENTATIV -</w:t>
      </w:r>
    </w:p>
    <w:p w14:paraId="76EB9679" w14:textId="27830891" w:rsidR="006E206E" w:rsidRPr="006C6F2C" w:rsidRDefault="00097BE1" w:rsidP="00A56494">
      <w:pPr>
        <w:pStyle w:val="xl35"/>
        <w:pBdr>
          <w:top w:val="none" w:sz="0" w:space="0" w:color="auto"/>
          <w:left w:val="none" w:sz="0" w:space="0" w:color="auto"/>
          <w:bottom w:val="none" w:sz="0" w:space="0" w:color="auto"/>
          <w:right w:val="none" w:sz="0" w:space="0" w:color="auto"/>
        </w:pBdr>
        <w:spacing w:before="0" w:beforeAutospacing="0" w:after="0" w:afterAutospacing="0" w:line="276" w:lineRule="auto"/>
        <w:jc w:val="center"/>
        <w:rPr>
          <w:rFonts w:ascii="Trebuchet MS" w:hAnsi="Trebuchet MS"/>
          <w:b/>
          <w:sz w:val="22"/>
          <w:szCs w:val="22"/>
          <w:lang w:eastAsia="en-US"/>
        </w:rPr>
      </w:pPr>
      <w:r w:rsidRPr="006C6F2C">
        <w:rPr>
          <w:rFonts w:ascii="Trebuchet MS" w:hAnsi="Trebuchet MS"/>
          <w:b/>
          <w:sz w:val="22"/>
          <w:szCs w:val="22"/>
          <w:lang w:eastAsia="en-US"/>
        </w:rPr>
        <w:t>CONTRACT DE FINANŢARE</w:t>
      </w:r>
    </w:p>
    <w:p w14:paraId="46F88449" w14:textId="73B9AE7A" w:rsidR="006E206E" w:rsidRPr="006C6F2C" w:rsidRDefault="00097BE1" w:rsidP="009C0540">
      <w:pPr>
        <w:pStyle w:val="xl35"/>
        <w:pBdr>
          <w:top w:val="none" w:sz="0" w:space="0" w:color="auto"/>
          <w:left w:val="none" w:sz="0" w:space="0" w:color="auto"/>
          <w:bottom w:val="none" w:sz="0" w:space="0" w:color="auto"/>
          <w:right w:val="none" w:sz="0" w:space="0" w:color="auto"/>
        </w:pBdr>
        <w:spacing w:before="0" w:beforeAutospacing="0" w:after="0" w:afterAutospacing="0" w:line="276" w:lineRule="auto"/>
        <w:jc w:val="center"/>
        <w:rPr>
          <w:rFonts w:ascii="Trebuchet MS" w:hAnsi="Trebuchet MS"/>
          <w:b/>
          <w:sz w:val="22"/>
          <w:szCs w:val="22"/>
          <w:lang w:eastAsia="en-US"/>
        </w:rPr>
      </w:pPr>
      <w:r w:rsidRPr="006C6F2C">
        <w:rPr>
          <w:rFonts w:ascii="Trebuchet MS" w:hAnsi="Trebuchet MS"/>
          <w:b/>
          <w:sz w:val="22"/>
          <w:szCs w:val="22"/>
          <w:lang w:eastAsia="en-US"/>
        </w:rPr>
        <w:t xml:space="preserve">în cadrul Programului </w:t>
      </w:r>
      <w:r w:rsidR="00633098" w:rsidRPr="006C6F2C">
        <w:rPr>
          <w:rFonts w:ascii="Trebuchet MS" w:hAnsi="Trebuchet MS"/>
          <w:b/>
          <w:sz w:val="22"/>
          <w:szCs w:val="22"/>
          <w:lang w:eastAsia="en-US"/>
        </w:rPr>
        <w:t>Operațional</w:t>
      </w:r>
      <w:r w:rsidR="002F51D3" w:rsidRPr="006C6F2C">
        <w:rPr>
          <w:rFonts w:ascii="Trebuchet MS" w:hAnsi="Trebuchet MS"/>
          <w:b/>
          <w:sz w:val="22"/>
          <w:szCs w:val="22"/>
          <w:lang w:eastAsia="en-US"/>
        </w:rPr>
        <w:t xml:space="preserve"> Capacitate Administrativă</w:t>
      </w:r>
    </w:p>
    <w:p w14:paraId="46F7C6C0" w14:textId="77777777" w:rsidR="006111DD" w:rsidRPr="006C6F2C" w:rsidRDefault="00097BE1" w:rsidP="00E27DF6">
      <w:pPr>
        <w:pStyle w:val="Heading2"/>
        <w:spacing w:line="276" w:lineRule="auto"/>
        <w:jc w:val="center"/>
        <w:rPr>
          <w:rFonts w:ascii="Trebuchet MS" w:hAnsi="Trebuchet MS"/>
          <w:bCs w:val="0"/>
          <w:color w:val="auto"/>
          <w:sz w:val="22"/>
          <w:szCs w:val="22"/>
          <w:lang w:val="ro-RO"/>
        </w:rPr>
      </w:pPr>
      <w:bookmarkStart w:id="0" w:name="_Toc88562554"/>
      <w:r w:rsidRPr="006C6F2C">
        <w:rPr>
          <w:rFonts w:ascii="Trebuchet MS" w:hAnsi="Trebuchet MS"/>
          <w:bCs w:val="0"/>
          <w:color w:val="auto"/>
          <w:sz w:val="22"/>
          <w:szCs w:val="22"/>
          <w:lang w:val="ro-RO"/>
        </w:rPr>
        <w:t xml:space="preserve">Nr._____ din </w:t>
      </w:r>
      <w:bookmarkEnd w:id="0"/>
      <w:r w:rsidRPr="006C6F2C">
        <w:rPr>
          <w:rFonts w:ascii="Trebuchet MS" w:hAnsi="Trebuchet MS"/>
          <w:bCs w:val="0"/>
          <w:color w:val="auto"/>
          <w:sz w:val="22"/>
          <w:szCs w:val="22"/>
          <w:lang w:val="ro-RO"/>
        </w:rPr>
        <w:t>________</w:t>
      </w:r>
    </w:p>
    <w:p w14:paraId="2A90929C" w14:textId="72795D6B" w:rsidR="006E206E" w:rsidRDefault="006E206E" w:rsidP="00764E00">
      <w:pPr>
        <w:spacing w:after="0"/>
        <w:jc w:val="both"/>
        <w:rPr>
          <w:rFonts w:ascii="Trebuchet MS" w:hAnsi="Trebuchet MS"/>
          <w:b/>
        </w:rPr>
      </w:pPr>
    </w:p>
    <w:p w14:paraId="3501CA22" w14:textId="3E044C37" w:rsidR="00C60C29" w:rsidRDefault="00C60C29" w:rsidP="00764E00">
      <w:pPr>
        <w:spacing w:after="0"/>
        <w:jc w:val="both"/>
        <w:rPr>
          <w:rFonts w:ascii="Trebuchet MS" w:hAnsi="Trebuchet MS"/>
          <w:b/>
        </w:rPr>
      </w:pPr>
    </w:p>
    <w:p w14:paraId="45ECBA90" w14:textId="77777777" w:rsidR="00C60C29" w:rsidRDefault="00C60C29" w:rsidP="00764E00">
      <w:pPr>
        <w:spacing w:after="0"/>
        <w:jc w:val="both"/>
        <w:rPr>
          <w:rFonts w:ascii="Trebuchet MS" w:hAnsi="Trebuchet MS"/>
          <w:b/>
        </w:rPr>
      </w:pPr>
    </w:p>
    <w:p w14:paraId="075542DE" w14:textId="77777777" w:rsidR="006E206E" w:rsidRPr="006C6F2C" w:rsidRDefault="00347729" w:rsidP="00764E00">
      <w:pPr>
        <w:autoSpaceDE w:val="0"/>
        <w:autoSpaceDN w:val="0"/>
        <w:adjustRightInd w:val="0"/>
        <w:spacing w:after="0"/>
        <w:jc w:val="both"/>
        <w:rPr>
          <w:rFonts w:ascii="Trebuchet MS" w:hAnsi="Trebuchet MS"/>
          <w:b/>
        </w:rPr>
      </w:pPr>
      <w:bookmarkStart w:id="1" w:name="_Toc88562556"/>
      <w:r w:rsidRPr="006C6F2C">
        <w:rPr>
          <w:rFonts w:ascii="Trebuchet MS" w:hAnsi="Trebuchet MS"/>
          <w:b/>
        </w:rPr>
        <w:t xml:space="preserve">1. </w:t>
      </w:r>
      <w:r w:rsidR="004050C9" w:rsidRPr="006C6F2C">
        <w:rPr>
          <w:rFonts w:ascii="Trebuchet MS" w:hAnsi="Trebuchet MS"/>
          <w:b/>
        </w:rPr>
        <w:t>Părțile:</w:t>
      </w:r>
    </w:p>
    <w:p w14:paraId="6CF2EA1B" w14:textId="77777777" w:rsidR="006E206E" w:rsidRPr="006C6F2C" w:rsidRDefault="006E206E" w:rsidP="00764E00">
      <w:pPr>
        <w:spacing w:after="0"/>
        <w:jc w:val="both"/>
        <w:rPr>
          <w:rFonts w:ascii="Trebuchet MS" w:hAnsi="Trebuchet MS"/>
          <w:b/>
          <w:lang w:eastAsia="ar-SA"/>
        </w:rPr>
      </w:pPr>
    </w:p>
    <w:p w14:paraId="3E0BF523" w14:textId="11D3318C" w:rsidR="006E206E" w:rsidRPr="006C6F2C" w:rsidRDefault="00097BE1" w:rsidP="00764E00">
      <w:pPr>
        <w:spacing w:after="0"/>
        <w:jc w:val="both"/>
        <w:rPr>
          <w:rFonts w:ascii="Trebuchet MS" w:hAnsi="Trebuchet MS"/>
        </w:rPr>
      </w:pPr>
      <w:r w:rsidRPr="006C6F2C">
        <w:rPr>
          <w:rFonts w:ascii="Trebuchet MS" w:hAnsi="Trebuchet MS"/>
          <w:b/>
          <w:lang w:eastAsia="ar-SA"/>
        </w:rPr>
        <w:t>Ministerul Dezvoltării Regionale</w:t>
      </w:r>
      <w:r w:rsidR="007C279F" w:rsidRPr="006C6F2C">
        <w:rPr>
          <w:rFonts w:ascii="Trebuchet MS" w:hAnsi="Trebuchet MS"/>
          <w:b/>
          <w:lang w:eastAsia="ar-SA"/>
        </w:rPr>
        <w:t xml:space="preserve"> și</w:t>
      </w:r>
      <w:r w:rsidR="00074090" w:rsidRPr="006C6F2C">
        <w:rPr>
          <w:rFonts w:ascii="Trebuchet MS" w:hAnsi="Trebuchet MS"/>
          <w:b/>
          <w:lang w:eastAsia="ar-SA"/>
        </w:rPr>
        <w:t xml:space="preserve"> </w:t>
      </w:r>
      <w:r w:rsidRPr="006C6F2C">
        <w:rPr>
          <w:rFonts w:ascii="Trebuchet MS" w:hAnsi="Trebuchet MS"/>
          <w:b/>
          <w:lang w:eastAsia="ar-SA"/>
        </w:rPr>
        <w:t>Administrației Publice,</w:t>
      </w:r>
      <w:r w:rsidRPr="006C6F2C">
        <w:rPr>
          <w:rFonts w:ascii="Trebuchet MS" w:hAnsi="Trebuchet MS"/>
          <w:lang w:eastAsia="ar-SA"/>
        </w:rPr>
        <w:t xml:space="preserve"> persoană juridică de drept public, cod de înregistrare fiscală 26369185, cu sediul în </w:t>
      </w:r>
      <w:r w:rsidR="00502A23" w:rsidRPr="006C6F2C">
        <w:rPr>
          <w:rFonts w:ascii="Trebuchet MS" w:hAnsi="Trebuchet MS"/>
          <w:color w:val="444444"/>
          <w:shd w:val="clear" w:color="auto" w:fill="FFFFFF"/>
        </w:rPr>
        <w:t>Bulevardul Libertății nr. 16, latura nord</w:t>
      </w:r>
      <w:r w:rsidR="004E3A3A">
        <w:rPr>
          <w:rFonts w:ascii="Trebuchet MS" w:hAnsi="Trebuchet MS"/>
          <w:color w:val="444444"/>
          <w:shd w:val="clear" w:color="auto" w:fill="FFFFFF"/>
        </w:rPr>
        <w:t>,</w:t>
      </w:r>
      <w:r w:rsidR="00502A23" w:rsidRPr="006C6F2C">
        <w:rPr>
          <w:rFonts w:ascii="Trebuchet MS" w:hAnsi="Trebuchet MS"/>
          <w:color w:val="444444"/>
          <w:shd w:val="clear" w:color="auto" w:fill="FFFFFF"/>
        </w:rPr>
        <w:t xml:space="preserve"> </w:t>
      </w:r>
      <w:r w:rsidRPr="006C6F2C">
        <w:rPr>
          <w:rFonts w:ascii="Trebuchet MS" w:hAnsi="Trebuchet MS"/>
          <w:iCs/>
        </w:rPr>
        <w:t>sector 5,</w:t>
      </w:r>
      <w:r w:rsidRPr="006C6F2C">
        <w:rPr>
          <w:rFonts w:ascii="Trebuchet MS" w:hAnsi="Trebuchet MS"/>
        </w:rPr>
        <w:t xml:space="preserve"> </w:t>
      </w:r>
      <w:proofErr w:type="spellStart"/>
      <w:r w:rsidRPr="006C6F2C">
        <w:rPr>
          <w:rFonts w:ascii="Trebuchet MS" w:hAnsi="Trebuchet MS"/>
        </w:rPr>
        <w:t>Bucureşti</w:t>
      </w:r>
      <w:proofErr w:type="spellEnd"/>
      <w:r w:rsidRPr="006C6F2C">
        <w:rPr>
          <w:rFonts w:ascii="Trebuchet MS" w:hAnsi="Trebuchet MS"/>
        </w:rPr>
        <w:t>,</w:t>
      </w:r>
      <w:r w:rsidR="00A4386F" w:rsidRPr="006C6F2C">
        <w:rPr>
          <w:rFonts w:ascii="Trebuchet MS" w:hAnsi="Trebuchet MS"/>
        </w:rPr>
        <w:t xml:space="preserve"> cod po</w:t>
      </w:r>
      <w:r w:rsidR="009A5557" w:rsidRPr="006C6F2C">
        <w:rPr>
          <w:rFonts w:ascii="Trebuchet MS" w:hAnsi="Trebuchet MS"/>
        </w:rPr>
        <w:t>ș</w:t>
      </w:r>
      <w:r w:rsidR="00A4386F" w:rsidRPr="006C6F2C">
        <w:rPr>
          <w:rFonts w:ascii="Trebuchet MS" w:hAnsi="Trebuchet MS"/>
        </w:rPr>
        <w:t>tal</w:t>
      </w:r>
      <w:r w:rsidR="0051603C" w:rsidRPr="006C6F2C">
        <w:rPr>
          <w:rFonts w:ascii="Trebuchet MS" w:hAnsi="Trebuchet MS"/>
        </w:rPr>
        <w:t xml:space="preserve"> 0507</w:t>
      </w:r>
      <w:r w:rsidR="0045206F" w:rsidRPr="006C6F2C">
        <w:rPr>
          <w:rFonts w:ascii="Trebuchet MS" w:hAnsi="Trebuchet MS"/>
        </w:rPr>
        <w:t>06</w:t>
      </w:r>
      <w:r w:rsidR="009A5557" w:rsidRPr="006C6F2C">
        <w:rPr>
          <w:rFonts w:ascii="Trebuchet MS" w:hAnsi="Trebuchet MS"/>
        </w:rPr>
        <w:t>,</w:t>
      </w:r>
      <w:r w:rsidRPr="006C6F2C">
        <w:rPr>
          <w:rFonts w:ascii="Trebuchet MS" w:hAnsi="Trebuchet MS"/>
        </w:rPr>
        <w:t xml:space="preserve"> telefon 021.310.40.60</w:t>
      </w:r>
      <w:r w:rsidRPr="006C6F2C">
        <w:rPr>
          <w:rFonts w:ascii="Trebuchet MS" w:hAnsi="Trebuchet MS"/>
          <w:lang w:eastAsia="ar-SA"/>
        </w:rPr>
        <w:t>, fax 021.310.40.61, reprezentat legal de …………………………………</w:t>
      </w:r>
      <w:r w:rsidRPr="006C6F2C">
        <w:rPr>
          <w:rFonts w:ascii="Trebuchet MS" w:hAnsi="Trebuchet MS"/>
          <w:b/>
          <w:lang w:eastAsia="ar-SA"/>
        </w:rPr>
        <w:t>,</w:t>
      </w:r>
      <w:r w:rsidRPr="006C6F2C">
        <w:rPr>
          <w:rFonts w:ascii="Trebuchet MS" w:hAnsi="Trebuchet MS"/>
          <w:lang w:eastAsia="ar-SA"/>
        </w:rPr>
        <w:t xml:space="preserve"> </w:t>
      </w:r>
      <w:r w:rsidR="00C52332" w:rsidRPr="006C6F2C">
        <w:rPr>
          <w:rFonts w:ascii="Trebuchet MS" w:hAnsi="Trebuchet MS"/>
          <w:lang w:eastAsia="ar-SA"/>
        </w:rPr>
        <w:t xml:space="preserve">având funcția de……, </w:t>
      </w:r>
      <w:r w:rsidRPr="006C6F2C">
        <w:rPr>
          <w:rFonts w:ascii="Trebuchet MS" w:hAnsi="Trebuchet MS"/>
          <w:bCs/>
        </w:rPr>
        <w:t>în calitate</w:t>
      </w:r>
      <w:r w:rsidRPr="006C6F2C">
        <w:rPr>
          <w:rFonts w:ascii="Trebuchet MS" w:hAnsi="Trebuchet MS"/>
          <w:iCs/>
        </w:rPr>
        <w:t xml:space="preserve"> de </w:t>
      </w:r>
      <w:r w:rsidRPr="006C6F2C">
        <w:rPr>
          <w:rFonts w:ascii="Trebuchet MS" w:hAnsi="Trebuchet MS"/>
          <w:b/>
          <w:iCs/>
        </w:rPr>
        <w:t>Autoritate de Management pentru Programul Operațional Capacitatea Administrativă</w:t>
      </w:r>
      <w:r w:rsidRPr="006C6F2C">
        <w:rPr>
          <w:rFonts w:ascii="Trebuchet MS" w:hAnsi="Trebuchet MS"/>
          <w:iCs/>
        </w:rPr>
        <w:t xml:space="preserve">, </w:t>
      </w:r>
      <w:r w:rsidR="00C52332" w:rsidRPr="006C6F2C">
        <w:rPr>
          <w:rFonts w:ascii="Trebuchet MS" w:hAnsi="Trebuchet MS"/>
          <w:iCs/>
        </w:rPr>
        <w:t>denumit</w:t>
      </w:r>
      <w:r w:rsidR="00314C15" w:rsidRPr="006C6F2C">
        <w:rPr>
          <w:rFonts w:ascii="Trebuchet MS" w:hAnsi="Trebuchet MS"/>
          <w:iCs/>
        </w:rPr>
        <w:t>ă</w:t>
      </w:r>
      <w:r w:rsidR="00C52332" w:rsidRPr="006C6F2C">
        <w:rPr>
          <w:rFonts w:ascii="Trebuchet MS" w:hAnsi="Trebuchet MS"/>
          <w:iCs/>
        </w:rPr>
        <w:t xml:space="preserve"> în continuare </w:t>
      </w:r>
      <w:r w:rsidR="00CF1267" w:rsidRPr="006C6F2C">
        <w:rPr>
          <w:rFonts w:ascii="Trebuchet MS" w:hAnsi="Trebuchet MS"/>
          <w:iCs/>
          <w:caps/>
        </w:rPr>
        <w:t>AM POCA</w:t>
      </w:r>
      <w:r w:rsidRPr="006C6F2C">
        <w:rPr>
          <w:rFonts w:ascii="Trebuchet MS" w:hAnsi="Trebuchet MS"/>
        </w:rPr>
        <w:t xml:space="preserve">                                                                                                                                                                                                                                                                                                                                                                                                   </w:t>
      </w:r>
    </w:p>
    <w:p w14:paraId="6BC805C5" w14:textId="77777777" w:rsidR="006E206E" w:rsidRPr="006C6F2C" w:rsidRDefault="00097BE1" w:rsidP="00764E00">
      <w:pPr>
        <w:spacing w:after="0"/>
        <w:jc w:val="both"/>
        <w:rPr>
          <w:rFonts w:ascii="Trebuchet MS" w:hAnsi="Trebuchet MS"/>
          <w:b/>
          <w:iCs/>
        </w:rPr>
      </w:pPr>
      <w:proofErr w:type="spellStart"/>
      <w:r w:rsidRPr="006C6F2C">
        <w:rPr>
          <w:rFonts w:ascii="Trebuchet MS" w:hAnsi="Trebuchet MS"/>
          <w:b/>
          <w:iCs/>
        </w:rPr>
        <w:t>şi</w:t>
      </w:r>
      <w:proofErr w:type="spellEnd"/>
    </w:p>
    <w:p w14:paraId="73925066" w14:textId="77777777" w:rsidR="006E206E" w:rsidRPr="006C6F2C" w:rsidRDefault="006E206E" w:rsidP="00764E00">
      <w:pPr>
        <w:spacing w:after="0"/>
        <w:jc w:val="both"/>
        <w:rPr>
          <w:rFonts w:ascii="Trebuchet MS" w:hAnsi="Trebuchet MS"/>
          <w:b/>
          <w:bCs/>
          <w:i/>
        </w:rPr>
      </w:pPr>
    </w:p>
    <w:p w14:paraId="1669B5AA" w14:textId="51827CD6" w:rsidR="00760EDE" w:rsidRPr="006C6F2C" w:rsidRDefault="00CF1267" w:rsidP="00764E00">
      <w:pPr>
        <w:spacing w:after="0"/>
        <w:jc w:val="both"/>
        <w:rPr>
          <w:rFonts w:ascii="Trebuchet MS" w:hAnsi="Trebuchet MS"/>
        </w:rPr>
      </w:pPr>
      <w:r w:rsidRPr="006C6F2C">
        <w:rPr>
          <w:rFonts w:ascii="Trebuchet MS" w:hAnsi="Trebuchet MS"/>
          <w:b/>
          <w:bCs/>
          <w:i/>
        </w:rPr>
        <w:t>Denumirea beneficiarului</w:t>
      </w:r>
      <w:r w:rsidRPr="006C6F2C">
        <w:rPr>
          <w:rFonts w:ascii="Trebuchet MS" w:hAnsi="Trebuchet MS"/>
          <w:b/>
          <w:bCs/>
        </w:rPr>
        <w:t xml:space="preserve">, </w:t>
      </w:r>
      <w:r w:rsidR="00097BE1" w:rsidRPr="006C6F2C">
        <w:rPr>
          <w:rFonts w:ascii="Trebuchet MS" w:hAnsi="Trebuchet MS"/>
          <w:bCs/>
        </w:rPr>
        <w:t>persoană juridică de drept public/privat………..</w:t>
      </w:r>
      <w:r w:rsidR="00097BE1" w:rsidRPr="006C6F2C">
        <w:rPr>
          <w:rFonts w:ascii="Trebuchet MS" w:hAnsi="Trebuchet MS"/>
        </w:rPr>
        <w:t xml:space="preserve">, cod de înregistrare fiscală ………….., </w:t>
      </w:r>
      <w:r w:rsidR="00097BE1" w:rsidRPr="006C6F2C">
        <w:rPr>
          <w:rFonts w:ascii="Trebuchet MS" w:hAnsi="Trebuchet MS"/>
          <w:iCs/>
        </w:rPr>
        <w:t>cu sediul</w:t>
      </w:r>
      <w:r w:rsidR="00097BE1" w:rsidRPr="006C6F2C">
        <w:rPr>
          <w:rFonts w:ascii="Trebuchet MS" w:hAnsi="Trebuchet MS"/>
          <w:i/>
          <w:iCs/>
        </w:rPr>
        <w:t xml:space="preserve"> </w:t>
      </w:r>
      <w:r w:rsidR="00097BE1" w:rsidRPr="006C6F2C">
        <w:rPr>
          <w:rFonts w:ascii="Trebuchet MS" w:hAnsi="Trebuchet MS"/>
          <w:iCs/>
        </w:rPr>
        <w:t>în …………..</w:t>
      </w:r>
      <w:r w:rsidR="00A4386F" w:rsidRPr="006C6F2C">
        <w:rPr>
          <w:rFonts w:ascii="Trebuchet MS" w:hAnsi="Trebuchet MS"/>
          <w:iCs/>
        </w:rPr>
        <w:t>(adre</w:t>
      </w:r>
      <w:r w:rsidR="003B3376" w:rsidRPr="006C6F2C">
        <w:rPr>
          <w:rFonts w:ascii="Trebuchet MS" w:hAnsi="Trebuchet MS"/>
          <w:iCs/>
        </w:rPr>
        <w:t>s</w:t>
      </w:r>
      <w:r w:rsidR="00A4386F" w:rsidRPr="006C6F2C">
        <w:rPr>
          <w:rFonts w:ascii="Trebuchet MS" w:hAnsi="Trebuchet MS"/>
          <w:iCs/>
        </w:rPr>
        <w:t>a complet</w:t>
      </w:r>
      <w:r w:rsidR="0031453B" w:rsidRPr="006C6F2C">
        <w:rPr>
          <w:rFonts w:ascii="Trebuchet MS" w:hAnsi="Trebuchet MS"/>
          <w:iCs/>
        </w:rPr>
        <w:t>ă</w:t>
      </w:r>
      <w:r w:rsidR="00A4386F" w:rsidRPr="006C6F2C">
        <w:rPr>
          <w:rFonts w:ascii="Trebuchet MS" w:hAnsi="Trebuchet MS"/>
          <w:iCs/>
        </w:rPr>
        <w:t>)</w:t>
      </w:r>
      <w:r w:rsidR="00097BE1" w:rsidRPr="006C6F2C">
        <w:rPr>
          <w:rFonts w:ascii="Trebuchet MS" w:hAnsi="Trebuchet MS"/>
        </w:rPr>
        <w:t xml:space="preserve">, cod </w:t>
      </w:r>
      <w:proofErr w:type="spellStart"/>
      <w:r w:rsidR="00097BE1" w:rsidRPr="006C6F2C">
        <w:rPr>
          <w:rFonts w:ascii="Trebuchet MS" w:hAnsi="Trebuchet MS"/>
        </w:rPr>
        <w:t>poştal</w:t>
      </w:r>
      <w:proofErr w:type="spellEnd"/>
      <w:r w:rsidR="00097BE1" w:rsidRPr="006C6F2C">
        <w:rPr>
          <w:rFonts w:ascii="Trebuchet MS" w:hAnsi="Trebuchet MS"/>
        </w:rPr>
        <w:t xml:space="preserve"> ……….., telefon …………, fax ………… reprezentată </w:t>
      </w:r>
      <w:r w:rsidR="00A4386F" w:rsidRPr="006C6F2C">
        <w:rPr>
          <w:rFonts w:ascii="Trebuchet MS" w:hAnsi="Trebuchet MS"/>
        </w:rPr>
        <w:t xml:space="preserve">legal </w:t>
      </w:r>
      <w:r w:rsidR="00097BE1" w:rsidRPr="006C6F2C">
        <w:rPr>
          <w:rFonts w:ascii="Trebuchet MS" w:hAnsi="Trebuchet MS"/>
        </w:rPr>
        <w:t>de ………………</w:t>
      </w:r>
      <w:r w:rsidR="00097BE1" w:rsidRPr="006C6F2C">
        <w:rPr>
          <w:rFonts w:ascii="Trebuchet MS" w:hAnsi="Trebuchet MS"/>
          <w:b/>
        </w:rPr>
        <w:t>,</w:t>
      </w:r>
      <w:r w:rsidR="00097BE1" w:rsidRPr="006C6F2C">
        <w:rPr>
          <w:rFonts w:ascii="Trebuchet MS" w:hAnsi="Trebuchet MS"/>
        </w:rPr>
        <w:t xml:space="preserve"> </w:t>
      </w:r>
      <w:r w:rsidR="00CE7ADA" w:rsidRPr="006C6F2C">
        <w:rPr>
          <w:rFonts w:ascii="Trebuchet MS" w:hAnsi="Trebuchet MS"/>
        </w:rPr>
        <w:t xml:space="preserve">având </w:t>
      </w:r>
      <w:proofErr w:type="spellStart"/>
      <w:r w:rsidR="00097BE1" w:rsidRPr="006C6F2C">
        <w:rPr>
          <w:rFonts w:ascii="Trebuchet MS" w:hAnsi="Trebuchet MS"/>
        </w:rPr>
        <w:t>funcţia</w:t>
      </w:r>
      <w:proofErr w:type="spellEnd"/>
      <w:r w:rsidR="00097BE1" w:rsidRPr="006C6F2C">
        <w:rPr>
          <w:rFonts w:ascii="Trebuchet MS" w:hAnsi="Trebuchet MS"/>
        </w:rPr>
        <w:t xml:space="preserve"> de …………….., în calitate de Beneficiar</w:t>
      </w:r>
      <w:r w:rsidR="001432F8" w:rsidRPr="006C6F2C">
        <w:rPr>
          <w:rFonts w:ascii="Trebuchet MS" w:hAnsi="Trebuchet MS"/>
        </w:rPr>
        <w:t>/lider de parteneriat – dup</w:t>
      </w:r>
      <w:r w:rsidR="009A5557" w:rsidRPr="006C6F2C">
        <w:rPr>
          <w:rFonts w:ascii="Trebuchet MS" w:hAnsi="Trebuchet MS"/>
        </w:rPr>
        <w:t>ă</w:t>
      </w:r>
      <w:r w:rsidR="001432F8" w:rsidRPr="006C6F2C">
        <w:rPr>
          <w:rFonts w:ascii="Trebuchet MS" w:hAnsi="Trebuchet MS"/>
        </w:rPr>
        <w:t xml:space="preserve"> caz, </w:t>
      </w:r>
    </w:p>
    <w:p w14:paraId="706AE7DD" w14:textId="77777777" w:rsidR="006E206E" w:rsidRPr="006C6F2C" w:rsidRDefault="00097BE1" w:rsidP="00764E00">
      <w:pPr>
        <w:spacing w:after="0"/>
        <w:jc w:val="both"/>
        <w:rPr>
          <w:rFonts w:ascii="Trebuchet MS" w:hAnsi="Trebuchet MS"/>
          <w:bCs/>
        </w:rPr>
      </w:pPr>
      <w:r w:rsidRPr="006C6F2C">
        <w:rPr>
          <w:rFonts w:ascii="Trebuchet MS" w:hAnsi="Trebuchet MS"/>
          <w:bCs/>
        </w:rPr>
        <w:t xml:space="preserve">au convenit încheierea prezentului </w:t>
      </w:r>
      <w:r w:rsidRPr="006C6F2C">
        <w:rPr>
          <w:rFonts w:ascii="Trebuchet MS" w:hAnsi="Trebuchet MS"/>
          <w:b/>
          <w:i/>
          <w:iCs/>
        </w:rPr>
        <w:t xml:space="preserve">Contract de </w:t>
      </w:r>
      <w:proofErr w:type="spellStart"/>
      <w:r w:rsidRPr="006C6F2C">
        <w:rPr>
          <w:rFonts w:ascii="Trebuchet MS" w:hAnsi="Trebuchet MS"/>
          <w:b/>
          <w:i/>
          <w:iCs/>
        </w:rPr>
        <w:t>finanţare</w:t>
      </w:r>
      <w:proofErr w:type="spellEnd"/>
      <w:r w:rsidRPr="006C6F2C">
        <w:rPr>
          <w:rFonts w:ascii="Trebuchet MS" w:hAnsi="Trebuchet MS"/>
          <w:b/>
          <w:i/>
          <w:iCs/>
        </w:rPr>
        <w:t xml:space="preserve"> </w:t>
      </w:r>
      <w:r w:rsidRPr="006C6F2C">
        <w:rPr>
          <w:rFonts w:ascii="Trebuchet MS" w:hAnsi="Trebuchet MS"/>
        </w:rPr>
        <w:t>î</w:t>
      </w:r>
      <w:r w:rsidRPr="006C6F2C">
        <w:rPr>
          <w:rFonts w:ascii="Trebuchet MS" w:hAnsi="Trebuchet MS"/>
          <w:bCs/>
        </w:rPr>
        <w:t xml:space="preserve">n următoarele </w:t>
      </w:r>
      <w:proofErr w:type="spellStart"/>
      <w:r w:rsidRPr="006C6F2C">
        <w:rPr>
          <w:rFonts w:ascii="Trebuchet MS" w:hAnsi="Trebuchet MS"/>
          <w:bCs/>
        </w:rPr>
        <w:t>condiţii</w:t>
      </w:r>
      <w:proofErr w:type="spellEnd"/>
      <w:r w:rsidRPr="006C6F2C">
        <w:rPr>
          <w:rFonts w:ascii="Trebuchet MS" w:hAnsi="Trebuchet MS"/>
          <w:bCs/>
        </w:rPr>
        <w:t>:</w:t>
      </w:r>
    </w:p>
    <w:p w14:paraId="504DF076" w14:textId="77777777" w:rsidR="00760EDE" w:rsidRPr="006C6F2C" w:rsidRDefault="00760EDE" w:rsidP="00764E00">
      <w:pPr>
        <w:spacing w:after="0"/>
        <w:jc w:val="both"/>
        <w:rPr>
          <w:rFonts w:ascii="Trebuchet MS" w:hAnsi="Trebuchet MS"/>
          <w:bCs/>
        </w:rPr>
      </w:pPr>
    </w:p>
    <w:p w14:paraId="590EBD5A" w14:textId="77777777" w:rsidR="006E206E" w:rsidRPr="006C6F2C" w:rsidRDefault="00347729" w:rsidP="00764E00">
      <w:pPr>
        <w:pStyle w:val="ListParagraph"/>
        <w:spacing w:after="0"/>
        <w:ind w:left="0"/>
        <w:contextualSpacing w:val="0"/>
        <w:jc w:val="both"/>
        <w:rPr>
          <w:rFonts w:ascii="Trebuchet MS" w:hAnsi="Trebuchet MS"/>
          <w:b/>
          <w:bCs/>
        </w:rPr>
      </w:pPr>
      <w:r w:rsidRPr="006C6F2C">
        <w:rPr>
          <w:rFonts w:ascii="Trebuchet MS" w:hAnsi="Trebuchet MS"/>
          <w:b/>
          <w:bCs/>
        </w:rPr>
        <w:t>2. Precizări prealabile</w:t>
      </w:r>
    </w:p>
    <w:p w14:paraId="2DD9D936" w14:textId="15FC0419" w:rsidR="00072F46" w:rsidRPr="006C6F2C" w:rsidRDefault="006D6DDB" w:rsidP="00764E00">
      <w:pPr>
        <w:pStyle w:val="ListParagraph"/>
        <w:numPr>
          <w:ilvl w:val="0"/>
          <w:numId w:val="18"/>
        </w:numPr>
        <w:spacing w:after="0"/>
        <w:ind w:left="0" w:firstLine="0"/>
        <w:contextualSpacing w:val="0"/>
        <w:jc w:val="both"/>
        <w:rPr>
          <w:rFonts w:ascii="Trebuchet MS" w:hAnsi="Trebuchet MS"/>
          <w:bCs/>
        </w:rPr>
      </w:pPr>
      <w:r w:rsidRPr="006C6F2C">
        <w:rPr>
          <w:rFonts w:ascii="Trebuchet MS" w:hAnsi="Trebuchet MS"/>
          <w:bCs/>
        </w:rPr>
        <w:t>În prezent</w:t>
      </w:r>
      <w:r w:rsidR="00F04E88" w:rsidRPr="006C6F2C">
        <w:rPr>
          <w:rFonts w:ascii="Trebuchet MS" w:hAnsi="Trebuchet MS"/>
          <w:bCs/>
        </w:rPr>
        <w:t xml:space="preserve">ul </w:t>
      </w:r>
      <w:r w:rsidR="00CE7ADA" w:rsidRPr="006C6F2C">
        <w:rPr>
          <w:rFonts w:ascii="Trebuchet MS" w:hAnsi="Trebuchet MS"/>
          <w:bCs/>
        </w:rPr>
        <w:t>C</w:t>
      </w:r>
      <w:r w:rsidR="00F04E88" w:rsidRPr="006C6F2C">
        <w:rPr>
          <w:rFonts w:ascii="Trebuchet MS" w:hAnsi="Trebuchet MS"/>
          <w:bCs/>
        </w:rPr>
        <w:t>ontract de finanțare, cu ex</w:t>
      </w:r>
      <w:r w:rsidRPr="006C6F2C">
        <w:rPr>
          <w:rFonts w:ascii="Trebuchet MS" w:hAnsi="Trebuchet MS"/>
          <w:bCs/>
        </w:rPr>
        <w:t>c</w:t>
      </w:r>
      <w:r w:rsidR="00F04E88" w:rsidRPr="006C6F2C">
        <w:rPr>
          <w:rFonts w:ascii="Trebuchet MS" w:hAnsi="Trebuchet MS"/>
          <w:bCs/>
        </w:rPr>
        <w:t>e</w:t>
      </w:r>
      <w:r w:rsidRPr="006C6F2C">
        <w:rPr>
          <w:rFonts w:ascii="Trebuchet MS" w:hAnsi="Trebuchet MS"/>
          <w:bCs/>
        </w:rPr>
        <w:t>pția situațiilor când contextul cere altfel sau a unei prevederi contrare:</w:t>
      </w:r>
    </w:p>
    <w:p w14:paraId="45BE1658" w14:textId="0035EB35" w:rsidR="00072F46" w:rsidRPr="006C6F2C" w:rsidRDefault="00072F46" w:rsidP="00764E00">
      <w:pPr>
        <w:pStyle w:val="ListParagraph"/>
        <w:spacing w:after="0"/>
        <w:ind w:left="0"/>
        <w:contextualSpacing w:val="0"/>
        <w:jc w:val="both"/>
        <w:rPr>
          <w:rFonts w:ascii="Trebuchet MS" w:hAnsi="Trebuchet MS"/>
          <w:bCs/>
        </w:rPr>
      </w:pPr>
      <w:r w:rsidRPr="006C6F2C">
        <w:rPr>
          <w:rFonts w:ascii="Trebuchet MS" w:hAnsi="Trebuchet MS"/>
          <w:bCs/>
        </w:rPr>
        <w:t xml:space="preserve">a) </w:t>
      </w:r>
      <w:r w:rsidR="005A79C9" w:rsidRPr="006C6F2C">
        <w:rPr>
          <w:rFonts w:ascii="Trebuchet MS" w:hAnsi="Trebuchet MS"/>
          <w:bCs/>
        </w:rPr>
        <w:t>c</w:t>
      </w:r>
      <w:r w:rsidR="006D6DDB" w:rsidRPr="006C6F2C">
        <w:rPr>
          <w:rFonts w:ascii="Trebuchet MS" w:hAnsi="Trebuchet MS"/>
          <w:bCs/>
        </w:rPr>
        <w:t>uvintele care indică singularul includ și pluralul, iar cuvintele care indică pluralul includ și singularul;</w:t>
      </w:r>
    </w:p>
    <w:p w14:paraId="286C14C6" w14:textId="77777777" w:rsidR="006E206E" w:rsidRPr="006C6F2C" w:rsidRDefault="00072F46" w:rsidP="00764E00">
      <w:pPr>
        <w:pStyle w:val="ListParagraph"/>
        <w:spacing w:after="0"/>
        <w:ind w:left="0"/>
        <w:contextualSpacing w:val="0"/>
        <w:jc w:val="both"/>
        <w:rPr>
          <w:rFonts w:ascii="Trebuchet MS" w:hAnsi="Trebuchet MS"/>
          <w:bCs/>
        </w:rPr>
      </w:pPr>
      <w:r w:rsidRPr="006C6F2C">
        <w:rPr>
          <w:rFonts w:ascii="Trebuchet MS" w:hAnsi="Trebuchet MS"/>
          <w:bCs/>
        </w:rPr>
        <w:t xml:space="preserve">b) </w:t>
      </w:r>
      <w:r w:rsidR="005A79C9" w:rsidRPr="006C6F2C">
        <w:rPr>
          <w:rFonts w:ascii="Trebuchet MS" w:hAnsi="Trebuchet MS"/>
        </w:rPr>
        <w:t>c</w:t>
      </w:r>
      <w:r w:rsidR="006D6DDB" w:rsidRPr="006C6F2C">
        <w:rPr>
          <w:rFonts w:ascii="Trebuchet MS" w:hAnsi="Trebuchet MS"/>
        </w:rPr>
        <w:t>uvintele care includ un gen includ toate genurile;</w:t>
      </w:r>
    </w:p>
    <w:p w14:paraId="5565AB7F" w14:textId="77777777" w:rsidR="006E206E" w:rsidRPr="006C6F2C" w:rsidRDefault="00072F46" w:rsidP="00764E00">
      <w:pPr>
        <w:spacing w:after="0"/>
        <w:jc w:val="both"/>
        <w:rPr>
          <w:rFonts w:ascii="Trebuchet MS" w:hAnsi="Trebuchet MS"/>
          <w:bCs/>
        </w:rPr>
      </w:pPr>
      <w:r w:rsidRPr="006C6F2C">
        <w:rPr>
          <w:rFonts w:ascii="Trebuchet MS" w:hAnsi="Trebuchet MS"/>
          <w:bCs/>
        </w:rPr>
        <w:t xml:space="preserve">c) </w:t>
      </w:r>
      <w:r w:rsidR="009D1D78" w:rsidRPr="006C6F2C">
        <w:rPr>
          <w:rFonts w:ascii="Trebuchet MS" w:hAnsi="Trebuchet MS"/>
          <w:bCs/>
        </w:rPr>
        <w:t>termenul “zi” reprezintă zi calendaristică, dacă nu se specifică altfel.</w:t>
      </w:r>
    </w:p>
    <w:p w14:paraId="3871107D" w14:textId="77777777" w:rsidR="006E206E" w:rsidRPr="006C6F2C" w:rsidRDefault="00203F23" w:rsidP="00764E00">
      <w:pPr>
        <w:pStyle w:val="ListParagraph"/>
        <w:numPr>
          <w:ilvl w:val="0"/>
          <w:numId w:val="18"/>
        </w:numPr>
        <w:spacing w:after="0"/>
        <w:ind w:left="0" w:firstLine="0"/>
        <w:contextualSpacing w:val="0"/>
        <w:jc w:val="both"/>
        <w:rPr>
          <w:rFonts w:ascii="Trebuchet MS" w:hAnsi="Trebuchet MS"/>
        </w:rPr>
      </w:pPr>
      <w:r w:rsidRPr="006C6F2C">
        <w:rPr>
          <w:rFonts w:ascii="Trebuchet MS" w:hAnsi="Trebuchet MS"/>
          <w:bCs/>
        </w:rPr>
        <w:t>Trimiterile la actele normative</w:t>
      </w:r>
      <w:r w:rsidR="00F04E88" w:rsidRPr="006C6F2C">
        <w:rPr>
          <w:rFonts w:ascii="Trebuchet MS" w:hAnsi="Trebuchet MS"/>
          <w:bCs/>
        </w:rPr>
        <w:t xml:space="preserve"> includ și modificările și comp</w:t>
      </w:r>
      <w:r w:rsidRPr="006C6F2C">
        <w:rPr>
          <w:rFonts w:ascii="Trebuchet MS" w:hAnsi="Trebuchet MS"/>
          <w:bCs/>
        </w:rPr>
        <w:t>l</w:t>
      </w:r>
      <w:r w:rsidR="00F04E88" w:rsidRPr="006C6F2C">
        <w:rPr>
          <w:rFonts w:ascii="Trebuchet MS" w:hAnsi="Trebuchet MS"/>
          <w:bCs/>
        </w:rPr>
        <w:t>e</w:t>
      </w:r>
      <w:r w:rsidRPr="006C6F2C">
        <w:rPr>
          <w:rFonts w:ascii="Trebuchet MS" w:hAnsi="Trebuchet MS"/>
          <w:bCs/>
        </w:rPr>
        <w:t>tările ulterioare ale acestora, precum și orice alte normative subsecvente.</w:t>
      </w:r>
    </w:p>
    <w:p w14:paraId="32FC7DA3" w14:textId="07920E37" w:rsidR="007F5447" w:rsidRDefault="00203F23" w:rsidP="00764E00">
      <w:pPr>
        <w:pStyle w:val="ListParagraph"/>
        <w:numPr>
          <w:ilvl w:val="0"/>
          <w:numId w:val="18"/>
        </w:numPr>
        <w:spacing w:after="0"/>
        <w:ind w:left="0" w:firstLine="0"/>
        <w:contextualSpacing w:val="0"/>
        <w:jc w:val="both"/>
        <w:rPr>
          <w:rFonts w:ascii="Trebuchet MS" w:hAnsi="Trebuchet MS"/>
        </w:rPr>
      </w:pPr>
      <w:r w:rsidRPr="006C6F2C">
        <w:rPr>
          <w:rFonts w:ascii="Trebuchet MS" w:hAnsi="Trebuchet MS"/>
          <w:bCs/>
        </w:rPr>
        <w:t>Contractul de finanțare este contract de adeziune. Acesta stabilește cadrul jurid</w:t>
      </w:r>
      <w:r w:rsidR="00F04E88" w:rsidRPr="006C6F2C">
        <w:rPr>
          <w:rFonts w:ascii="Trebuchet MS" w:hAnsi="Trebuchet MS"/>
          <w:bCs/>
        </w:rPr>
        <w:t>i</w:t>
      </w:r>
      <w:r w:rsidRPr="006C6F2C">
        <w:rPr>
          <w:rFonts w:ascii="Trebuchet MS" w:hAnsi="Trebuchet MS"/>
          <w:bCs/>
        </w:rPr>
        <w:t>c general în care se va desfășura relația contractuală</w:t>
      </w:r>
      <w:r w:rsidR="00F04E88" w:rsidRPr="006C6F2C">
        <w:rPr>
          <w:rFonts w:ascii="Trebuchet MS" w:hAnsi="Trebuchet MS"/>
          <w:bCs/>
        </w:rPr>
        <w:t xml:space="preserve"> dintre AM POCA</w:t>
      </w:r>
      <w:r w:rsidR="005A79C9" w:rsidRPr="006C6F2C">
        <w:rPr>
          <w:rFonts w:ascii="Trebuchet MS" w:hAnsi="Trebuchet MS"/>
          <w:bCs/>
        </w:rPr>
        <w:t xml:space="preserve"> și </w:t>
      </w:r>
      <w:r w:rsidR="005A21B0" w:rsidRPr="006C6F2C">
        <w:rPr>
          <w:rFonts w:ascii="Trebuchet MS" w:hAnsi="Trebuchet MS"/>
          <w:bCs/>
        </w:rPr>
        <w:t>B</w:t>
      </w:r>
      <w:r w:rsidR="005A79C9" w:rsidRPr="006C6F2C">
        <w:rPr>
          <w:rFonts w:ascii="Trebuchet MS" w:hAnsi="Trebuchet MS"/>
          <w:bCs/>
        </w:rPr>
        <w:t>eneficiar</w:t>
      </w:r>
      <w:r w:rsidR="00967679" w:rsidRPr="006C6F2C">
        <w:rPr>
          <w:rFonts w:ascii="Trebuchet MS" w:hAnsi="Trebuchet MS"/>
          <w:bCs/>
        </w:rPr>
        <w:t>.</w:t>
      </w:r>
      <w:r w:rsidR="00C046F7" w:rsidRPr="006C6F2C">
        <w:rPr>
          <w:rFonts w:ascii="Trebuchet MS" w:hAnsi="Trebuchet MS"/>
        </w:rPr>
        <w:t xml:space="preserve"> Raporturile juridice dintre AM POCA </w:t>
      </w:r>
      <w:r w:rsidR="005A21B0" w:rsidRPr="006C6F2C">
        <w:rPr>
          <w:rFonts w:ascii="Trebuchet MS" w:hAnsi="Trebuchet MS"/>
        </w:rPr>
        <w:t>ș</w:t>
      </w:r>
      <w:r w:rsidR="00C046F7" w:rsidRPr="006C6F2C">
        <w:rPr>
          <w:rFonts w:ascii="Trebuchet MS" w:hAnsi="Trebuchet MS"/>
        </w:rPr>
        <w:t xml:space="preserve">i Beneficiar vor fi guvernate de prezentul Contract de </w:t>
      </w:r>
      <w:proofErr w:type="spellStart"/>
      <w:r w:rsidR="00C046F7" w:rsidRPr="006C6F2C">
        <w:rPr>
          <w:rFonts w:ascii="Trebuchet MS" w:hAnsi="Trebuchet MS"/>
        </w:rPr>
        <w:t>finanţare</w:t>
      </w:r>
      <w:proofErr w:type="spellEnd"/>
      <w:r w:rsidR="00C046F7" w:rsidRPr="006C6F2C">
        <w:rPr>
          <w:rFonts w:ascii="Trebuchet MS" w:hAnsi="Trebuchet MS"/>
        </w:rPr>
        <w:t xml:space="preserve"> care</w:t>
      </w:r>
      <w:r w:rsidR="00DB0E1F" w:rsidRPr="006C6F2C">
        <w:rPr>
          <w:rFonts w:ascii="Trebuchet MS" w:hAnsi="Trebuchet MS"/>
        </w:rPr>
        <w:t>,</w:t>
      </w:r>
      <w:r w:rsidR="00C046F7" w:rsidRPr="006C6F2C">
        <w:rPr>
          <w:rFonts w:ascii="Trebuchet MS" w:hAnsi="Trebuchet MS"/>
        </w:rPr>
        <w:t xml:space="preserve"> împreună cu dispozițiile prevăzute în fiecare dintre documentele </w:t>
      </w:r>
      <w:r w:rsidR="005A21B0" w:rsidRPr="006C6F2C">
        <w:rPr>
          <w:rFonts w:ascii="Trebuchet MS" w:hAnsi="Trebuchet MS"/>
        </w:rPr>
        <w:t>C</w:t>
      </w:r>
      <w:r w:rsidR="00C046F7" w:rsidRPr="006C6F2C">
        <w:rPr>
          <w:rFonts w:ascii="Trebuchet MS" w:hAnsi="Trebuchet MS"/>
        </w:rPr>
        <w:t>ontractului de finanțare</w:t>
      </w:r>
      <w:r w:rsidR="00DB0E1F" w:rsidRPr="006C6F2C">
        <w:rPr>
          <w:rFonts w:ascii="Trebuchet MS" w:hAnsi="Trebuchet MS"/>
        </w:rPr>
        <w:t>,</w:t>
      </w:r>
      <w:r w:rsidR="00C046F7" w:rsidRPr="006C6F2C">
        <w:rPr>
          <w:rFonts w:ascii="Trebuchet MS" w:hAnsi="Trebuchet MS"/>
        </w:rPr>
        <w:t xml:space="preserve"> vor reprezenta legea </w:t>
      </w:r>
      <w:proofErr w:type="spellStart"/>
      <w:r w:rsidR="00C046F7" w:rsidRPr="006C6F2C">
        <w:rPr>
          <w:rFonts w:ascii="Trebuchet MS" w:hAnsi="Trebuchet MS"/>
        </w:rPr>
        <w:t>părţilor</w:t>
      </w:r>
      <w:proofErr w:type="spellEnd"/>
      <w:r w:rsidR="00C046F7" w:rsidRPr="006C6F2C">
        <w:rPr>
          <w:rFonts w:ascii="Trebuchet MS" w:hAnsi="Trebuchet MS"/>
        </w:rPr>
        <w:t>.</w:t>
      </w:r>
    </w:p>
    <w:p w14:paraId="0938177F" w14:textId="39F4311D" w:rsidR="00070C1B" w:rsidRDefault="00070C1B" w:rsidP="00070C1B">
      <w:pPr>
        <w:spacing w:after="0"/>
        <w:jc w:val="both"/>
        <w:rPr>
          <w:rFonts w:ascii="Trebuchet MS" w:hAnsi="Trebuchet MS"/>
        </w:rPr>
      </w:pPr>
    </w:p>
    <w:p w14:paraId="680CEF7D" w14:textId="77777777" w:rsidR="00070C1B" w:rsidRPr="00070C1B" w:rsidRDefault="00070C1B" w:rsidP="00070C1B">
      <w:pPr>
        <w:spacing w:after="0"/>
        <w:jc w:val="both"/>
        <w:rPr>
          <w:rFonts w:ascii="Trebuchet MS" w:hAnsi="Trebuchet MS"/>
        </w:rPr>
      </w:pPr>
    </w:p>
    <w:p w14:paraId="19DAB851" w14:textId="77777777" w:rsidR="00930F65" w:rsidRPr="006C6F2C" w:rsidRDefault="000937AD" w:rsidP="005B7921">
      <w:pPr>
        <w:pStyle w:val="ListParagraph"/>
        <w:numPr>
          <w:ilvl w:val="0"/>
          <w:numId w:val="18"/>
        </w:numPr>
        <w:spacing w:after="0"/>
        <w:ind w:left="0" w:firstLine="0"/>
        <w:contextualSpacing w:val="0"/>
        <w:jc w:val="both"/>
        <w:rPr>
          <w:rFonts w:ascii="Trebuchet MS" w:hAnsi="Trebuchet MS"/>
          <w:b/>
          <w:bCs/>
        </w:rPr>
      </w:pPr>
      <w:r w:rsidRPr="006C6F2C">
        <w:rPr>
          <w:rFonts w:ascii="Trebuchet MS" w:hAnsi="Trebuchet MS"/>
        </w:rPr>
        <w:lastRenderedPageBreak/>
        <w:t xml:space="preserve">În </w:t>
      </w:r>
      <w:r w:rsidR="005A79C9" w:rsidRPr="006C6F2C">
        <w:rPr>
          <w:rFonts w:ascii="Trebuchet MS" w:hAnsi="Trebuchet MS"/>
        </w:rPr>
        <w:t>cazul î</w:t>
      </w:r>
      <w:r w:rsidRPr="006C6F2C">
        <w:rPr>
          <w:rFonts w:ascii="Trebuchet MS" w:hAnsi="Trebuchet MS"/>
        </w:rPr>
        <w:t>n care</w:t>
      </w:r>
      <w:r w:rsidR="00DB0E1F" w:rsidRPr="006C6F2C">
        <w:rPr>
          <w:rFonts w:ascii="Trebuchet MS" w:hAnsi="Trebuchet MS"/>
        </w:rPr>
        <w:t>,</w:t>
      </w:r>
      <w:r w:rsidRPr="006C6F2C">
        <w:rPr>
          <w:rFonts w:ascii="Trebuchet MS" w:hAnsi="Trebuchet MS"/>
        </w:rPr>
        <w:t xml:space="preserve"> orice prevedere </w:t>
      </w:r>
      <w:r w:rsidR="005A79C9" w:rsidRPr="006C6F2C">
        <w:rPr>
          <w:rFonts w:ascii="Trebuchet MS" w:hAnsi="Trebuchet MS"/>
        </w:rPr>
        <w:t xml:space="preserve">din Contractul de </w:t>
      </w:r>
      <w:proofErr w:type="spellStart"/>
      <w:r w:rsidR="005A79C9" w:rsidRPr="006C6F2C">
        <w:rPr>
          <w:rFonts w:ascii="Trebuchet MS" w:hAnsi="Trebuchet MS"/>
        </w:rPr>
        <w:t>finanţare</w:t>
      </w:r>
      <w:proofErr w:type="spellEnd"/>
      <w:r w:rsidR="00A4386F" w:rsidRPr="006C6F2C">
        <w:rPr>
          <w:rFonts w:ascii="Trebuchet MS" w:hAnsi="Trebuchet MS"/>
        </w:rPr>
        <w:t>, inclusiv anexele acestuia,</w:t>
      </w:r>
      <w:r w:rsidR="005A79C9" w:rsidRPr="006C6F2C">
        <w:rPr>
          <w:rFonts w:ascii="Trebuchet MS" w:hAnsi="Trebuchet MS"/>
        </w:rPr>
        <w:t xml:space="preserve"> ș</w:t>
      </w:r>
      <w:r w:rsidRPr="006C6F2C">
        <w:rPr>
          <w:rFonts w:ascii="Trebuchet MS" w:hAnsi="Trebuchet MS"/>
        </w:rPr>
        <w:t>i/sau din documentele acestuia este sau devine</w:t>
      </w:r>
      <w:r w:rsidR="00DB0E1F" w:rsidRPr="006C6F2C">
        <w:rPr>
          <w:rFonts w:ascii="Trebuchet MS" w:hAnsi="Trebuchet MS"/>
        </w:rPr>
        <w:t>,</w:t>
      </w:r>
      <w:r w:rsidRPr="006C6F2C">
        <w:rPr>
          <w:rFonts w:ascii="Trebuchet MS" w:hAnsi="Trebuchet MS"/>
        </w:rPr>
        <w:t xml:space="preserve"> la un moment dat</w:t>
      </w:r>
      <w:r w:rsidR="00DB0E1F" w:rsidRPr="006C6F2C">
        <w:rPr>
          <w:rFonts w:ascii="Trebuchet MS" w:hAnsi="Trebuchet MS"/>
        </w:rPr>
        <w:t>,</w:t>
      </w:r>
      <w:r w:rsidRPr="006C6F2C">
        <w:rPr>
          <w:rFonts w:ascii="Trebuchet MS" w:hAnsi="Trebuchet MS"/>
        </w:rPr>
        <w:t xml:space="preserve"> nulă, invalidă sau neexecutabilă conform legii aplica</w:t>
      </w:r>
      <w:r w:rsidR="0055612E" w:rsidRPr="006C6F2C">
        <w:rPr>
          <w:rFonts w:ascii="Trebuchet MS" w:hAnsi="Trebuchet MS"/>
        </w:rPr>
        <w:t xml:space="preserve">bile, legalitatea, validitatea și aplicabilitatea unei asemenea prevederi în limita admisă de lege, precum și a celorlalte prevederi ale Contractului de </w:t>
      </w:r>
      <w:proofErr w:type="spellStart"/>
      <w:r w:rsidR="0055612E" w:rsidRPr="006C6F2C">
        <w:rPr>
          <w:rFonts w:ascii="Trebuchet MS" w:hAnsi="Trebuchet MS"/>
        </w:rPr>
        <w:t>finanţare</w:t>
      </w:r>
      <w:proofErr w:type="spellEnd"/>
      <w:r w:rsidR="0055612E" w:rsidRPr="006C6F2C">
        <w:rPr>
          <w:rFonts w:ascii="Trebuchet MS" w:hAnsi="Trebuchet MS"/>
        </w:rPr>
        <w:t xml:space="preserve">, nu vor fi afectate sau prejudiciate de aceasta. Părțile vor depune eforturile necesare pentru a realiza acele acte și/sau modificări care ar conduce la același rezultat legal și/sau economic care s-a avut în vedere la data încheierii Contractului de </w:t>
      </w:r>
      <w:proofErr w:type="spellStart"/>
      <w:r w:rsidR="0055612E" w:rsidRPr="006C6F2C">
        <w:rPr>
          <w:rFonts w:ascii="Trebuchet MS" w:hAnsi="Trebuchet MS"/>
        </w:rPr>
        <w:t>finanţare</w:t>
      </w:r>
      <w:proofErr w:type="spellEnd"/>
      <w:r w:rsidR="0055612E" w:rsidRPr="006C6F2C">
        <w:rPr>
          <w:rFonts w:ascii="Trebuchet MS" w:hAnsi="Trebuchet MS"/>
        </w:rPr>
        <w:t>.</w:t>
      </w:r>
      <w:r w:rsidR="00285DAC" w:rsidRPr="006C6F2C">
        <w:rPr>
          <w:rFonts w:ascii="Trebuchet MS" w:hAnsi="Trebuchet MS"/>
          <w:b/>
          <w:bCs/>
        </w:rPr>
        <w:t xml:space="preserve"> </w:t>
      </w:r>
    </w:p>
    <w:p w14:paraId="69E86A74" w14:textId="53164ED2" w:rsidR="006E206E" w:rsidRPr="006C6F2C" w:rsidRDefault="00285DAC" w:rsidP="00764E00">
      <w:pPr>
        <w:pStyle w:val="ListParagraph"/>
        <w:numPr>
          <w:ilvl w:val="0"/>
          <w:numId w:val="18"/>
        </w:numPr>
        <w:spacing w:after="0"/>
        <w:ind w:left="0" w:firstLine="0"/>
        <w:contextualSpacing w:val="0"/>
        <w:jc w:val="both"/>
        <w:rPr>
          <w:rFonts w:ascii="Trebuchet MS" w:hAnsi="Trebuchet MS"/>
          <w:bCs/>
        </w:rPr>
      </w:pPr>
      <w:r w:rsidRPr="006C6F2C">
        <w:rPr>
          <w:rFonts w:ascii="Trebuchet MS" w:hAnsi="Trebuchet MS"/>
          <w:bCs/>
        </w:rPr>
        <w:t>În cazul proiectelor implementate în parteneriat, drepturile și obligațiile Beneficiarului, prevăzute în cadrul prezentului contract, revin Liderului de parteneriat.</w:t>
      </w:r>
    </w:p>
    <w:p w14:paraId="1448D62F" w14:textId="77777777" w:rsidR="00CC5702" w:rsidRPr="006C6F2C" w:rsidRDefault="00CC5702" w:rsidP="00764E00">
      <w:pPr>
        <w:pStyle w:val="ListParagraph"/>
        <w:spacing w:after="0"/>
        <w:ind w:left="0"/>
        <w:contextualSpacing w:val="0"/>
        <w:jc w:val="both"/>
        <w:rPr>
          <w:rFonts w:ascii="Trebuchet MS" w:hAnsi="Trebuchet MS"/>
          <w:b/>
          <w:bCs/>
        </w:rPr>
      </w:pPr>
    </w:p>
    <w:p w14:paraId="494D8E15" w14:textId="77777777" w:rsidR="006E206E" w:rsidRPr="006C6F2C" w:rsidRDefault="004E1556" w:rsidP="00764E00">
      <w:pPr>
        <w:pStyle w:val="ListParagraph"/>
        <w:spacing w:after="0"/>
        <w:ind w:left="0"/>
        <w:contextualSpacing w:val="0"/>
        <w:jc w:val="both"/>
        <w:rPr>
          <w:rFonts w:ascii="Trebuchet MS" w:hAnsi="Trebuchet MS"/>
          <w:b/>
          <w:bCs/>
        </w:rPr>
      </w:pPr>
      <w:r w:rsidRPr="006C6F2C">
        <w:rPr>
          <w:rFonts w:ascii="Trebuchet MS" w:hAnsi="Trebuchet MS"/>
          <w:b/>
          <w:bCs/>
        </w:rPr>
        <w:t>CLAUZE CONTRACTUALE</w:t>
      </w:r>
    </w:p>
    <w:p w14:paraId="3F50A0A2" w14:textId="77777777" w:rsidR="006E206E" w:rsidRPr="006C6F2C" w:rsidRDefault="006E206E" w:rsidP="00764E00">
      <w:pPr>
        <w:pStyle w:val="ListParagraph"/>
        <w:spacing w:after="0"/>
        <w:ind w:left="0"/>
        <w:contextualSpacing w:val="0"/>
        <w:jc w:val="both"/>
        <w:rPr>
          <w:rFonts w:ascii="Trebuchet MS" w:hAnsi="Trebuchet MS"/>
          <w:b/>
          <w:bCs/>
        </w:rPr>
      </w:pPr>
    </w:p>
    <w:bookmarkEnd w:id="1"/>
    <w:p w14:paraId="132F3B00" w14:textId="193345AE" w:rsidR="00AE680D" w:rsidRPr="006C6F2C" w:rsidRDefault="00070C06" w:rsidP="00764E00">
      <w:pPr>
        <w:pStyle w:val="Heading2"/>
        <w:spacing w:line="276" w:lineRule="auto"/>
        <w:jc w:val="both"/>
        <w:rPr>
          <w:rFonts w:ascii="Trebuchet MS" w:hAnsi="Trebuchet MS"/>
          <w:color w:val="auto"/>
          <w:sz w:val="22"/>
          <w:szCs w:val="22"/>
          <w:lang w:val="ro-RO"/>
        </w:rPr>
      </w:pPr>
      <w:r w:rsidRPr="006C6F2C">
        <w:rPr>
          <w:rFonts w:ascii="Trebuchet MS" w:hAnsi="Trebuchet MS"/>
          <w:color w:val="auto"/>
          <w:sz w:val="22"/>
          <w:szCs w:val="22"/>
          <w:lang w:val="ro-RO"/>
        </w:rPr>
        <w:t>A</w:t>
      </w:r>
      <w:r w:rsidR="00465FA9" w:rsidRPr="006C6F2C">
        <w:rPr>
          <w:rFonts w:ascii="Trebuchet MS" w:hAnsi="Trebuchet MS"/>
          <w:color w:val="auto"/>
          <w:sz w:val="22"/>
          <w:szCs w:val="22"/>
          <w:lang w:val="ro-RO"/>
        </w:rPr>
        <w:t>rt</w:t>
      </w:r>
      <w:r w:rsidRPr="006C6F2C">
        <w:rPr>
          <w:rFonts w:ascii="Trebuchet MS" w:hAnsi="Trebuchet MS"/>
          <w:color w:val="auto"/>
          <w:sz w:val="22"/>
          <w:szCs w:val="22"/>
          <w:lang w:val="ro-RO"/>
        </w:rPr>
        <w:t>. 1</w:t>
      </w:r>
      <w:r w:rsidR="00097BE1" w:rsidRPr="006C6F2C">
        <w:rPr>
          <w:rFonts w:ascii="Trebuchet MS" w:hAnsi="Trebuchet MS"/>
          <w:color w:val="auto"/>
          <w:sz w:val="22"/>
          <w:szCs w:val="22"/>
          <w:lang w:val="ro-RO"/>
        </w:rPr>
        <w:t xml:space="preserve"> – </w:t>
      </w:r>
      <w:r w:rsidR="007E5E43" w:rsidRPr="006C6F2C">
        <w:rPr>
          <w:rFonts w:ascii="Trebuchet MS" w:hAnsi="Trebuchet MS"/>
          <w:color w:val="auto"/>
          <w:sz w:val="22"/>
          <w:szCs w:val="22"/>
          <w:lang w:val="ro-RO"/>
        </w:rPr>
        <w:t xml:space="preserve">Obiectul </w:t>
      </w:r>
      <w:r w:rsidR="00CE7ADA" w:rsidRPr="006C6F2C">
        <w:rPr>
          <w:rFonts w:ascii="Trebuchet MS" w:hAnsi="Trebuchet MS"/>
          <w:color w:val="auto"/>
          <w:sz w:val="22"/>
          <w:szCs w:val="22"/>
          <w:lang w:val="ro-RO"/>
        </w:rPr>
        <w:t xml:space="preserve">Contractului </w:t>
      </w:r>
      <w:r w:rsidR="007E5E43" w:rsidRPr="006C6F2C">
        <w:rPr>
          <w:rFonts w:ascii="Trebuchet MS" w:hAnsi="Trebuchet MS"/>
          <w:color w:val="auto"/>
          <w:sz w:val="22"/>
          <w:szCs w:val="22"/>
          <w:lang w:val="ro-RO"/>
        </w:rPr>
        <w:t>de finanțare</w:t>
      </w:r>
      <w:r w:rsidR="00097BE1" w:rsidRPr="006C6F2C">
        <w:rPr>
          <w:rFonts w:ascii="Trebuchet MS" w:hAnsi="Trebuchet MS"/>
          <w:color w:val="auto"/>
          <w:sz w:val="22"/>
          <w:szCs w:val="22"/>
          <w:lang w:val="ro-RO"/>
        </w:rPr>
        <w:t xml:space="preserve"> </w:t>
      </w:r>
    </w:p>
    <w:p w14:paraId="15F721CE" w14:textId="77777777" w:rsidR="006E206E" w:rsidRPr="006C6F2C" w:rsidRDefault="00097BE1" w:rsidP="00764E00">
      <w:pPr>
        <w:pStyle w:val="ListParagraph"/>
        <w:spacing w:after="0"/>
        <w:ind w:left="0"/>
        <w:contextualSpacing w:val="0"/>
        <w:jc w:val="both"/>
        <w:rPr>
          <w:rFonts w:ascii="Trebuchet MS" w:hAnsi="Trebuchet MS"/>
        </w:rPr>
      </w:pPr>
      <w:r w:rsidRPr="006C6F2C">
        <w:rPr>
          <w:rFonts w:ascii="Trebuchet MS" w:hAnsi="Trebuchet MS"/>
        </w:rPr>
        <w:t>Obiectul Contractului</w:t>
      </w:r>
      <w:r w:rsidR="00314C15" w:rsidRPr="006C6F2C">
        <w:rPr>
          <w:rFonts w:ascii="Trebuchet MS" w:hAnsi="Trebuchet MS"/>
        </w:rPr>
        <w:t xml:space="preserve"> de finanțare</w:t>
      </w:r>
      <w:r w:rsidRPr="006C6F2C">
        <w:rPr>
          <w:rFonts w:ascii="Trebuchet MS" w:hAnsi="Trebuchet MS"/>
        </w:rPr>
        <w:t xml:space="preserve"> îl reprezintă acordarea </w:t>
      </w:r>
      <w:proofErr w:type="spellStart"/>
      <w:r w:rsidRPr="006C6F2C">
        <w:rPr>
          <w:rFonts w:ascii="Trebuchet MS" w:hAnsi="Trebuchet MS"/>
        </w:rPr>
        <w:t>finanţării</w:t>
      </w:r>
      <w:proofErr w:type="spellEnd"/>
      <w:r w:rsidRPr="006C6F2C">
        <w:rPr>
          <w:rFonts w:ascii="Trebuchet MS" w:hAnsi="Trebuchet MS"/>
        </w:rPr>
        <w:t xml:space="preserve"> ner</w:t>
      </w:r>
      <w:r w:rsidR="00611087" w:rsidRPr="006C6F2C">
        <w:rPr>
          <w:rFonts w:ascii="Trebuchet MS" w:hAnsi="Trebuchet MS"/>
        </w:rPr>
        <w:t>ambursabile de către AM</w:t>
      </w:r>
      <w:r w:rsidR="00493B66" w:rsidRPr="006C6F2C">
        <w:rPr>
          <w:rFonts w:ascii="Trebuchet MS" w:hAnsi="Trebuchet MS"/>
        </w:rPr>
        <w:t xml:space="preserve"> POCA</w:t>
      </w:r>
      <w:r w:rsidR="00611087" w:rsidRPr="006C6F2C">
        <w:rPr>
          <w:rFonts w:ascii="Trebuchet MS" w:hAnsi="Trebuchet MS"/>
        </w:rPr>
        <w:t xml:space="preserve">, pentru </w:t>
      </w:r>
      <w:r w:rsidRPr="006C6F2C">
        <w:rPr>
          <w:rFonts w:ascii="Trebuchet MS" w:hAnsi="Trebuchet MS"/>
        </w:rPr>
        <w:t xml:space="preserve">implementarea proiectului </w:t>
      </w:r>
      <w:r w:rsidR="00770952" w:rsidRPr="006C6F2C">
        <w:rPr>
          <w:rFonts w:ascii="Trebuchet MS" w:hAnsi="Trebuchet MS"/>
        </w:rPr>
        <w:t xml:space="preserve">cu titlul </w:t>
      </w:r>
      <w:r w:rsidRPr="006C6F2C">
        <w:rPr>
          <w:rFonts w:ascii="Trebuchet MS" w:hAnsi="Trebuchet MS"/>
        </w:rPr>
        <w:t>“</w:t>
      </w:r>
      <w:r w:rsidRPr="006C6F2C">
        <w:rPr>
          <w:rFonts w:ascii="Trebuchet MS" w:hAnsi="Trebuchet MS"/>
          <w:i/>
        </w:rPr>
        <w:t>………</w:t>
      </w:r>
      <w:r w:rsidR="005A21B0" w:rsidRPr="006C6F2C">
        <w:rPr>
          <w:rFonts w:ascii="Trebuchet MS" w:hAnsi="Trebuchet MS"/>
          <w:i/>
        </w:rPr>
        <w:t>…………………….</w:t>
      </w:r>
      <w:r w:rsidRPr="006C6F2C">
        <w:rPr>
          <w:rFonts w:ascii="Trebuchet MS" w:hAnsi="Trebuchet MS"/>
          <w:i/>
        </w:rPr>
        <w:t xml:space="preserve">……………..”, </w:t>
      </w:r>
      <w:r w:rsidRPr="006C6F2C">
        <w:rPr>
          <w:rFonts w:ascii="Trebuchet MS" w:hAnsi="Trebuchet MS"/>
        </w:rPr>
        <w:t>cod</w:t>
      </w:r>
      <w:r w:rsidR="004E1556" w:rsidRPr="006C6F2C">
        <w:rPr>
          <w:rFonts w:ascii="Trebuchet MS" w:hAnsi="Trebuchet MS"/>
        </w:rPr>
        <w:t xml:space="preserve"> SIPOCA</w:t>
      </w:r>
      <w:r w:rsidR="005A21B0" w:rsidRPr="006C6F2C">
        <w:rPr>
          <w:rFonts w:ascii="Trebuchet MS" w:hAnsi="Trebuchet MS"/>
        </w:rPr>
        <w:t xml:space="preserve"> </w:t>
      </w:r>
      <w:r w:rsidR="00A4386F" w:rsidRPr="006C6F2C">
        <w:rPr>
          <w:rFonts w:ascii="Trebuchet MS" w:hAnsi="Trebuchet MS"/>
        </w:rPr>
        <w:t>.......</w:t>
      </w:r>
      <w:r w:rsidR="004E1556" w:rsidRPr="006C6F2C">
        <w:rPr>
          <w:rFonts w:ascii="Trebuchet MS" w:hAnsi="Trebuchet MS"/>
        </w:rPr>
        <w:t>/</w:t>
      </w:r>
      <w:r w:rsidRPr="006C6F2C">
        <w:rPr>
          <w:rFonts w:ascii="Trebuchet MS" w:hAnsi="Trebuchet MS"/>
        </w:rPr>
        <w:t>SMIS</w:t>
      </w:r>
      <w:r w:rsidR="00A4386F" w:rsidRPr="006C6F2C">
        <w:rPr>
          <w:rFonts w:ascii="Trebuchet MS" w:hAnsi="Trebuchet MS"/>
        </w:rPr>
        <w:t>2014</w:t>
      </w:r>
      <w:r w:rsidR="007A4624" w:rsidRPr="006C6F2C">
        <w:rPr>
          <w:rFonts w:ascii="Trebuchet MS" w:hAnsi="Trebuchet MS"/>
        </w:rPr>
        <w:t>+</w:t>
      </w:r>
      <w:r w:rsidRPr="006C6F2C">
        <w:rPr>
          <w:rFonts w:ascii="Trebuchet MS" w:hAnsi="Trebuchet MS"/>
          <w:i/>
        </w:rPr>
        <w:t xml:space="preserve"> ………………, </w:t>
      </w:r>
      <w:r w:rsidRPr="006C6F2C">
        <w:rPr>
          <w:rFonts w:ascii="Trebuchet MS" w:hAnsi="Trebuchet MS"/>
        </w:rPr>
        <w:t>denumit în continuare</w:t>
      </w:r>
      <w:r w:rsidRPr="006C6F2C">
        <w:rPr>
          <w:rFonts w:ascii="Trebuchet MS" w:hAnsi="Trebuchet MS"/>
          <w:i/>
        </w:rPr>
        <w:t xml:space="preserve"> </w:t>
      </w:r>
      <w:r w:rsidR="00314C15" w:rsidRPr="006C6F2C">
        <w:rPr>
          <w:rFonts w:ascii="Trebuchet MS" w:hAnsi="Trebuchet MS"/>
        </w:rPr>
        <w:t>Proiect</w:t>
      </w:r>
      <w:r w:rsidR="003C7FC6" w:rsidRPr="006C6F2C">
        <w:rPr>
          <w:rFonts w:ascii="Trebuchet MS" w:hAnsi="Trebuchet MS"/>
        </w:rPr>
        <w:t>, pe durata stabilită și în conformitate cu obligațiile asumate prin prezentul Contract de finanțare, inclusiv Anexele acestuia</w:t>
      </w:r>
      <w:r w:rsidR="00611087" w:rsidRPr="006C6F2C">
        <w:rPr>
          <w:rFonts w:ascii="Trebuchet MS" w:hAnsi="Trebuchet MS"/>
        </w:rPr>
        <w:t>.</w:t>
      </w:r>
    </w:p>
    <w:p w14:paraId="44D89528" w14:textId="65255C22" w:rsidR="006E206E" w:rsidRPr="006C6F2C" w:rsidRDefault="00AE33B7" w:rsidP="00764E00">
      <w:pPr>
        <w:spacing w:before="120" w:after="0"/>
        <w:jc w:val="both"/>
        <w:rPr>
          <w:rFonts w:ascii="Trebuchet MS" w:hAnsi="Trebuchet MS"/>
          <w:b/>
        </w:rPr>
      </w:pPr>
      <w:r w:rsidRPr="006C6F2C">
        <w:rPr>
          <w:rFonts w:ascii="Trebuchet MS" w:hAnsi="Trebuchet MS"/>
          <w:b/>
        </w:rPr>
        <w:t>A</w:t>
      </w:r>
      <w:r w:rsidR="0049446E" w:rsidRPr="006C6F2C">
        <w:rPr>
          <w:rFonts w:ascii="Trebuchet MS" w:hAnsi="Trebuchet MS"/>
          <w:b/>
        </w:rPr>
        <w:t>rt</w:t>
      </w:r>
      <w:r w:rsidRPr="006C6F2C">
        <w:rPr>
          <w:rFonts w:ascii="Trebuchet MS" w:hAnsi="Trebuchet MS"/>
          <w:b/>
        </w:rPr>
        <w:t xml:space="preserve">. 2 </w:t>
      </w:r>
      <w:r w:rsidR="00050E26" w:rsidRPr="006C6F2C">
        <w:rPr>
          <w:rFonts w:ascii="Trebuchet MS" w:hAnsi="Trebuchet MS"/>
          <w:b/>
        </w:rPr>
        <w:t xml:space="preserve">- </w:t>
      </w:r>
      <w:r w:rsidR="00B26F19" w:rsidRPr="006C6F2C">
        <w:rPr>
          <w:rFonts w:ascii="Trebuchet MS" w:hAnsi="Trebuchet MS"/>
          <w:b/>
        </w:rPr>
        <w:t>A</w:t>
      </w:r>
      <w:r w:rsidR="007F5447" w:rsidRPr="006C6F2C">
        <w:rPr>
          <w:rFonts w:ascii="Trebuchet MS" w:hAnsi="Trebuchet MS"/>
          <w:b/>
        </w:rPr>
        <w:t>nexele C</w:t>
      </w:r>
      <w:r w:rsidR="007E5E43" w:rsidRPr="006C6F2C">
        <w:rPr>
          <w:rFonts w:ascii="Trebuchet MS" w:hAnsi="Trebuchet MS"/>
          <w:b/>
        </w:rPr>
        <w:t>ontractului de finanțare</w:t>
      </w:r>
    </w:p>
    <w:p w14:paraId="43DEF7A6" w14:textId="77777777" w:rsidR="006E206E" w:rsidRPr="006C6F2C" w:rsidRDefault="000070B0" w:rsidP="00764E00">
      <w:pPr>
        <w:pStyle w:val="BodyText"/>
        <w:spacing w:after="0"/>
        <w:jc w:val="both"/>
        <w:rPr>
          <w:rFonts w:ascii="Trebuchet MS" w:hAnsi="Trebuchet MS"/>
        </w:rPr>
      </w:pPr>
      <w:r w:rsidRPr="006C6F2C">
        <w:rPr>
          <w:rFonts w:ascii="Trebuchet MS" w:hAnsi="Trebuchet MS"/>
        </w:rPr>
        <w:t xml:space="preserve">Beneficiarul </w:t>
      </w:r>
      <w:r w:rsidR="00D55AF1" w:rsidRPr="006C6F2C">
        <w:rPr>
          <w:rFonts w:ascii="Trebuchet MS" w:hAnsi="Trebuchet MS"/>
        </w:rPr>
        <w:t>se angajeaz</w:t>
      </w:r>
      <w:r w:rsidR="005A21B0" w:rsidRPr="006C6F2C">
        <w:rPr>
          <w:rFonts w:ascii="Trebuchet MS" w:hAnsi="Trebuchet MS"/>
        </w:rPr>
        <w:t>ă</w:t>
      </w:r>
      <w:r w:rsidR="00D55AF1" w:rsidRPr="006C6F2C">
        <w:rPr>
          <w:rFonts w:ascii="Trebuchet MS" w:hAnsi="Trebuchet MS"/>
        </w:rPr>
        <w:t xml:space="preserve"> s</w:t>
      </w:r>
      <w:r w:rsidR="005A21B0" w:rsidRPr="006C6F2C">
        <w:rPr>
          <w:rFonts w:ascii="Trebuchet MS" w:hAnsi="Trebuchet MS"/>
        </w:rPr>
        <w:t>ă</w:t>
      </w:r>
      <w:r w:rsidR="00D55AF1" w:rsidRPr="006C6F2C">
        <w:rPr>
          <w:rFonts w:ascii="Trebuchet MS" w:hAnsi="Trebuchet MS"/>
        </w:rPr>
        <w:t xml:space="preserve"> </w:t>
      </w:r>
      <w:r w:rsidRPr="006C6F2C">
        <w:rPr>
          <w:rFonts w:ascii="Trebuchet MS" w:hAnsi="Trebuchet MS"/>
        </w:rPr>
        <w:t>implement</w:t>
      </w:r>
      <w:r w:rsidR="00D55AF1" w:rsidRPr="006C6F2C">
        <w:rPr>
          <w:rFonts w:ascii="Trebuchet MS" w:hAnsi="Trebuchet MS"/>
        </w:rPr>
        <w:t>eze</w:t>
      </w:r>
      <w:r w:rsidRPr="006C6F2C">
        <w:rPr>
          <w:rFonts w:ascii="Trebuchet MS" w:hAnsi="Trebuchet MS"/>
        </w:rPr>
        <w:t xml:space="preserve"> </w:t>
      </w:r>
      <w:r w:rsidR="00794C8D" w:rsidRPr="006C6F2C">
        <w:rPr>
          <w:rFonts w:ascii="Trebuchet MS" w:hAnsi="Trebuchet MS"/>
        </w:rPr>
        <w:t>P</w:t>
      </w:r>
      <w:r w:rsidRPr="006C6F2C">
        <w:rPr>
          <w:rFonts w:ascii="Trebuchet MS" w:hAnsi="Trebuchet MS"/>
        </w:rPr>
        <w:t xml:space="preserve">roiectul în conformitate cu termenii </w:t>
      </w:r>
      <w:proofErr w:type="spellStart"/>
      <w:r w:rsidRPr="006C6F2C">
        <w:rPr>
          <w:rFonts w:ascii="Trebuchet MS" w:hAnsi="Trebuchet MS"/>
        </w:rPr>
        <w:t>şi</w:t>
      </w:r>
      <w:proofErr w:type="spellEnd"/>
      <w:r w:rsidRPr="006C6F2C">
        <w:rPr>
          <w:rFonts w:ascii="Trebuchet MS" w:hAnsi="Trebuchet MS"/>
        </w:rPr>
        <w:t xml:space="preserve"> </w:t>
      </w:r>
      <w:proofErr w:type="spellStart"/>
      <w:r w:rsidRPr="006C6F2C">
        <w:rPr>
          <w:rFonts w:ascii="Trebuchet MS" w:hAnsi="Trebuchet MS"/>
        </w:rPr>
        <w:t>condiţiile</w:t>
      </w:r>
      <w:proofErr w:type="spellEnd"/>
      <w:r w:rsidRPr="006C6F2C">
        <w:rPr>
          <w:rFonts w:ascii="Trebuchet MS" w:hAnsi="Trebuchet MS"/>
        </w:rPr>
        <w:t xml:space="preserve"> stabilite în Contract</w:t>
      </w:r>
      <w:r w:rsidR="00076447" w:rsidRPr="006C6F2C">
        <w:rPr>
          <w:rFonts w:ascii="Trebuchet MS" w:hAnsi="Trebuchet MS"/>
        </w:rPr>
        <w:t>ul</w:t>
      </w:r>
      <w:r w:rsidRPr="006C6F2C">
        <w:rPr>
          <w:rFonts w:ascii="Trebuchet MS" w:hAnsi="Trebuchet MS"/>
        </w:rPr>
        <w:t xml:space="preserve"> de finanțare</w:t>
      </w:r>
      <w:r w:rsidR="00D55AF1" w:rsidRPr="006C6F2C">
        <w:rPr>
          <w:rFonts w:ascii="Trebuchet MS" w:hAnsi="Trebuchet MS"/>
        </w:rPr>
        <w:t xml:space="preserve"> </w:t>
      </w:r>
      <w:r w:rsidR="005A21B0" w:rsidRPr="006C6F2C">
        <w:rPr>
          <w:rFonts w:ascii="Trebuchet MS" w:hAnsi="Trebuchet MS"/>
        </w:rPr>
        <w:t>ș</w:t>
      </w:r>
      <w:r w:rsidR="00D55AF1" w:rsidRPr="006C6F2C">
        <w:rPr>
          <w:rFonts w:ascii="Trebuchet MS" w:hAnsi="Trebuchet MS"/>
        </w:rPr>
        <w:t xml:space="preserve">i </w:t>
      </w:r>
      <w:r w:rsidR="00FD1565" w:rsidRPr="006C6F2C">
        <w:rPr>
          <w:rFonts w:ascii="Trebuchet MS" w:hAnsi="Trebuchet MS"/>
        </w:rPr>
        <w:t>Anexele I-VIII</w:t>
      </w:r>
      <w:r w:rsidR="00D55AF1" w:rsidRPr="006C6F2C">
        <w:rPr>
          <w:rFonts w:ascii="Trebuchet MS" w:hAnsi="Trebuchet MS"/>
        </w:rPr>
        <w:t>,</w:t>
      </w:r>
      <w:r w:rsidR="00E82C31" w:rsidRPr="006C6F2C">
        <w:rPr>
          <w:rFonts w:ascii="Trebuchet MS" w:hAnsi="Trebuchet MS"/>
        </w:rPr>
        <w:t xml:space="preserve"> care fac parte integrant</w:t>
      </w:r>
      <w:r w:rsidR="005A21B0" w:rsidRPr="006C6F2C">
        <w:rPr>
          <w:rFonts w:ascii="Trebuchet MS" w:hAnsi="Trebuchet MS"/>
        </w:rPr>
        <w:t>ă</w:t>
      </w:r>
      <w:r w:rsidR="00E82C31" w:rsidRPr="006C6F2C">
        <w:rPr>
          <w:rFonts w:ascii="Trebuchet MS" w:hAnsi="Trebuchet MS"/>
        </w:rPr>
        <w:t xml:space="preserve"> din acesta,</w:t>
      </w:r>
      <w:r w:rsidR="00D55AF1" w:rsidRPr="006C6F2C">
        <w:rPr>
          <w:rFonts w:ascii="Trebuchet MS" w:hAnsi="Trebuchet MS"/>
        </w:rPr>
        <w:t xml:space="preserve"> astfel</w:t>
      </w:r>
      <w:r w:rsidRPr="006C6F2C">
        <w:rPr>
          <w:rFonts w:ascii="Trebuchet MS" w:hAnsi="Trebuchet MS"/>
        </w:rPr>
        <w:t>:</w:t>
      </w:r>
    </w:p>
    <w:p w14:paraId="5BCF6628" w14:textId="77777777" w:rsidR="006E206E" w:rsidRPr="006C6F2C" w:rsidRDefault="00072F46" w:rsidP="00764E00">
      <w:pPr>
        <w:spacing w:after="0"/>
        <w:jc w:val="both"/>
        <w:rPr>
          <w:rFonts w:ascii="Trebuchet MS" w:hAnsi="Trebuchet MS"/>
        </w:rPr>
      </w:pPr>
      <w:r w:rsidRPr="006C6F2C">
        <w:rPr>
          <w:rFonts w:ascii="Trebuchet MS" w:hAnsi="Trebuchet MS"/>
        </w:rPr>
        <w:t xml:space="preserve">a) </w:t>
      </w:r>
      <w:r w:rsidR="00A015EE" w:rsidRPr="006C6F2C">
        <w:rPr>
          <w:rFonts w:ascii="Trebuchet MS" w:hAnsi="Trebuchet MS"/>
        </w:rPr>
        <w:t>Anexa I –</w:t>
      </w:r>
      <w:r w:rsidR="00DD26FD" w:rsidRPr="006C6F2C">
        <w:rPr>
          <w:rFonts w:ascii="Trebuchet MS" w:hAnsi="Trebuchet MS"/>
        </w:rPr>
        <w:t xml:space="preserve"> </w:t>
      </w:r>
      <w:r w:rsidR="00A015EE" w:rsidRPr="006C6F2C">
        <w:rPr>
          <w:rFonts w:ascii="Trebuchet MS" w:hAnsi="Trebuchet MS"/>
        </w:rPr>
        <w:t>Cererea de finanțare</w:t>
      </w:r>
      <w:r w:rsidR="00D55AF1" w:rsidRPr="006C6F2C">
        <w:rPr>
          <w:rFonts w:ascii="Trebuchet MS" w:hAnsi="Trebuchet MS"/>
        </w:rPr>
        <w:t xml:space="preserve"> (</w:t>
      </w:r>
      <w:r w:rsidR="00B676FE" w:rsidRPr="006C6F2C">
        <w:rPr>
          <w:rFonts w:ascii="Trebuchet MS" w:hAnsi="Trebuchet MS"/>
        </w:rPr>
        <w:t>consolidată, rezultată în urma verificării și</w:t>
      </w:r>
      <w:r w:rsidR="00A015EE" w:rsidRPr="006C6F2C">
        <w:rPr>
          <w:rFonts w:ascii="Trebuchet MS" w:hAnsi="Trebuchet MS"/>
        </w:rPr>
        <w:t xml:space="preserve"> evaluării,</w:t>
      </w:r>
      <w:r w:rsidR="00B676FE" w:rsidRPr="006C6F2C">
        <w:rPr>
          <w:rFonts w:ascii="Trebuchet MS" w:hAnsi="Trebuchet MS"/>
        </w:rPr>
        <w:t xml:space="preserve"> precum și a</w:t>
      </w:r>
      <w:r w:rsidR="00A015EE" w:rsidRPr="006C6F2C">
        <w:rPr>
          <w:rFonts w:ascii="Trebuchet MS" w:hAnsi="Trebuchet MS"/>
        </w:rPr>
        <w:t xml:space="preserve"> modificărilor și completărilor ulterioare și anexele acesteia</w:t>
      </w:r>
      <w:r w:rsidR="00D55AF1" w:rsidRPr="006C6F2C">
        <w:rPr>
          <w:rFonts w:ascii="Trebuchet MS" w:hAnsi="Trebuchet MS"/>
        </w:rPr>
        <w:t>)</w:t>
      </w:r>
      <w:r w:rsidR="000F7F8E" w:rsidRPr="006C6F2C">
        <w:rPr>
          <w:rFonts w:ascii="Trebuchet MS" w:hAnsi="Trebuchet MS"/>
        </w:rPr>
        <w:t>, denumită în continuare Cererea de finanțare</w:t>
      </w:r>
      <w:r w:rsidR="00A015EE" w:rsidRPr="006C6F2C">
        <w:rPr>
          <w:rFonts w:ascii="Trebuchet MS" w:hAnsi="Trebuchet MS"/>
        </w:rPr>
        <w:t>;</w:t>
      </w:r>
    </w:p>
    <w:p w14:paraId="3E8EF7FB" w14:textId="77777777" w:rsidR="006E206E" w:rsidRPr="006C6F2C" w:rsidRDefault="00072F46" w:rsidP="00764E00">
      <w:pPr>
        <w:spacing w:after="0"/>
        <w:jc w:val="both"/>
        <w:rPr>
          <w:rFonts w:ascii="Trebuchet MS" w:hAnsi="Trebuchet MS"/>
        </w:rPr>
      </w:pPr>
      <w:r w:rsidRPr="006C6F2C">
        <w:rPr>
          <w:rFonts w:ascii="Trebuchet MS" w:hAnsi="Trebuchet MS"/>
        </w:rPr>
        <w:t xml:space="preserve">b) </w:t>
      </w:r>
      <w:r w:rsidR="000474F6" w:rsidRPr="006C6F2C">
        <w:rPr>
          <w:rFonts w:ascii="Trebuchet MS" w:hAnsi="Trebuchet MS"/>
        </w:rPr>
        <w:t xml:space="preserve">Anexa II - Graficul </w:t>
      </w:r>
      <w:r w:rsidR="00B676FE" w:rsidRPr="006C6F2C">
        <w:rPr>
          <w:rFonts w:ascii="Trebuchet MS" w:hAnsi="Trebuchet MS"/>
        </w:rPr>
        <w:t xml:space="preserve">estimativ </w:t>
      </w:r>
      <w:r w:rsidR="000474F6" w:rsidRPr="006C6F2C">
        <w:rPr>
          <w:rFonts w:ascii="Trebuchet MS" w:hAnsi="Trebuchet MS"/>
        </w:rPr>
        <w:t>de depunere a cererilor de</w:t>
      </w:r>
      <w:r w:rsidR="008E4FDB" w:rsidRPr="006C6F2C">
        <w:rPr>
          <w:rFonts w:ascii="Trebuchet MS" w:hAnsi="Trebuchet MS"/>
        </w:rPr>
        <w:t xml:space="preserve"> </w:t>
      </w:r>
      <w:proofErr w:type="spellStart"/>
      <w:r w:rsidR="008E4FDB" w:rsidRPr="006C6F2C">
        <w:rPr>
          <w:rFonts w:ascii="Trebuchet MS" w:hAnsi="Trebuchet MS"/>
        </w:rPr>
        <w:t>prefinanțare</w:t>
      </w:r>
      <w:proofErr w:type="spellEnd"/>
      <w:r w:rsidR="008E4FDB" w:rsidRPr="006C6F2C">
        <w:rPr>
          <w:rFonts w:ascii="Trebuchet MS" w:hAnsi="Trebuchet MS"/>
        </w:rPr>
        <w:t>/</w:t>
      </w:r>
      <w:r w:rsidR="000474F6" w:rsidRPr="006C6F2C">
        <w:rPr>
          <w:rFonts w:ascii="Trebuchet MS" w:hAnsi="Trebuchet MS"/>
        </w:rPr>
        <w:t>rambursare/</w:t>
      </w:r>
      <w:r w:rsidR="008E4FDB" w:rsidRPr="006C6F2C">
        <w:rPr>
          <w:rFonts w:ascii="Trebuchet MS" w:hAnsi="Trebuchet MS"/>
        </w:rPr>
        <w:t>plată</w:t>
      </w:r>
      <w:r w:rsidR="00050E26" w:rsidRPr="006C6F2C">
        <w:rPr>
          <w:rFonts w:ascii="Trebuchet MS" w:hAnsi="Trebuchet MS"/>
        </w:rPr>
        <w:t>;</w:t>
      </w:r>
    </w:p>
    <w:p w14:paraId="0DCC1DCC" w14:textId="77777777" w:rsidR="006E206E" w:rsidRPr="006C6F2C" w:rsidRDefault="00072F46" w:rsidP="00764E00">
      <w:pPr>
        <w:spacing w:after="0"/>
        <w:jc w:val="both"/>
        <w:rPr>
          <w:rFonts w:ascii="Trebuchet MS" w:hAnsi="Trebuchet MS"/>
        </w:rPr>
      </w:pPr>
      <w:r w:rsidRPr="006C6F2C">
        <w:rPr>
          <w:rFonts w:ascii="Trebuchet MS" w:hAnsi="Trebuchet MS"/>
        </w:rPr>
        <w:t xml:space="preserve">c) </w:t>
      </w:r>
      <w:r w:rsidR="000070B0" w:rsidRPr="006C6F2C">
        <w:rPr>
          <w:rFonts w:ascii="Trebuchet MS" w:hAnsi="Trebuchet MS"/>
        </w:rPr>
        <w:t>Anexa I</w:t>
      </w:r>
      <w:r w:rsidR="008E4FDB" w:rsidRPr="006C6F2C">
        <w:rPr>
          <w:rFonts w:ascii="Trebuchet MS" w:hAnsi="Trebuchet MS"/>
        </w:rPr>
        <w:t>I</w:t>
      </w:r>
      <w:r w:rsidR="000070B0" w:rsidRPr="006C6F2C">
        <w:rPr>
          <w:rFonts w:ascii="Trebuchet MS" w:hAnsi="Trebuchet MS"/>
        </w:rPr>
        <w:t xml:space="preserve">I – </w:t>
      </w:r>
      <w:r w:rsidR="008E4FDB" w:rsidRPr="006C6F2C">
        <w:rPr>
          <w:rFonts w:ascii="Trebuchet MS" w:hAnsi="Trebuchet MS"/>
        </w:rPr>
        <w:t>Raport</w:t>
      </w:r>
      <w:r w:rsidR="00050E26" w:rsidRPr="006C6F2C">
        <w:rPr>
          <w:rFonts w:ascii="Trebuchet MS" w:hAnsi="Trebuchet MS"/>
        </w:rPr>
        <w:t>ări</w:t>
      </w:r>
      <w:r w:rsidR="008E4FDB" w:rsidRPr="006C6F2C">
        <w:rPr>
          <w:rFonts w:ascii="Trebuchet MS" w:hAnsi="Trebuchet MS"/>
        </w:rPr>
        <w:t xml:space="preserve"> </w:t>
      </w:r>
      <w:r w:rsidR="00AF2163" w:rsidRPr="006C6F2C">
        <w:rPr>
          <w:rFonts w:ascii="Trebuchet MS" w:hAnsi="Trebuchet MS"/>
        </w:rPr>
        <w:t xml:space="preserve">privind </w:t>
      </w:r>
      <w:r w:rsidR="008E4FDB" w:rsidRPr="006C6F2C">
        <w:rPr>
          <w:rFonts w:ascii="Trebuchet MS" w:hAnsi="Trebuchet MS"/>
        </w:rPr>
        <w:t>stadiu</w:t>
      </w:r>
      <w:r w:rsidR="00AF2163" w:rsidRPr="006C6F2C">
        <w:rPr>
          <w:rFonts w:ascii="Trebuchet MS" w:hAnsi="Trebuchet MS"/>
        </w:rPr>
        <w:t>l</w:t>
      </w:r>
      <w:r w:rsidR="008E4FDB" w:rsidRPr="006C6F2C">
        <w:rPr>
          <w:rFonts w:ascii="Trebuchet MS" w:hAnsi="Trebuchet MS"/>
        </w:rPr>
        <w:t xml:space="preserve"> implement</w:t>
      </w:r>
      <w:r w:rsidR="00AF2163" w:rsidRPr="006C6F2C">
        <w:rPr>
          <w:rFonts w:ascii="Trebuchet MS" w:hAnsi="Trebuchet MS"/>
        </w:rPr>
        <w:t>ării</w:t>
      </w:r>
      <w:r w:rsidR="008E4FDB" w:rsidRPr="006C6F2C">
        <w:rPr>
          <w:rFonts w:ascii="Trebuchet MS" w:hAnsi="Trebuchet MS"/>
        </w:rPr>
        <w:t xml:space="preserve"> </w:t>
      </w:r>
      <w:r w:rsidR="007A4624" w:rsidRPr="006C6F2C">
        <w:rPr>
          <w:rFonts w:ascii="Trebuchet MS" w:hAnsi="Trebuchet MS"/>
        </w:rPr>
        <w:t>P</w:t>
      </w:r>
      <w:r w:rsidR="008E4FDB" w:rsidRPr="006C6F2C">
        <w:rPr>
          <w:rFonts w:ascii="Trebuchet MS" w:hAnsi="Trebuchet MS"/>
        </w:rPr>
        <w:t>roiect</w:t>
      </w:r>
      <w:r w:rsidR="00AF2163" w:rsidRPr="006C6F2C">
        <w:rPr>
          <w:rFonts w:ascii="Trebuchet MS" w:hAnsi="Trebuchet MS"/>
        </w:rPr>
        <w:t>ului</w:t>
      </w:r>
      <w:r w:rsidR="00050E26" w:rsidRPr="006C6F2C">
        <w:rPr>
          <w:rFonts w:ascii="Trebuchet MS" w:hAnsi="Trebuchet MS"/>
        </w:rPr>
        <w:t>;</w:t>
      </w:r>
      <w:r w:rsidR="009422A5" w:rsidRPr="006C6F2C">
        <w:rPr>
          <w:rFonts w:ascii="Trebuchet MS" w:hAnsi="Trebuchet MS"/>
        </w:rPr>
        <w:t xml:space="preserve"> </w:t>
      </w:r>
    </w:p>
    <w:p w14:paraId="6A9FC4C4" w14:textId="77777777" w:rsidR="006E206E" w:rsidRPr="006C6F2C" w:rsidRDefault="00072F46" w:rsidP="00764E00">
      <w:pPr>
        <w:spacing w:after="0"/>
        <w:jc w:val="both"/>
        <w:rPr>
          <w:rFonts w:ascii="Trebuchet MS" w:hAnsi="Trebuchet MS"/>
        </w:rPr>
      </w:pPr>
      <w:r w:rsidRPr="006C6F2C">
        <w:rPr>
          <w:rFonts w:ascii="Trebuchet MS" w:hAnsi="Trebuchet MS"/>
        </w:rPr>
        <w:t xml:space="preserve">d) </w:t>
      </w:r>
      <w:r w:rsidR="008E4FDB" w:rsidRPr="006C6F2C">
        <w:rPr>
          <w:rFonts w:ascii="Trebuchet MS" w:hAnsi="Trebuchet MS"/>
        </w:rPr>
        <w:t>Anexa IV</w:t>
      </w:r>
      <w:r w:rsidR="000070B0" w:rsidRPr="006C6F2C">
        <w:rPr>
          <w:rFonts w:ascii="Trebuchet MS" w:hAnsi="Trebuchet MS"/>
        </w:rPr>
        <w:t xml:space="preserve"> –</w:t>
      </w:r>
      <w:r w:rsidR="00BC1176" w:rsidRPr="006C6F2C">
        <w:rPr>
          <w:rFonts w:ascii="Trebuchet MS" w:hAnsi="Trebuchet MS"/>
        </w:rPr>
        <w:t xml:space="preserve"> </w:t>
      </w:r>
      <w:proofErr w:type="spellStart"/>
      <w:r w:rsidR="00BC1176" w:rsidRPr="006C6F2C">
        <w:rPr>
          <w:rFonts w:ascii="Trebuchet MS" w:hAnsi="Trebuchet MS"/>
        </w:rPr>
        <w:t>Prefinan</w:t>
      </w:r>
      <w:r w:rsidR="005A21B0" w:rsidRPr="006C6F2C">
        <w:rPr>
          <w:rFonts w:ascii="Trebuchet MS" w:hAnsi="Trebuchet MS"/>
        </w:rPr>
        <w:t>ț</w:t>
      </w:r>
      <w:r w:rsidR="00BC1176" w:rsidRPr="006C6F2C">
        <w:rPr>
          <w:rFonts w:ascii="Trebuchet MS" w:hAnsi="Trebuchet MS"/>
        </w:rPr>
        <w:t>are</w:t>
      </w:r>
      <w:r w:rsidR="00AE0031" w:rsidRPr="006C6F2C">
        <w:rPr>
          <w:rFonts w:ascii="Trebuchet MS" w:hAnsi="Trebuchet MS"/>
        </w:rPr>
        <w:t>a</w:t>
      </w:r>
      <w:proofErr w:type="spellEnd"/>
      <w:r w:rsidR="00BC1176" w:rsidRPr="006C6F2C">
        <w:rPr>
          <w:rFonts w:ascii="Trebuchet MS" w:hAnsi="Trebuchet MS"/>
        </w:rPr>
        <w:t>,</w:t>
      </w:r>
      <w:r w:rsidR="006563F9" w:rsidRPr="006C6F2C">
        <w:rPr>
          <w:rFonts w:ascii="Trebuchet MS" w:hAnsi="Trebuchet MS"/>
        </w:rPr>
        <w:t xml:space="preserve"> </w:t>
      </w:r>
      <w:r w:rsidR="00BC1176" w:rsidRPr="006C6F2C">
        <w:rPr>
          <w:rFonts w:ascii="Trebuchet MS" w:hAnsi="Trebuchet MS"/>
        </w:rPr>
        <w:t>r</w:t>
      </w:r>
      <w:r w:rsidR="000070B0" w:rsidRPr="006C6F2C">
        <w:rPr>
          <w:rFonts w:ascii="Trebuchet MS" w:hAnsi="Trebuchet MS"/>
        </w:rPr>
        <w:t>am</w:t>
      </w:r>
      <w:r w:rsidR="00050E26" w:rsidRPr="006C6F2C">
        <w:rPr>
          <w:rFonts w:ascii="Trebuchet MS" w:hAnsi="Trebuchet MS"/>
        </w:rPr>
        <w:t>bursare</w:t>
      </w:r>
      <w:r w:rsidR="00AE0031" w:rsidRPr="006C6F2C">
        <w:rPr>
          <w:rFonts w:ascii="Trebuchet MS" w:hAnsi="Trebuchet MS"/>
        </w:rPr>
        <w:t>a</w:t>
      </w:r>
      <w:r w:rsidR="00050E26" w:rsidRPr="006C6F2C">
        <w:rPr>
          <w:rFonts w:ascii="Trebuchet MS" w:hAnsi="Trebuchet MS"/>
        </w:rPr>
        <w:t xml:space="preserve"> și plata cheltuielilor;</w:t>
      </w:r>
    </w:p>
    <w:p w14:paraId="0E4C931C" w14:textId="77777777" w:rsidR="006E206E" w:rsidRPr="006C6F2C" w:rsidRDefault="00072F46" w:rsidP="00764E00">
      <w:pPr>
        <w:spacing w:after="0"/>
        <w:jc w:val="both"/>
        <w:rPr>
          <w:rFonts w:ascii="Trebuchet MS" w:hAnsi="Trebuchet MS"/>
        </w:rPr>
      </w:pPr>
      <w:r w:rsidRPr="006C6F2C">
        <w:rPr>
          <w:rFonts w:ascii="Trebuchet MS" w:hAnsi="Trebuchet MS"/>
        </w:rPr>
        <w:t xml:space="preserve">e) </w:t>
      </w:r>
      <w:r w:rsidR="0016194A" w:rsidRPr="006C6F2C">
        <w:rPr>
          <w:rFonts w:ascii="Trebuchet MS" w:hAnsi="Trebuchet MS"/>
        </w:rPr>
        <w:t>Anexa V –</w:t>
      </w:r>
      <w:r w:rsidR="006563F9" w:rsidRPr="006C6F2C">
        <w:rPr>
          <w:rFonts w:ascii="Trebuchet MS" w:hAnsi="Trebuchet MS"/>
        </w:rPr>
        <w:t xml:space="preserve"> A</w:t>
      </w:r>
      <w:r w:rsidR="00ED62E5" w:rsidRPr="006C6F2C">
        <w:rPr>
          <w:rFonts w:ascii="Trebuchet MS" w:hAnsi="Trebuchet MS"/>
        </w:rPr>
        <w:t>chiziții</w:t>
      </w:r>
      <w:r w:rsidR="006563F9" w:rsidRPr="006C6F2C">
        <w:rPr>
          <w:rFonts w:ascii="Trebuchet MS" w:hAnsi="Trebuchet MS"/>
        </w:rPr>
        <w:t>. C</w:t>
      </w:r>
      <w:r w:rsidR="0016194A" w:rsidRPr="006C6F2C">
        <w:rPr>
          <w:rFonts w:ascii="Trebuchet MS" w:hAnsi="Trebuchet MS"/>
        </w:rPr>
        <w:t>onflict de interese</w:t>
      </w:r>
      <w:r w:rsidR="00050E26" w:rsidRPr="006C6F2C">
        <w:rPr>
          <w:rFonts w:ascii="Trebuchet MS" w:hAnsi="Trebuchet MS"/>
        </w:rPr>
        <w:t>;</w:t>
      </w:r>
    </w:p>
    <w:p w14:paraId="2AB44EF9" w14:textId="77777777" w:rsidR="006E206E" w:rsidRPr="006C6F2C" w:rsidRDefault="00072F46" w:rsidP="00764E00">
      <w:pPr>
        <w:spacing w:after="0"/>
        <w:jc w:val="both"/>
        <w:rPr>
          <w:rFonts w:ascii="Trebuchet MS" w:hAnsi="Trebuchet MS"/>
        </w:rPr>
      </w:pPr>
      <w:r w:rsidRPr="006C6F2C">
        <w:rPr>
          <w:rFonts w:ascii="Trebuchet MS" w:hAnsi="Trebuchet MS"/>
        </w:rPr>
        <w:t xml:space="preserve">f) </w:t>
      </w:r>
      <w:r w:rsidR="008E4FDB" w:rsidRPr="006C6F2C">
        <w:rPr>
          <w:rFonts w:ascii="Trebuchet MS" w:hAnsi="Trebuchet MS"/>
        </w:rPr>
        <w:t xml:space="preserve">Anexa </w:t>
      </w:r>
      <w:r w:rsidR="000070B0" w:rsidRPr="006C6F2C">
        <w:rPr>
          <w:rFonts w:ascii="Trebuchet MS" w:hAnsi="Trebuchet MS"/>
        </w:rPr>
        <w:t>V</w:t>
      </w:r>
      <w:r w:rsidR="0016194A" w:rsidRPr="006C6F2C">
        <w:rPr>
          <w:rFonts w:ascii="Trebuchet MS" w:hAnsi="Trebuchet MS"/>
        </w:rPr>
        <w:t>I</w:t>
      </w:r>
      <w:r w:rsidR="000070B0" w:rsidRPr="006C6F2C">
        <w:rPr>
          <w:rFonts w:ascii="Trebuchet MS" w:hAnsi="Trebuchet MS"/>
        </w:rPr>
        <w:t xml:space="preserve"> </w:t>
      </w:r>
      <w:r w:rsidR="0092142E" w:rsidRPr="006C6F2C">
        <w:rPr>
          <w:rFonts w:ascii="Trebuchet MS" w:hAnsi="Trebuchet MS"/>
        </w:rPr>
        <w:t>–</w:t>
      </w:r>
      <w:r w:rsidR="000070B0" w:rsidRPr="006C6F2C">
        <w:rPr>
          <w:rFonts w:ascii="Trebuchet MS" w:hAnsi="Trebuchet MS"/>
        </w:rPr>
        <w:t xml:space="preserve"> </w:t>
      </w:r>
      <w:r w:rsidR="0092142E" w:rsidRPr="006C6F2C">
        <w:rPr>
          <w:rFonts w:ascii="Trebuchet MS" w:hAnsi="Trebuchet MS"/>
        </w:rPr>
        <w:t>Verificare</w:t>
      </w:r>
      <w:r w:rsidR="00AE0031" w:rsidRPr="006C6F2C">
        <w:rPr>
          <w:rFonts w:ascii="Trebuchet MS" w:hAnsi="Trebuchet MS"/>
        </w:rPr>
        <w:t>a</w:t>
      </w:r>
      <w:r w:rsidR="0092142E" w:rsidRPr="006C6F2C">
        <w:rPr>
          <w:rFonts w:ascii="Trebuchet MS" w:hAnsi="Trebuchet MS"/>
        </w:rPr>
        <w:t xml:space="preserve"> </w:t>
      </w:r>
      <w:r w:rsidR="005A21B0" w:rsidRPr="006C6F2C">
        <w:rPr>
          <w:rFonts w:ascii="Trebuchet MS" w:hAnsi="Trebuchet MS"/>
        </w:rPr>
        <w:t>ș</w:t>
      </w:r>
      <w:r w:rsidR="00A4386F" w:rsidRPr="006C6F2C">
        <w:rPr>
          <w:rFonts w:ascii="Trebuchet MS" w:hAnsi="Trebuchet MS"/>
        </w:rPr>
        <w:t>i monitorizare</w:t>
      </w:r>
      <w:r w:rsidR="00AE0031" w:rsidRPr="006C6F2C">
        <w:rPr>
          <w:rFonts w:ascii="Trebuchet MS" w:hAnsi="Trebuchet MS"/>
        </w:rPr>
        <w:t>a</w:t>
      </w:r>
      <w:r w:rsidR="00A4386F" w:rsidRPr="006C6F2C">
        <w:rPr>
          <w:rFonts w:ascii="Trebuchet MS" w:hAnsi="Trebuchet MS"/>
        </w:rPr>
        <w:t xml:space="preserve"> </w:t>
      </w:r>
      <w:r w:rsidR="0092142E" w:rsidRPr="006C6F2C">
        <w:rPr>
          <w:rFonts w:ascii="Trebuchet MS" w:hAnsi="Trebuchet MS"/>
        </w:rPr>
        <w:t xml:space="preserve">la fața locului a </w:t>
      </w:r>
      <w:r w:rsidR="00050E26" w:rsidRPr="006C6F2C">
        <w:rPr>
          <w:rFonts w:ascii="Trebuchet MS" w:hAnsi="Trebuchet MS"/>
        </w:rPr>
        <w:t>Proiectului;</w:t>
      </w:r>
    </w:p>
    <w:p w14:paraId="624669F7" w14:textId="77777777" w:rsidR="006E206E" w:rsidRPr="006C6F2C" w:rsidRDefault="00072F46" w:rsidP="00764E00">
      <w:pPr>
        <w:spacing w:after="0"/>
        <w:jc w:val="both"/>
        <w:rPr>
          <w:rFonts w:ascii="Trebuchet MS" w:hAnsi="Trebuchet MS"/>
        </w:rPr>
      </w:pPr>
      <w:r w:rsidRPr="006C6F2C">
        <w:rPr>
          <w:rFonts w:ascii="Trebuchet MS" w:hAnsi="Trebuchet MS"/>
        </w:rPr>
        <w:t xml:space="preserve">g) </w:t>
      </w:r>
      <w:r w:rsidR="000070B0" w:rsidRPr="006C6F2C">
        <w:rPr>
          <w:rFonts w:ascii="Trebuchet MS" w:hAnsi="Trebuchet MS"/>
        </w:rPr>
        <w:t>Anexa V</w:t>
      </w:r>
      <w:r w:rsidR="0092142E" w:rsidRPr="006C6F2C">
        <w:rPr>
          <w:rFonts w:ascii="Trebuchet MS" w:hAnsi="Trebuchet MS"/>
        </w:rPr>
        <w:t>II</w:t>
      </w:r>
      <w:r w:rsidR="000070B0" w:rsidRPr="006C6F2C">
        <w:rPr>
          <w:rFonts w:ascii="Trebuchet MS" w:hAnsi="Trebuchet MS"/>
        </w:rPr>
        <w:t xml:space="preserve"> – </w:t>
      </w:r>
      <w:r w:rsidR="0016194A" w:rsidRPr="006C6F2C">
        <w:rPr>
          <w:rFonts w:ascii="Trebuchet MS" w:hAnsi="Trebuchet MS"/>
        </w:rPr>
        <w:t>Mă</w:t>
      </w:r>
      <w:r w:rsidR="006E6ACD" w:rsidRPr="006C6F2C">
        <w:rPr>
          <w:rFonts w:ascii="Trebuchet MS" w:hAnsi="Trebuchet MS"/>
        </w:rPr>
        <w:t xml:space="preserve">suri de informare </w:t>
      </w:r>
      <w:proofErr w:type="spellStart"/>
      <w:r w:rsidR="006E6ACD" w:rsidRPr="006C6F2C">
        <w:rPr>
          <w:rFonts w:ascii="Trebuchet MS" w:hAnsi="Trebuchet MS"/>
        </w:rPr>
        <w:t>şi</w:t>
      </w:r>
      <w:proofErr w:type="spellEnd"/>
      <w:r w:rsidR="006E6ACD" w:rsidRPr="006C6F2C">
        <w:rPr>
          <w:rFonts w:ascii="Trebuchet MS" w:hAnsi="Trebuchet MS"/>
        </w:rPr>
        <w:t xml:space="preserve"> comunicare</w:t>
      </w:r>
      <w:r w:rsidR="00050E26" w:rsidRPr="006C6F2C">
        <w:rPr>
          <w:rFonts w:ascii="Trebuchet MS" w:hAnsi="Trebuchet MS"/>
        </w:rPr>
        <w:t>;</w:t>
      </w:r>
    </w:p>
    <w:p w14:paraId="425C1BD2" w14:textId="77777777" w:rsidR="006E206E" w:rsidRPr="006C6F2C" w:rsidRDefault="0013352F" w:rsidP="00764E00">
      <w:pPr>
        <w:spacing w:after="0"/>
        <w:jc w:val="both"/>
        <w:rPr>
          <w:rFonts w:ascii="Trebuchet MS" w:hAnsi="Trebuchet MS"/>
        </w:rPr>
      </w:pPr>
      <w:r w:rsidRPr="006C6F2C">
        <w:rPr>
          <w:rFonts w:ascii="Trebuchet MS" w:hAnsi="Trebuchet MS"/>
        </w:rPr>
        <w:t xml:space="preserve">h) </w:t>
      </w:r>
      <w:r w:rsidR="000070B0" w:rsidRPr="006C6F2C">
        <w:rPr>
          <w:rFonts w:ascii="Trebuchet MS" w:hAnsi="Trebuchet MS"/>
        </w:rPr>
        <w:t>Anexa VII</w:t>
      </w:r>
      <w:r w:rsidR="0092142E" w:rsidRPr="006C6F2C">
        <w:rPr>
          <w:rFonts w:ascii="Trebuchet MS" w:hAnsi="Trebuchet MS"/>
        </w:rPr>
        <w:t>I</w:t>
      </w:r>
      <w:r w:rsidR="000070B0" w:rsidRPr="006C6F2C">
        <w:rPr>
          <w:rFonts w:ascii="Trebuchet MS" w:hAnsi="Trebuchet MS"/>
        </w:rPr>
        <w:t xml:space="preserve"> –</w:t>
      </w:r>
      <w:r w:rsidR="00FE3D00" w:rsidRPr="006C6F2C">
        <w:rPr>
          <w:rFonts w:ascii="Trebuchet MS" w:hAnsi="Trebuchet MS"/>
        </w:rPr>
        <w:t xml:space="preserve"> </w:t>
      </w:r>
      <w:r w:rsidR="006563F9" w:rsidRPr="006C6F2C">
        <w:rPr>
          <w:rFonts w:ascii="Trebuchet MS" w:hAnsi="Trebuchet MS"/>
        </w:rPr>
        <w:t>N</w:t>
      </w:r>
      <w:r w:rsidR="0092142E" w:rsidRPr="006C6F2C">
        <w:rPr>
          <w:rFonts w:ascii="Trebuchet MS" w:hAnsi="Trebuchet MS"/>
        </w:rPr>
        <w:t>ereguli</w:t>
      </w:r>
      <w:r w:rsidR="006563F9" w:rsidRPr="006C6F2C">
        <w:rPr>
          <w:rFonts w:ascii="Trebuchet MS" w:hAnsi="Trebuchet MS"/>
        </w:rPr>
        <w:t>/</w:t>
      </w:r>
      <w:r w:rsidR="00FE3D00" w:rsidRPr="006C6F2C">
        <w:rPr>
          <w:rFonts w:ascii="Trebuchet MS" w:hAnsi="Trebuchet MS"/>
        </w:rPr>
        <w:t>fraude</w:t>
      </w:r>
      <w:r w:rsidR="0092142E" w:rsidRPr="006C6F2C">
        <w:rPr>
          <w:rFonts w:ascii="Trebuchet MS" w:hAnsi="Trebuchet MS"/>
        </w:rPr>
        <w:t xml:space="preserve"> și recuperări debite</w:t>
      </w:r>
      <w:r w:rsidR="00050E26" w:rsidRPr="006C6F2C">
        <w:rPr>
          <w:rFonts w:ascii="Trebuchet MS" w:hAnsi="Trebuchet MS"/>
        </w:rPr>
        <w:t>;</w:t>
      </w:r>
    </w:p>
    <w:p w14:paraId="62A42120" w14:textId="06214DDA" w:rsidR="006E206E" w:rsidRPr="006C6F2C" w:rsidRDefault="00135975" w:rsidP="00764E00">
      <w:pPr>
        <w:spacing w:before="120" w:after="0"/>
        <w:jc w:val="both"/>
        <w:rPr>
          <w:rFonts w:ascii="Trebuchet MS" w:hAnsi="Trebuchet MS"/>
          <w:b/>
        </w:rPr>
      </w:pPr>
      <w:bookmarkStart w:id="2" w:name="_Toc171401875"/>
      <w:bookmarkStart w:id="3" w:name="_Toc171521641"/>
      <w:bookmarkStart w:id="4" w:name="_Toc171523117"/>
      <w:bookmarkStart w:id="5" w:name="_Toc424285798"/>
      <w:r w:rsidRPr="006C6F2C">
        <w:rPr>
          <w:rFonts w:ascii="Trebuchet MS" w:hAnsi="Trebuchet MS"/>
          <w:b/>
        </w:rPr>
        <w:t>A</w:t>
      </w:r>
      <w:r w:rsidR="0049446E" w:rsidRPr="006C6F2C">
        <w:rPr>
          <w:rFonts w:ascii="Trebuchet MS" w:hAnsi="Trebuchet MS"/>
          <w:b/>
        </w:rPr>
        <w:t>rt</w:t>
      </w:r>
      <w:r w:rsidR="0088798D" w:rsidRPr="006C6F2C">
        <w:rPr>
          <w:rFonts w:ascii="Trebuchet MS" w:hAnsi="Trebuchet MS"/>
          <w:b/>
        </w:rPr>
        <w:t xml:space="preserve">. </w:t>
      </w:r>
      <w:r w:rsidRPr="006C6F2C">
        <w:rPr>
          <w:rFonts w:ascii="Trebuchet MS" w:hAnsi="Trebuchet MS"/>
          <w:b/>
        </w:rPr>
        <w:t xml:space="preserve">3 – </w:t>
      </w:r>
      <w:bookmarkEnd w:id="2"/>
      <w:bookmarkEnd w:id="3"/>
      <w:bookmarkEnd w:id="4"/>
      <w:r w:rsidR="00926F73" w:rsidRPr="006C6F2C">
        <w:rPr>
          <w:rFonts w:ascii="Trebuchet MS" w:hAnsi="Trebuchet MS"/>
          <w:b/>
        </w:rPr>
        <w:t>Durata</w:t>
      </w:r>
      <w:r w:rsidR="006D3F12" w:rsidRPr="006C6F2C">
        <w:rPr>
          <w:rFonts w:ascii="Trebuchet MS" w:hAnsi="Trebuchet MS"/>
          <w:b/>
        </w:rPr>
        <w:t xml:space="preserve"> Contractului de finanțare</w:t>
      </w:r>
      <w:bookmarkEnd w:id="5"/>
    </w:p>
    <w:p w14:paraId="4D97C0A9" w14:textId="46B446D0" w:rsidR="006E206E" w:rsidRPr="006C6F2C" w:rsidRDefault="004057EE" w:rsidP="00764E00">
      <w:pPr>
        <w:pStyle w:val="Head2-Alin"/>
        <w:numPr>
          <w:ilvl w:val="0"/>
          <w:numId w:val="0"/>
        </w:numPr>
        <w:spacing w:before="0" w:after="0" w:line="276" w:lineRule="auto"/>
        <w:rPr>
          <w:rFonts w:cs="Arial"/>
          <w:sz w:val="22"/>
          <w:szCs w:val="22"/>
        </w:rPr>
      </w:pPr>
      <w:bookmarkStart w:id="6" w:name="_Ref294096840"/>
      <w:r w:rsidRPr="006C6F2C">
        <w:rPr>
          <w:rFonts w:cs="Arial"/>
          <w:sz w:val="22"/>
          <w:szCs w:val="22"/>
        </w:rPr>
        <w:t xml:space="preserve">(1) </w:t>
      </w:r>
      <w:r w:rsidR="009C30C8" w:rsidRPr="006C6F2C">
        <w:rPr>
          <w:rFonts w:cs="Arial"/>
          <w:sz w:val="22"/>
          <w:szCs w:val="22"/>
        </w:rPr>
        <w:t>Contractul de finanțare intră în vigoare la data semnării de c</w:t>
      </w:r>
      <w:r w:rsidR="00402A1B" w:rsidRPr="006C6F2C">
        <w:rPr>
          <w:rFonts w:cs="Arial"/>
          <w:sz w:val="22"/>
          <w:szCs w:val="22"/>
        </w:rPr>
        <w:t>ătre reprezentantul legal al AM</w:t>
      </w:r>
      <w:r w:rsidR="005701B5" w:rsidRPr="006C6F2C">
        <w:rPr>
          <w:rFonts w:cs="Arial"/>
          <w:sz w:val="22"/>
          <w:szCs w:val="22"/>
        </w:rPr>
        <w:t xml:space="preserve"> </w:t>
      </w:r>
      <w:r w:rsidR="009C30C8" w:rsidRPr="006C6F2C">
        <w:rPr>
          <w:rFonts w:cs="Arial"/>
          <w:sz w:val="22"/>
          <w:szCs w:val="22"/>
        </w:rPr>
        <w:t xml:space="preserve">POCA, după ce a fost semnat, în prealabil, de către reprezentantul legal al Beneficiarului. </w:t>
      </w:r>
    </w:p>
    <w:p w14:paraId="5776A93E" w14:textId="09CA754B" w:rsidR="004057EE" w:rsidRPr="006C6F2C" w:rsidRDefault="004057EE" w:rsidP="00764E00">
      <w:pPr>
        <w:pStyle w:val="Head2-Alin"/>
        <w:numPr>
          <w:ilvl w:val="0"/>
          <w:numId w:val="0"/>
        </w:numPr>
        <w:spacing w:before="0" w:after="0" w:line="276" w:lineRule="auto"/>
        <w:rPr>
          <w:rFonts w:cs="Arial"/>
          <w:sz w:val="22"/>
          <w:szCs w:val="22"/>
        </w:rPr>
      </w:pPr>
      <w:r w:rsidRPr="006C6F2C">
        <w:rPr>
          <w:rFonts w:cs="Arial"/>
          <w:sz w:val="22"/>
          <w:szCs w:val="22"/>
        </w:rPr>
        <w:t xml:space="preserve">(2) </w:t>
      </w:r>
      <w:r w:rsidR="00225C0B" w:rsidRPr="006C6F2C">
        <w:rPr>
          <w:rFonts w:cs="Arial"/>
          <w:sz w:val="22"/>
          <w:szCs w:val="22"/>
        </w:rPr>
        <w:t>Perioada de implementare a Proiectului</w:t>
      </w:r>
      <w:r w:rsidR="0038791E" w:rsidRPr="006C6F2C">
        <w:rPr>
          <w:rFonts w:cs="Arial"/>
          <w:sz w:val="22"/>
          <w:szCs w:val="22"/>
        </w:rPr>
        <w:t xml:space="preserve"> </w:t>
      </w:r>
      <w:r w:rsidR="00135975" w:rsidRPr="006C6F2C">
        <w:rPr>
          <w:rFonts w:cs="Arial"/>
          <w:sz w:val="22"/>
          <w:szCs w:val="22"/>
        </w:rPr>
        <w:t>este de .............</w:t>
      </w:r>
      <w:r w:rsidR="00310468" w:rsidRPr="006C6F2C">
        <w:rPr>
          <w:rFonts w:cs="Arial"/>
          <w:sz w:val="22"/>
          <w:szCs w:val="22"/>
        </w:rPr>
        <w:t>.</w:t>
      </w:r>
      <w:r w:rsidR="00135975" w:rsidRPr="006C6F2C">
        <w:rPr>
          <w:rFonts w:cs="Arial"/>
          <w:sz w:val="22"/>
          <w:szCs w:val="22"/>
        </w:rPr>
        <w:t xml:space="preserve">  luni</w:t>
      </w:r>
      <w:bookmarkEnd w:id="6"/>
      <w:r w:rsidR="00135975" w:rsidRPr="006C6F2C">
        <w:rPr>
          <w:rFonts w:cs="Arial"/>
          <w:sz w:val="22"/>
          <w:szCs w:val="22"/>
        </w:rPr>
        <w:t>.</w:t>
      </w:r>
      <w:r w:rsidR="00B96AE0" w:rsidRPr="006C6F2C">
        <w:rPr>
          <w:rFonts w:cs="Arial"/>
          <w:sz w:val="22"/>
          <w:szCs w:val="22"/>
        </w:rPr>
        <w:t xml:space="preserve"> </w:t>
      </w:r>
      <w:r w:rsidR="001B7A06" w:rsidRPr="006C6F2C">
        <w:rPr>
          <w:rFonts w:cs="Arial"/>
          <w:sz w:val="22"/>
          <w:szCs w:val="22"/>
        </w:rPr>
        <w:t>Perioada totală de implementare a Proiectului cuprinde perioada prevăzută la prezentul alineat la care se va adăuga perioada cuprinsă între 01 ianuarie 2014 și data semnării contractului de finanțare, în situația în care, în această perioadă, au fost angajate și plătite de către Beneficiar cheltuieli care se regăsesc în cadrul cererii de finanțare și/sau cheltuieli angajate și plătite de către Beneficiar în perioada de evaluare a cererii de finanțare</w:t>
      </w:r>
      <w:r w:rsidR="00141F70" w:rsidRPr="006C6F2C">
        <w:rPr>
          <w:rFonts w:cs="Arial"/>
          <w:sz w:val="22"/>
          <w:szCs w:val="22"/>
        </w:rPr>
        <w:t xml:space="preserve"> și care vor fi solicitate la </w:t>
      </w:r>
      <w:proofErr w:type="spellStart"/>
      <w:r w:rsidR="00515CB8" w:rsidRPr="006C6F2C">
        <w:rPr>
          <w:rFonts w:cs="Arial"/>
          <w:sz w:val="22"/>
          <w:szCs w:val="22"/>
        </w:rPr>
        <w:t>prefinanțare</w:t>
      </w:r>
      <w:proofErr w:type="spellEnd"/>
      <w:r w:rsidR="00515CB8" w:rsidRPr="006C6F2C">
        <w:rPr>
          <w:rFonts w:cs="Arial"/>
          <w:sz w:val="22"/>
          <w:szCs w:val="22"/>
        </w:rPr>
        <w:t>/plată/</w:t>
      </w:r>
      <w:r w:rsidR="00141F70" w:rsidRPr="006C6F2C">
        <w:rPr>
          <w:rFonts w:cs="Arial"/>
          <w:sz w:val="22"/>
          <w:szCs w:val="22"/>
        </w:rPr>
        <w:t>rambursare în cadrul perioadei de implementare</w:t>
      </w:r>
      <w:r w:rsidR="00D93110" w:rsidRPr="006C6F2C">
        <w:rPr>
          <w:rFonts w:cs="Arial"/>
          <w:sz w:val="22"/>
          <w:szCs w:val="22"/>
        </w:rPr>
        <w:t>, în conformitate cu prevederile legale și contractuale</w:t>
      </w:r>
      <w:r w:rsidR="001B7A06" w:rsidRPr="006C6F2C">
        <w:rPr>
          <w:rFonts w:cs="Arial"/>
          <w:sz w:val="22"/>
          <w:szCs w:val="22"/>
        </w:rPr>
        <w:t>.</w:t>
      </w:r>
    </w:p>
    <w:p w14:paraId="7E47A1A3" w14:textId="77777777" w:rsidR="006E206E" w:rsidRPr="006C6F2C" w:rsidRDefault="004057EE" w:rsidP="00764E00">
      <w:pPr>
        <w:pStyle w:val="Head2-Alin"/>
        <w:numPr>
          <w:ilvl w:val="0"/>
          <w:numId w:val="0"/>
        </w:numPr>
        <w:spacing w:before="0" w:after="0" w:line="276" w:lineRule="auto"/>
        <w:rPr>
          <w:sz w:val="22"/>
          <w:szCs w:val="22"/>
        </w:rPr>
      </w:pPr>
      <w:r w:rsidRPr="006C6F2C">
        <w:rPr>
          <w:rFonts w:cs="Arial"/>
          <w:sz w:val="22"/>
          <w:szCs w:val="22"/>
        </w:rPr>
        <w:t xml:space="preserve">(3) </w:t>
      </w:r>
      <w:r w:rsidR="00135975" w:rsidRPr="006C6F2C">
        <w:rPr>
          <w:rFonts w:cs="Arial"/>
          <w:sz w:val="22"/>
          <w:szCs w:val="22"/>
        </w:rPr>
        <w:t xml:space="preserve">Prelungirea </w:t>
      </w:r>
      <w:r w:rsidR="000B74D5" w:rsidRPr="006C6F2C">
        <w:rPr>
          <w:rFonts w:cs="Arial"/>
          <w:sz w:val="22"/>
          <w:szCs w:val="22"/>
        </w:rPr>
        <w:t>perioadei de implementare a Proiectului</w:t>
      </w:r>
      <w:r w:rsidR="007A4624" w:rsidRPr="006C6F2C">
        <w:rPr>
          <w:rFonts w:cs="Arial"/>
          <w:sz w:val="22"/>
          <w:szCs w:val="22"/>
        </w:rPr>
        <w:t>,</w:t>
      </w:r>
      <w:r w:rsidR="00135975" w:rsidRPr="006C6F2C">
        <w:rPr>
          <w:rFonts w:cs="Arial"/>
          <w:sz w:val="22"/>
          <w:szCs w:val="22"/>
        </w:rPr>
        <w:t xml:space="preserve"> </w:t>
      </w:r>
      <w:r w:rsidR="00197B0D" w:rsidRPr="006C6F2C">
        <w:rPr>
          <w:rFonts w:cs="Arial"/>
          <w:sz w:val="22"/>
          <w:szCs w:val="22"/>
        </w:rPr>
        <w:t xml:space="preserve">sau orice altă modificare/completare în legătură cu proiectul </w:t>
      </w:r>
      <w:r w:rsidR="00135975" w:rsidRPr="006C6F2C">
        <w:rPr>
          <w:rFonts w:cs="Arial"/>
          <w:sz w:val="22"/>
          <w:szCs w:val="22"/>
        </w:rPr>
        <w:t xml:space="preserve">se </w:t>
      </w:r>
      <w:r w:rsidR="0050207A" w:rsidRPr="006C6F2C">
        <w:rPr>
          <w:rFonts w:cs="Arial"/>
          <w:sz w:val="22"/>
          <w:szCs w:val="22"/>
        </w:rPr>
        <w:t>realizează</w:t>
      </w:r>
      <w:r w:rsidR="00135975" w:rsidRPr="006C6F2C">
        <w:rPr>
          <w:rFonts w:cs="Arial"/>
          <w:sz w:val="22"/>
          <w:szCs w:val="22"/>
        </w:rPr>
        <w:t xml:space="preserve"> exclusiv prin acordul scris al </w:t>
      </w:r>
      <w:proofErr w:type="spellStart"/>
      <w:r w:rsidR="00135975" w:rsidRPr="006C6F2C">
        <w:rPr>
          <w:rFonts w:cs="Arial"/>
          <w:sz w:val="22"/>
          <w:szCs w:val="22"/>
        </w:rPr>
        <w:t>părţilor</w:t>
      </w:r>
      <w:proofErr w:type="spellEnd"/>
      <w:r w:rsidR="00135975" w:rsidRPr="006C6F2C">
        <w:rPr>
          <w:rFonts w:cs="Arial"/>
          <w:sz w:val="22"/>
          <w:szCs w:val="22"/>
        </w:rPr>
        <w:t xml:space="preserve">, </w:t>
      </w:r>
      <w:r w:rsidR="00CF4628" w:rsidRPr="006C6F2C">
        <w:rPr>
          <w:rFonts w:cs="Arial"/>
          <w:sz w:val="22"/>
          <w:szCs w:val="22"/>
        </w:rPr>
        <w:t>prin</w:t>
      </w:r>
      <w:r w:rsidR="00135975" w:rsidRPr="006C6F2C">
        <w:rPr>
          <w:rFonts w:cs="Arial"/>
          <w:sz w:val="22"/>
          <w:szCs w:val="22"/>
        </w:rPr>
        <w:t xml:space="preserve"> act </w:t>
      </w:r>
      <w:proofErr w:type="spellStart"/>
      <w:r w:rsidR="00135975" w:rsidRPr="006C6F2C">
        <w:rPr>
          <w:rFonts w:cs="Arial"/>
          <w:sz w:val="22"/>
          <w:szCs w:val="22"/>
        </w:rPr>
        <w:t>adiţional</w:t>
      </w:r>
      <w:proofErr w:type="spellEnd"/>
      <w:r w:rsidR="00135975" w:rsidRPr="006C6F2C">
        <w:rPr>
          <w:rFonts w:cs="Arial"/>
          <w:sz w:val="22"/>
          <w:szCs w:val="22"/>
        </w:rPr>
        <w:t xml:space="preserve"> încheiat </w:t>
      </w:r>
      <w:r w:rsidR="006637CC" w:rsidRPr="006C6F2C">
        <w:rPr>
          <w:rFonts w:cs="Arial"/>
          <w:sz w:val="22"/>
          <w:szCs w:val="22"/>
        </w:rPr>
        <w:t xml:space="preserve">obligatoriu </w:t>
      </w:r>
      <w:r w:rsidR="00135975" w:rsidRPr="006C6F2C">
        <w:rPr>
          <w:rFonts w:cs="Arial"/>
          <w:sz w:val="22"/>
          <w:szCs w:val="22"/>
        </w:rPr>
        <w:t>înainte de expirarea</w:t>
      </w:r>
      <w:r w:rsidR="006C6E56" w:rsidRPr="006C6F2C">
        <w:rPr>
          <w:rFonts w:cs="Arial"/>
          <w:sz w:val="22"/>
          <w:szCs w:val="22"/>
        </w:rPr>
        <w:t xml:space="preserve"> acesteia</w:t>
      </w:r>
      <w:r w:rsidR="00135975" w:rsidRPr="006C6F2C">
        <w:rPr>
          <w:rFonts w:cs="Arial"/>
          <w:sz w:val="22"/>
          <w:szCs w:val="22"/>
        </w:rPr>
        <w:t>.</w:t>
      </w:r>
    </w:p>
    <w:p w14:paraId="1D10DC8F" w14:textId="151AD0EF" w:rsidR="006E206E" w:rsidRDefault="004057EE" w:rsidP="00764E00">
      <w:pPr>
        <w:pStyle w:val="Head2-Alin"/>
        <w:numPr>
          <w:ilvl w:val="0"/>
          <w:numId w:val="0"/>
        </w:numPr>
        <w:spacing w:before="0" w:after="0" w:line="276" w:lineRule="auto"/>
        <w:rPr>
          <w:rFonts w:cs="Arial"/>
          <w:sz w:val="22"/>
          <w:szCs w:val="22"/>
        </w:rPr>
      </w:pPr>
      <w:r w:rsidRPr="006C6F2C">
        <w:rPr>
          <w:rFonts w:cs="Arial"/>
          <w:sz w:val="22"/>
          <w:szCs w:val="22"/>
        </w:rPr>
        <w:t xml:space="preserve">(4) </w:t>
      </w:r>
      <w:r w:rsidR="003605CC" w:rsidRPr="006C6F2C">
        <w:rPr>
          <w:rFonts w:cs="Arial"/>
          <w:sz w:val="22"/>
          <w:szCs w:val="22"/>
        </w:rPr>
        <w:t>Contractul de finan</w:t>
      </w:r>
      <w:r w:rsidR="00D66E2A" w:rsidRPr="006C6F2C">
        <w:rPr>
          <w:rFonts w:cs="Arial"/>
          <w:sz w:val="22"/>
          <w:szCs w:val="22"/>
        </w:rPr>
        <w:t>ț</w:t>
      </w:r>
      <w:r w:rsidR="003605CC" w:rsidRPr="006C6F2C">
        <w:rPr>
          <w:rFonts w:cs="Arial"/>
          <w:sz w:val="22"/>
          <w:szCs w:val="22"/>
        </w:rPr>
        <w:t xml:space="preserve">are </w:t>
      </w:r>
      <w:r w:rsidR="00074090" w:rsidRPr="006C6F2C">
        <w:rPr>
          <w:rFonts w:cs="Arial"/>
          <w:sz w:val="22"/>
          <w:szCs w:val="22"/>
        </w:rPr>
        <w:t xml:space="preserve">își încetează valabilitatea </w:t>
      </w:r>
      <w:r w:rsidR="008D1347" w:rsidRPr="006C6F2C">
        <w:rPr>
          <w:rFonts w:cs="Arial"/>
          <w:sz w:val="22"/>
          <w:szCs w:val="22"/>
        </w:rPr>
        <w:t>în termen de</w:t>
      </w:r>
      <w:r w:rsidR="003605CC" w:rsidRPr="006C6F2C">
        <w:rPr>
          <w:rFonts w:cs="Arial"/>
          <w:sz w:val="22"/>
          <w:szCs w:val="22"/>
        </w:rPr>
        <w:t xml:space="preserve"> 5(cinci) ani după expirarea perioadei prev</w:t>
      </w:r>
      <w:r w:rsidR="00D66E2A" w:rsidRPr="006C6F2C">
        <w:rPr>
          <w:rFonts w:cs="Arial"/>
          <w:sz w:val="22"/>
          <w:szCs w:val="22"/>
        </w:rPr>
        <w:t>ă</w:t>
      </w:r>
      <w:r w:rsidR="00347729" w:rsidRPr="006C6F2C">
        <w:rPr>
          <w:rFonts w:cs="Arial"/>
          <w:sz w:val="22"/>
          <w:szCs w:val="22"/>
        </w:rPr>
        <w:t>zute la alin. (</w:t>
      </w:r>
      <w:r w:rsidR="009C30C8" w:rsidRPr="006C6F2C">
        <w:rPr>
          <w:rFonts w:cs="Arial"/>
          <w:sz w:val="22"/>
          <w:szCs w:val="22"/>
        </w:rPr>
        <w:t>2</w:t>
      </w:r>
      <w:r w:rsidR="003605CC" w:rsidRPr="006C6F2C">
        <w:rPr>
          <w:rFonts w:cs="Arial"/>
          <w:sz w:val="22"/>
          <w:szCs w:val="22"/>
        </w:rPr>
        <w:t xml:space="preserve">). </w:t>
      </w:r>
    </w:p>
    <w:p w14:paraId="40CE2AB4" w14:textId="00A9BFD8" w:rsidR="00070C1B" w:rsidRDefault="00070C1B" w:rsidP="00764E00">
      <w:pPr>
        <w:pStyle w:val="Head2-Alin"/>
        <w:numPr>
          <w:ilvl w:val="0"/>
          <w:numId w:val="0"/>
        </w:numPr>
        <w:spacing w:before="0" w:after="0" w:line="276" w:lineRule="auto"/>
        <w:rPr>
          <w:sz w:val="22"/>
          <w:szCs w:val="22"/>
        </w:rPr>
      </w:pPr>
    </w:p>
    <w:p w14:paraId="0B3164FD" w14:textId="729DC7F9" w:rsidR="00070C1B" w:rsidRDefault="00070C1B" w:rsidP="00764E00">
      <w:pPr>
        <w:pStyle w:val="Head2-Alin"/>
        <w:numPr>
          <w:ilvl w:val="0"/>
          <w:numId w:val="0"/>
        </w:numPr>
        <w:spacing w:before="0" w:after="0" w:line="276" w:lineRule="auto"/>
        <w:rPr>
          <w:sz w:val="22"/>
          <w:szCs w:val="22"/>
        </w:rPr>
      </w:pPr>
    </w:p>
    <w:p w14:paraId="2A0D8868" w14:textId="04F763CB" w:rsidR="00070C1B" w:rsidRDefault="00070C1B" w:rsidP="00764E00">
      <w:pPr>
        <w:pStyle w:val="Head2-Alin"/>
        <w:numPr>
          <w:ilvl w:val="0"/>
          <w:numId w:val="0"/>
        </w:numPr>
        <w:spacing w:before="0" w:after="0" w:line="276" w:lineRule="auto"/>
        <w:rPr>
          <w:sz w:val="22"/>
          <w:szCs w:val="22"/>
        </w:rPr>
      </w:pPr>
    </w:p>
    <w:p w14:paraId="21BC133A" w14:textId="77777777" w:rsidR="00070C1B" w:rsidRPr="006C6F2C" w:rsidRDefault="00070C1B" w:rsidP="00764E00">
      <w:pPr>
        <w:pStyle w:val="Head2-Alin"/>
        <w:numPr>
          <w:ilvl w:val="0"/>
          <w:numId w:val="0"/>
        </w:numPr>
        <w:spacing w:before="0" w:after="0" w:line="276" w:lineRule="auto"/>
        <w:rPr>
          <w:sz w:val="22"/>
          <w:szCs w:val="22"/>
        </w:rPr>
      </w:pPr>
    </w:p>
    <w:p w14:paraId="2AEA149F" w14:textId="37028248" w:rsidR="006E206E" w:rsidRPr="006C6F2C" w:rsidRDefault="00326AD4" w:rsidP="00764E00">
      <w:pPr>
        <w:spacing w:before="120" w:after="0"/>
        <w:jc w:val="both"/>
        <w:rPr>
          <w:rFonts w:ascii="Trebuchet MS" w:hAnsi="Trebuchet MS"/>
          <w:b/>
        </w:rPr>
      </w:pPr>
      <w:r w:rsidRPr="006C6F2C">
        <w:rPr>
          <w:rFonts w:ascii="Trebuchet MS" w:hAnsi="Trebuchet MS"/>
          <w:b/>
        </w:rPr>
        <w:lastRenderedPageBreak/>
        <w:t>A</w:t>
      </w:r>
      <w:r w:rsidR="0049446E" w:rsidRPr="006C6F2C">
        <w:rPr>
          <w:rFonts w:ascii="Trebuchet MS" w:hAnsi="Trebuchet MS"/>
          <w:b/>
        </w:rPr>
        <w:t>rt</w:t>
      </w:r>
      <w:r w:rsidRPr="006C6F2C">
        <w:rPr>
          <w:rFonts w:ascii="Trebuchet MS" w:hAnsi="Trebuchet MS"/>
          <w:b/>
        </w:rPr>
        <w:t xml:space="preserve">. </w:t>
      </w:r>
      <w:r w:rsidR="00C22F56" w:rsidRPr="006C6F2C">
        <w:rPr>
          <w:rFonts w:ascii="Trebuchet MS" w:hAnsi="Trebuchet MS"/>
          <w:b/>
        </w:rPr>
        <w:t>4</w:t>
      </w:r>
      <w:r w:rsidRPr="006C6F2C">
        <w:rPr>
          <w:rFonts w:ascii="Trebuchet MS" w:hAnsi="Trebuchet MS"/>
          <w:b/>
        </w:rPr>
        <w:t xml:space="preserve"> – Valoarea Proiectului</w:t>
      </w:r>
    </w:p>
    <w:p w14:paraId="7125D3DA" w14:textId="77777777" w:rsidR="006E206E" w:rsidRPr="006C6F2C" w:rsidRDefault="00326AD4" w:rsidP="00764E00">
      <w:pPr>
        <w:numPr>
          <w:ilvl w:val="0"/>
          <w:numId w:val="1"/>
        </w:numPr>
        <w:tabs>
          <w:tab w:val="clear" w:pos="360"/>
        </w:tabs>
        <w:spacing w:after="0"/>
        <w:ind w:left="0" w:firstLine="0"/>
        <w:jc w:val="both"/>
        <w:rPr>
          <w:rFonts w:ascii="Trebuchet MS" w:hAnsi="Trebuchet MS"/>
        </w:rPr>
      </w:pPr>
      <w:r w:rsidRPr="006C6F2C">
        <w:rPr>
          <w:rFonts w:ascii="Trebuchet MS" w:hAnsi="Trebuchet MS"/>
        </w:rPr>
        <w:t xml:space="preserve">Valoarea totală a Proiectului care face obiectul Contractului de finanțare este de: </w:t>
      </w:r>
      <w:r w:rsidRPr="006C6F2C">
        <w:rPr>
          <w:rFonts w:ascii="Trebuchet MS" w:hAnsi="Trebuchet MS"/>
          <w:b/>
        </w:rPr>
        <w:t xml:space="preserve">.... ‹ suma în cifre › </w:t>
      </w:r>
      <w:r w:rsidRPr="006C6F2C">
        <w:rPr>
          <w:rFonts w:ascii="Trebuchet MS" w:hAnsi="Trebuchet MS"/>
        </w:rPr>
        <w:t>/....</w:t>
      </w:r>
      <w:r w:rsidRPr="006C6F2C">
        <w:rPr>
          <w:rFonts w:ascii="Trebuchet MS" w:hAnsi="Trebuchet MS"/>
          <w:b/>
        </w:rPr>
        <w:t>‹ suma în litere ›...</w:t>
      </w:r>
      <w:r w:rsidRPr="006C6F2C">
        <w:rPr>
          <w:rFonts w:ascii="Trebuchet MS" w:hAnsi="Trebuchet MS"/>
        </w:rPr>
        <w:t>lei</w:t>
      </w:r>
      <w:r w:rsidR="003605CC" w:rsidRPr="006C6F2C">
        <w:rPr>
          <w:rFonts w:ascii="Trebuchet MS" w:hAnsi="Trebuchet MS"/>
        </w:rPr>
        <w:t>,</w:t>
      </w:r>
      <w:r w:rsidRPr="006C6F2C" w:rsidDel="00AB3B0E">
        <w:rPr>
          <w:rFonts w:ascii="Trebuchet MS" w:hAnsi="Trebuchet MS"/>
          <w:b/>
        </w:rPr>
        <w:t xml:space="preserve"> </w:t>
      </w:r>
      <w:r w:rsidRPr="006C6F2C">
        <w:rPr>
          <w:rFonts w:ascii="Trebuchet MS" w:hAnsi="Trebuchet MS"/>
          <w:b/>
        </w:rPr>
        <w:t>din care:</w:t>
      </w:r>
    </w:p>
    <w:p w14:paraId="533D45F5" w14:textId="77777777" w:rsidR="006E206E" w:rsidRPr="006C6F2C" w:rsidRDefault="00072F46" w:rsidP="00764E00">
      <w:pPr>
        <w:spacing w:after="0"/>
        <w:jc w:val="both"/>
        <w:rPr>
          <w:rFonts w:ascii="Trebuchet MS" w:hAnsi="Trebuchet MS"/>
        </w:rPr>
      </w:pPr>
      <w:r w:rsidRPr="006C6F2C">
        <w:rPr>
          <w:rFonts w:ascii="Trebuchet MS" w:hAnsi="Trebuchet MS"/>
        </w:rPr>
        <w:t xml:space="preserve">a) </w:t>
      </w:r>
      <w:r w:rsidR="00326AD4" w:rsidRPr="006C6F2C">
        <w:rPr>
          <w:rFonts w:ascii="Trebuchet MS" w:hAnsi="Trebuchet MS"/>
        </w:rPr>
        <w:t xml:space="preserve">Valoare eligibilă este de </w:t>
      </w:r>
      <w:r w:rsidR="00326AD4" w:rsidRPr="006C6F2C">
        <w:rPr>
          <w:rFonts w:ascii="Trebuchet MS" w:hAnsi="Trebuchet MS"/>
          <w:b/>
        </w:rPr>
        <w:t xml:space="preserve">.... ‹ suma în cifre › </w:t>
      </w:r>
      <w:r w:rsidR="00326AD4" w:rsidRPr="006C6F2C">
        <w:rPr>
          <w:rFonts w:ascii="Trebuchet MS" w:hAnsi="Trebuchet MS"/>
        </w:rPr>
        <w:t>/....</w:t>
      </w:r>
      <w:r w:rsidR="00326AD4" w:rsidRPr="006C6F2C">
        <w:rPr>
          <w:rFonts w:ascii="Trebuchet MS" w:hAnsi="Trebuchet MS"/>
          <w:b/>
        </w:rPr>
        <w:t>‹ suma în litere ›...</w:t>
      </w:r>
      <w:r w:rsidR="00326AD4" w:rsidRPr="006C6F2C">
        <w:rPr>
          <w:rFonts w:ascii="Trebuchet MS" w:hAnsi="Trebuchet MS"/>
        </w:rPr>
        <w:t>lei,</w:t>
      </w:r>
      <w:r w:rsidR="00326AD4" w:rsidRPr="006C6F2C">
        <w:rPr>
          <w:rFonts w:ascii="Trebuchet MS" w:hAnsi="Trebuchet MS"/>
          <w:b/>
        </w:rPr>
        <w:t xml:space="preserve"> </w:t>
      </w:r>
    </w:p>
    <w:p w14:paraId="70B1BA44" w14:textId="77777777" w:rsidR="006E206E" w:rsidRPr="006C6F2C" w:rsidRDefault="00072F46" w:rsidP="00764E00">
      <w:pPr>
        <w:spacing w:after="0"/>
        <w:jc w:val="both"/>
        <w:rPr>
          <w:rFonts w:ascii="Trebuchet MS" w:hAnsi="Trebuchet MS"/>
        </w:rPr>
      </w:pPr>
      <w:r w:rsidRPr="006C6F2C">
        <w:rPr>
          <w:rFonts w:ascii="Trebuchet MS" w:hAnsi="Trebuchet MS"/>
        </w:rPr>
        <w:t xml:space="preserve">b) </w:t>
      </w:r>
      <w:r w:rsidR="00392BD6" w:rsidRPr="006C6F2C">
        <w:rPr>
          <w:rFonts w:ascii="Trebuchet MS" w:hAnsi="Trebuchet MS"/>
        </w:rPr>
        <w:t>V</w:t>
      </w:r>
      <w:r w:rsidR="00326AD4" w:rsidRPr="006C6F2C">
        <w:rPr>
          <w:rFonts w:ascii="Trebuchet MS" w:hAnsi="Trebuchet MS"/>
        </w:rPr>
        <w:t xml:space="preserve">aloare neeligibilă, inclusiv TVA aferentă acesteia  este de </w:t>
      </w:r>
      <w:r w:rsidR="00326AD4" w:rsidRPr="006C6F2C">
        <w:rPr>
          <w:rFonts w:ascii="Trebuchet MS" w:hAnsi="Trebuchet MS"/>
          <w:b/>
        </w:rPr>
        <w:t xml:space="preserve">.... ‹ suma în cifre › </w:t>
      </w:r>
      <w:r w:rsidR="00326AD4" w:rsidRPr="006C6F2C">
        <w:rPr>
          <w:rFonts w:ascii="Trebuchet MS" w:hAnsi="Trebuchet MS"/>
        </w:rPr>
        <w:t>/....</w:t>
      </w:r>
      <w:r w:rsidR="00326AD4" w:rsidRPr="006C6F2C">
        <w:rPr>
          <w:rFonts w:ascii="Trebuchet MS" w:hAnsi="Trebuchet MS"/>
          <w:b/>
        </w:rPr>
        <w:t>‹ suma în litere ›...</w:t>
      </w:r>
      <w:r w:rsidR="00326AD4" w:rsidRPr="006C6F2C">
        <w:rPr>
          <w:rFonts w:ascii="Trebuchet MS" w:hAnsi="Trebuchet MS"/>
        </w:rPr>
        <w:t>lei</w:t>
      </w:r>
      <w:r w:rsidR="00326AD4" w:rsidRPr="006C6F2C" w:rsidDel="00D34A00">
        <w:rPr>
          <w:rFonts w:ascii="Trebuchet MS" w:hAnsi="Trebuchet MS"/>
        </w:rPr>
        <w:t xml:space="preserve"> </w:t>
      </w:r>
      <w:r w:rsidR="003605CC" w:rsidRPr="006C6F2C">
        <w:rPr>
          <w:rFonts w:ascii="Trebuchet MS" w:hAnsi="Trebuchet MS"/>
        </w:rPr>
        <w:t>.</w:t>
      </w:r>
    </w:p>
    <w:p w14:paraId="6D43C2FA" w14:textId="77777777" w:rsidR="006E206E" w:rsidRPr="006C6F2C" w:rsidRDefault="003605CC" w:rsidP="00764E00">
      <w:pPr>
        <w:pStyle w:val="ListParagraph"/>
        <w:numPr>
          <w:ilvl w:val="0"/>
          <w:numId w:val="1"/>
        </w:numPr>
        <w:tabs>
          <w:tab w:val="clear" w:pos="360"/>
        </w:tabs>
        <w:spacing w:after="0"/>
        <w:ind w:left="0" w:firstLine="0"/>
        <w:contextualSpacing w:val="0"/>
        <w:jc w:val="both"/>
        <w:rPr>
          <w:rFonts w:ascii="Trebuchet MS" w:hAnsi="Trebuchet MS"/>
        </w:rPr>
      </w:pPr>
      <w:r w:rsidRPr="006C6F2C">
        <w:rPr>
          <w:rFonts w:ascii="Trebuchet MS" w:hAnsi="Trebuchet MS"/>
        </w:rPr>
        <w:t>Repartizarea valorii eligibile a Proiectului este defalcat</w:t>
      </w:r>
      <w:r w:rsidR="00E67BDD" w:rsidRPr="006C6F2C">
        <w:rPr>
          <w:rFonts w:ascii="Trebuchet MS" w:hAnsi="Trebuchet MS"/>
        </w:rPr>
        <w:t>ă</w:t>
      </w:r>
      <w:r w:rsidRPr="006C6F2C">
        <w:rPr>
          <w:rFonts w:ascii="Trebuchet MS" w:hAnsi="Trebuchet MS"/>
        </w:rPr>
        <w:t xml:space="preserve"> pe categorii de surse de finan</w:t>
      </w:r>
      <w:r w:rsidR="00E67BDD" w:rsidRPr="006C6F2C">
        <w:rPr>
          <w:rFonts w:ascii="Trebuchet MS" w:hAnsi="Trebuchet MS"/>
        </w:rPr>
        <w:t>ț</w:t>
      </w:r>
      <w:r w:rsidRPr="006C6F2C">
        <w:rPr>
          <w:rFonts w:ascii="Trebuchet MS" w:hAnsi="Trebuchet MS"/>
        </w:rPr>
        <w:t>are</w:t>
      </w:r>
      <w:r w:rsidR="00D66E2A" w:rsidRPr="006C6F2C">
        <w:rPr>
          <w:rFonts w:ascii="Trebuchet MS" w:hAnsi="Trebuchet MS"/>
        </w:rPr>
        <w:t>,</w:t>
      </w:r>
      <w:r w:rsidRPr="006C6F2C">
        <w:rPr>
          <w:rFonts w:ascii="Trebuchet MS" w:hAnsi="Trebuchet MS"/>
        </w:rPr>
        <w:t xml:space="preserve"> </w:t>
      </w:r>
      <w:r w:rsidR="00E67BDD" w:rsidRPr="006C6F2C">
        <w:rPr>
          <w:rFonts w:ascii="Trebuchet MS" w:hAnsi="Trebuchet MS"/>
        </w:rPr>
        <w:t xml:space="preserve">fiind </w:t>
      </w:r>
      <w:r w:rsidRPr="006C6F2C">
        <w:rPr>
          <w:rFonts w:ascii="Trebuchet MS" w:hAnsi="Trebuchet MS"/>
        </w:rPr>
        <w:t>reflectat</w:t>
      </w:r>
      <w:r w:rsidR="00E67BDD" w:rsidRPr="006C6F2C">
        <w:rPr>
          <w:rFonts w:ascii="Trebuchet MS" w:hAnsi="Trebuchet MS"/>
        </w:rPr>
        <w:t>ă</w:t>
      </w:r>
      <w:r w:rsidRPr="006C6F2C">
        <w:rPr>
          <w:rFonts w:ascii="Trebuchet MS" w:hAnsi="Trebuchet MS"/>
        </w:rPr>
        <w:t xml:space="preserve"> </w:t>
      </w:r>
      <w:r w:rsidR="00E67BDD" w:rsidRPr="006C6F2C">
        <w:rPr>
          <w:rFonts w:ascii="Trebuchet MS" w:hAnsi="Trebuchet MS"/>
        </w:rPr>
        <w:t>î</w:t>
      </w:r>
      <w:r w:rsidRPr="006C6F2C">
        <w:rPr>
          <w:rFonts w:ascii="Trebuchet MS" w:hAnsi="Trebuchet MS"/>
        </w:rPr>
        <w:t>n cadrul valorii totale a Proiectului, dup</w:t>
      </w:r>
      <w:r w:rsidR="00E67BDD" w:rsidRPr="006C6F2C">
        <w:rPr>
          <w:rFonts w:ascii="Trebuchet MS" w:hAnsi="Trebuchet MS"/>
        </w:rPr>
        <w:t>ă</w:t>
      </w:r>
      <w:r w:rsidRPr="006C6F2C">
        <w:rPr>
          <w:rFonts w:ascii="Trebuchet MS" w:hAnsi="Trebuchet MS"/>
        </w:rPr>
        <w:t xml:space="preserve"> cum urmeaz</w:t>
      </w:r>
      <w:r w:rsidR="00E67BDD" w:rsidRPr="006C6F2C">
        <w:rPr>
          <w:rFonts w:ascii="Trebuchet MS" w:hAnsi="Trebuchet MS"/>
        </w:rPr>
        <w:t>ă</w:t>
      </w:r>
      <w:r w:rsidRPr="006C6F2C">
        <w:rPr>
          <w:rFonts w:ascii="Trebuchet MS" w:hAnsi="Trebuchet MS"/>
        </w:rPr>
        <w:t>:</w:t>
      </w:r>
    </w:p>
    <w:p w14:paraId="5B9BEFD3" w14:textId="77777777" w:rsidR="0049446E" w:rsidRPr="006C6F2C" w:rsidRDefault="0049446E" w:rsidP="00764E00">
      <w:pPr>
        <w:pStyle w:val="ListParagraph"/>
        <w:spacing w:after="0"/>
        <w:ind w:left="0"/>
        <w:contextualSpacing w:val="0"/>
        <w:jc w:val="both"/>
        <w:rPr>
          <w:rFonts w:ascii="Trebuchet MS" w:hAnsi="Trebuchet MS"/>
        </w:rPr>
      </w:pPr>
    </w:p>
    <w:tbl>
      <w:tblPr>
        <w:tblpPr w:leftFromText="180" w:rightFromText="180" w:vertAnchor="text" w:horzAnchor="margin" w:tblpXSpec="center" w:tblpY="365"/>
        <w:tblW w:w="10617"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403"/>
        <w:gridCol w:w="1286"/>
        <w:gridCol w:w="1334"/>
        <w:gridCol w:w="963"/>
        <w:gridCol w:w="452"/>
        <w:gridCol w:w="980"/>
        <w:gridCol w:w="451"/>
        <w:gridCol w:w="828"/>
        <w:gridCol w:w="485"/>
        <w:gridCol w:w="927"/>
        <w:gridCol w:w="404"/>
        <w:gridCol w:w="1104"/>
      </w:tblGrid>
      <w:tr w:rsidR="001255E7" w:rsidRPr="006C6F2C" w14:paraId="1926F5B5" w14:textId="77777777" w:rsidTr="006F3A83">
        <w:trPr>
          <w:trHeight w:val="1163"/>
        </w:trPr>
        <w:tc>
          <w:tcPr>
            <w:tcW w:w="1403" w:type="dxa"/>
            <w:shd w:val="clear" w:color="auto" w:fill="DBE5F1" w:themeFill="accent1" w:themeFillTint="33"/>
          </w:tcPr>
          <w:p w14:paraId="084C4700" w14:textId="764CDB4B" w:rsidR="001255E7" w:rsidRPr="006C6F2C" w:rsidRDefault="00E727E2">
            <w:pPr>
              <w:spacing w:after="0"/>
              <w:jc w:val="both"/>
              <w:rPr>
                <w:rFonts w:ascii="Trebuchet MS" w:hAnsi="Trebuchet MS"/>
                <w:sz w:val="20"/>
                <w:szCs w:val="20"/>
              </w:rPr>
            </w:pPr>
            <w:r w:rsidRPr="006C6F2C">
              <w:rPr>
                <w:rFonts w:ascii="Trebuchet MS" w:hAnsi="Trebuchet MS"/>
                <w:sz w:val="20"/>
                <w:szCs w:val="20"/>
              </w:rPr>
              <w:t>Lider de parteneriat/partener</w:t>
            </w:r>
          </w:p>
        </w:tc>
        <w:tc>
          <w:tcPr>
            <w:tcW w:w="1286" w:type="dxa"/>
            <w:shd w:val="clear" w:color="auto" w:fill="DBE5F1" w:themeFill="accent1" w:themeFillTint="33"/>
          </w:tcPr>
          <w:p w14:paraId="714C7A34" w14:textId="77777777" w:rsidR="001255E7" w:rsidRPr="006C6F2C" w:rsidRDefault="001255E7" w:rsidP="00764E00">
            <w:pPr>
              <w:spacing w:after="0"/>
              <w:jc w:val="both"/>
              <w:rPr>
                <w:rFonts w:ascii="Trebuchet MS" w:hAnsi="Trebuchet MS"/>
                <w:sz w:val="20"/>
                <w:szCs w:val="20"/>
              </w:rPr>
            </w:pPr>
            <w:r w:rsidRPr="006C6F2C">
              <w:rPr>
                <w:rFonts w:ascii="Trebuchet MS" w:hAnsi="Trebuchet MS"/>
                <w:sz w:val="20"/>
                <w:szCs w:val="20"/>
              </w:rPr>
              <w:t>Valoarea totală a Proiectului, din care:</w:t>
            </w:r>
          </w:p>
        </w:tc>
        <w:tc>
          <w:tcPr>
            <w:tcW w:w="1334" w:type="dxa"/>
            <w:shd w:val="clear" w:color="auto" w:fill="DBE5F1" w:themeFill="accent1" w:themeFillTint="33"/>
          </w:tcPr>
          <w:p w14:paraId="1DF9075E" w14:textId="77777777" w:rsidR="001255E7" w:rsidRPr="006C6F2C" w:rsidRDefault="001255E7" w:rsidP="00764E00">
            <w:pPr>
              <w:spacing w:after="0"/>
              <w:jc w:val="both"/>
              <w:rPr>
                <w:rFonts w:ascii="Trebuchet MS" w:hAnsi="Trebuchet MS"/>
                <w:sz w:val="20"/>
                <w:szCs w:val="20"/>
              </w:rPr>
            </w:pPr>
            <w:r w:rsidRPr="006C6F2C">
              <w:rPr>
                <w:rFonts w:ascii="Trebuchet MS" w:hAnsi="Trebuchet MS"/>
                <w:sz w:val="20"/>
                <w:szCs w:val="20"/>
              </w:rPr>
              <w:t xml:space="preserve">Valoarea eligibilă a Proiectului </w:t>
            </w:r>
          </w:p>
        </w:tc>
        <w:tc>
          <w:tcPr>
            <w:tcW w:w="1415" w:type="dxa"/>
            <w:gridSpan w:val="2"/>
            <w:shd w:val="clear" w:color="auto" w:fill="DBE5F1" w:themeFill="accent1" w:themeFillTint="33"/>
          </w:tcPr>
          <w:p w14:paraId="759C58F8" w14:textId="77777777" w:rsidR="001255E7" w:rsidRPr="006C6F2C" w:rsidRDefault="001255E7" w:rsidP="00764E00">
            <w:pPr>
              <w:spacing w:after="0"/>
              <w:jc w:val="both"/>
              <w:rPr>
                <w:rFonts w:ascii="Trebuchet MS" w:hAnsi="Trebuchet MS"/>
                <w:sz w:val="20"/>
                <w:szCs w:val="20"/>
              </w:rPr>
            </w:pPr>
            <w:r w:rsidRPr="006C6F2C">
              <w:rPr>
                <w:rFonts w:ascii="Trebuchet MS" w:hAnsi="Trebuchet MS"/>
                <w:sz w:val="20"/>
                <w:szCs w:val="20"/>
              </w:rPr>
              <w:t>Valoarea eligibilă nerambursabilă</w:t>
            </w:r>
          </w:p>
        </w:tc>
        <w:tc>
          <w:tcPr>
            <w:tcW w:w="1431" w:type="dxa"/>
            <w:gridSpan w:val="2"/>
            <w:shd w:val="clear" w:color="auto" w:fill="DBE5F1" w:themeFill="accent1" w:themeFillTint="33"/>
          </w:tcPr>
          <w:p w14:paraId="0A0E084D" w14:textId="77777777" w:rsidR="001255E7" w:rsidRPr="006C6F2C" w:rsidRDefault="001255E7" w:rsidP="00764E00">
            <w:pPr>
              <w:spacing w:after="0"/>
              <w:jc w:val="both"/>
              <w:rPr>
                <w:rFonts w:ascii="Trebuchet MS" w:hAnsi="Trebuchet MS"/>
                <w:sz w:val="20"/>
                <w:szCs w:val="20"/>
              </w:rPr>
            </w:pPr>
            <w:r w:rsidRPr="006C6F2C">
              <w:rPr>
                <w:rFonts w:ascii="Trebuchet MS" w:hAnsi="Trebuchet MS"/>
                <w:sz w:val="20"/>
                <w:szCs w:val="20"/>
              </w:rPr>
              <w:t>Valoarea eligibilă nerambursabilă din FSE</w:t>
            </w:r>
          </w:p>
        </w:tc>
        <w:tc>
          <w:tcPr>
            <w:tcW w:w="1313" w:type="dxa"/>
            <w:gridSpan w:val="2"/>
            <w:shd w:val="clear" w:color="auto" w:fill="DBE5F1" w:themeFill="accent1" w:themeFillTint="33"/>
          </w:tcPr>
          <w:p w14:paraId="57611C28" w14:textId="77777777" w:rsidR="001255E7" w:rsidRPr="006C6F2C" w:rsidRDefault="001255E7" w:rsidP="00764E00">
            <w:pPr>
              <w:spacing w:after="0"/>
              <w:jc w:val="both"/>
              <w:rPr>
                <w:rFonts w:ascii="Trebuchet MS" w:hAnsi="Trebuchet MS"/>
                <w:sz w:val="20"/>
                <w:szCs w:val="20"/>
              </w:rPr>
            </w:pPr>
            <w:r w:rsidRPr="006C6F2C">
              <w:rPr>
                <w:rFonts w:ascii="Trebuchet MS" w:hAnsi="Trebuchet MS"/>
                <w:sz w:val="20"/>
                <w:szCs w:val="20"/>
              </w:rPr>
              <w:t>Valoarea eligibilă nerambursabilă din bugetul național</w:t>
            </w:r>
          </w:p>
        </w:tc>
        <w:tc>
          <w:tcPr>
            <w:tcW w:w="1331" w:type="dxa"/>
            <w:gridSpan w:val="2"/>
            <w:shd w:val="clear" w:color="auto" w:fill="DBE5F1" w:themeFill="accent1" w:themeFillTint="33"/>
          </w:tcPr>
          <w:p w14:paraId="43820E7C" w14:textId="77777777" w:rsidR="001255E7" w:rsidRPr="006C6F2C" w:rsidRDefault="001255E7" w:rsidP="00764E00">
            <w:pPr>
              <w:spacing w:after="0"/>
              <w:jc w:val="both"/>
              <w:rPr>
                <w:rFonts w:ascii="Trebuchet MS" w:hAnsi="Trebuchet MS"/>
                <w:sz w:val="20"/>
                <w:szCs w:val="20"/>
              </w:rPr>
            </w:pPr>
            <w:proofErr w:type="spellStart"/>
            <w:r w:rsidRPr="006C6F2C">
              <w:rPr>
                <w:rFonts w:ascii="Trebuchet MS" w:hAnsi="Trebuchet MS"/>
                <w:sz w:val="20"/>
                <w:szCs w:val="20"/>
              </w:rPr>
              <w:t>Cofinanţarea</w:t>
            </w:r>
            <w:proofErr w:type="spellEnd"/>
            <w:r w:rsidRPr="006C6F2C">
              <w:rPr>
                <w:rFonts w:ascii="Trebuchet MS" w:hAnsi="Trebuchet MS"/>
                <w:sz w:val="20"/>
                <w:szCs w:val="20"/>
              </w:rPr>
              <w:t xml:space="preserve"> eligibilă a Beneficiarului</w:t>
            </w:r>
          </w:p>
        </w:tc>
        <w:tc>
          <w:tcPr>
            <w:tcW w:w="1104" w:type="dxa"/>
            <w:shd w:val="clear" w:color="auto" w:fill="DBE5F1" w:themeFill="accent1" w:themeFillTint="33"/>
          </w:tcPr>
          <w:p w14:paraId="6F7290B9" w14:textId="77777777" w:rsidR="001255E7" w:rsidRPr="006C6F2C" w:rsidRDefault="001255E7" w:rsidP="00764E00">
            <w:pPr>
              <w:spacing w:after="0"/>
              <w:jc w:val="both"/>
              <w:rPr>
                <w:rFonts w:ascii="Trebuchet MS" w:hAnsi="Trebuchet MS"/>
                <w:sz w:val="20"/>
                <w:szCs w:val="20"/>
              </w:rPr>
            </w:pPr>
            <w:r w:rsidRPr="006C6F2C">
              <w:rPr>
                <w:rFonts w:ascii="Trebuchet MS" w:hAnsi="Trebuchet MS"/>
                <w:sz w:val="20"/>
                <w:szCs w:val="20"/>
              </w:rPr>
              <w:t>Valoarea ne-eligibilă a Proiectului, inclusiv TVA aferentă acestuia</w:t>
            </w:r>
          </w:p>
        </w:tc>
      </w:tr>
      <w:tr w:rsidR="001255E7" w:rsidRPr="006C6F2C" w14:paraId="003FBF65" w14:textId="77777777" w:rsidTr="006F3A83">
        <w:trPr>
          <w:trHeight w:val="352"/>
        </w:trPr>
        <w:tc>
          <w:tcPr>
            <w:tcW w:w="1403" w:type="dxa"/>
            <w:tcBorders>
              <w:bottom w:val="single" w:sz="2" w:space="0" w:color="auto"/>
            </w:tcBorders>
            <w:shd w:val="clear" w:color="auto" w:fill="DBE5F1" w:themeFill="accent1" w:themeFillTint="33"/>
          </w:tcPr>
          <w:p w14:paraId="06ACD4D5" w14:textId="77777777" w:rsidR="001255E7" w:rsidRPr="006C6F2C" w:rsidRDefault="001255E7">
            <w:pPr>
              <w:spacing w:after="0"/>
              <w:jc w:val="both"/>
              <w:rPr>
                <w:rFonts w:ascii="Trebuchet MS" w:hAnsi="Trebuchet MS"/>
              </w:rPr>
            </w:pPr>
          </w:p>
        </w:tc>
        <w:tc>
          <w:tcPr>
            <w:tcW w:w="1286" w:type="dxa"/>
            <w:tcBorders>
              <w:bottom w:val="single" w:sz="2" w:space="0" w:color="auto"/>
            </w:tcBorders>
            <w:shd w:val="clear" w:color="auto" w:fill="DBE5F1" w:themeFill="accent1" w:themeFillTint="33"/>
          </w:tcPr>
          <w:p w14:paraId="2F6DAC12" w14:textId="77777777" w:rsidR="001255E7" w:rsidRPr="006C6F2C" w:rsidRDefault="001255E7" w:rsidP="00764E00">
            <w:pPr>
              <w:spacing w:after="0"/>
              <w:jc w:val="both"/>
              <w:rPr>
                <w:rFonts w:ascii="Trebuchet MS" w:hAnsi="Trebuchet MS"/>
              </w:rPr>
            </w:pPr>
            <w:r w:rsidRPr="006C6F2C">
              <w:rPr>
                <w:rFonts w:ascii="Trebuchet MS" w:hAnsi="Trebuchet MS"/>
              </w:rPr>
              <w:t>(lei)</w:t>
            </w:r>
          </w:p>
        </w:tc>
        <w:tc>
          <w:tcPr>
            <w:tcW w:w="1334" w:type="dxa"/>
            <w:tcBorders>
              <w:bottom w:val="single" w:sz="2" w:space="0" w:color="auto"/>
            </w:tcBorders>
            <w:shd w:val="clear" w:color="auto" w:fill="DBE5F1" w:themeFill="accent1" w:themeFillTint="33"/>
          </w:tcPr>
          <w:p w14:paraId="1D6F0D53" w14:textId="77777777" w:rsidR="001255E7" w:rsidRPr="006C6F2C" w:rsidRDefault="001255E7" w:rsidP="00764E00">
            <w:pPr>
              <w:spacing w:after="0"/>
              <w:jc w:val="both"/>
              <w:rPr>
                <w:rFonts w:ascii="Trebuchet MS" w:hAnsi="Trebuchet MS"/>
              </w:rPr>
            </w:pPr>
            <w:r w:rsidRPr="006C6F2C">
              <w:rPr>
                <w:rFonts w:ascii="Trebuchet MS" w:hAnsi="Trebuchet MS"/>
              </w:rPr>
              <w:t>(lei)</w:t>
            </w:r>
          </w:p>
        </w:tc>
        <w:tc>
          <w:tcPr>
            <w:tcW w:w="963" w:type="dxa"/>
            <w:tcBorders>
              <w:bottom w:val="single" w:sz="2" w:space="0" w:color="auto"/>
            </w:tcBorders>
            <w:shd w:val="clear" w:color="auto" w:fill="DBE5F1" w:themeFill="accent1" w:themeFillTint="33"/>
          </w:tcPr>
          <w:p w14:paraId="485EFA60" w14:textId="77777777" w:rsidR="001255E7" w:rsidRPr="006C6F2C" w:rsidRDefault="001255E7" w:rsidP="00764E00">
            <w:pPr>
              <w:spacing w:after="0"/>
              <w:jc w:val="both"/>
              <w:rPr>
                <w:rFonts w:ascii="Trebuchet MS" w:hAnsi="Trebuchet MS"/>
              </w:rPr>
            </w:pPr>
            <w:r w:rsidRPr="006C6F2C">
              <w:rPr>
                <w:rFonts w:ascii="Trebuchet MS" w:hAnsi="Trebuchet MS"/>
              </w:rPr>
              <w:t>(lei)</w:t>
            </w:r>
          </w:p>
        </w:tc>
        <w:tc>
          <w:tcPr>
            <w:tcW w:w="452" w:type="dxa"/>
            <w:tcBorders>
              <w:bottom w:val="single" w:sz="2" w:space="0" w:color="auto"/>
            </w:tcBorders>
            <w:shd w:val="clear" w:color="auto" w:fill="DBE5F1" w:themeFill="accent1" w:themeFillTint="33"/>
          </w:tcPr>
          <w:p w14:paraId="7EB80AD0" w14:textId="77777777" w:rsidR="001255E7" w:rsidRPr="006C6F2C" w:rsidRDefault="001255E7" w:rsidP="00764E00">
            <w:pPr>
              <w:spacing w:after="0"/>
              <w:jc w:val="both"/>
              <w:rPr>
                <w:rFonts w:ascii="Trebuchet MS" w:hAnsi="Trebuchet MS"/>
              </w:rPr>
            </w:pPr>
            <w:r w:rsidRPr="006C6F2C">
              <w:rPr>
                <w:rFonts w:ascii="Trebuchet MS" w:hAnsi="Trebuchet MS"/>
              </w:rPr>
              <w:t>%</w:t>
            </w:r>
          </w:p>
        </w:tc>
        <w:tc>
          <w:tcPr>
            <w:tcW w:w="980" w:type="dxa"/>
            <w:tcBorders>
              <w:bottom w:val="single" w:sz="2" w:space="0" w:color="auto"/>
            </w:tcBorders>
            <w:shd w:val="clear" w:color="auto" w:fill="DBE5F1" w:themeFill="accent1" w:themeFillTint="33"/>
          </w:tcPr>
          <w:p w14:paraId="7583DAE0" w14:textId="77777777" w:rsidR="001255E7" w:rsidRPr="006C6F2C" w:rsidRDefault="001255E7" w:rsidP="00764E00">
            <w:pPr>
              <w:spacing w:after="0"/>
              <w:jc w:val="both"/>
              <w:rPr>
                <w:rFonts w:ascii="Trebuchet MS" w:hAnsi="Trebuchet MS"/>
              </w:rPr>
            </w:pPr>
            <w:r w:rsidRPr="006C6F2C">
              <w:rPr>
                <w:rFonts w:ascii="Trebuchet MS" w:hAnsi="Trebuchet MS"/>
              </w:rPr>
              <w:t>(lei)</w:t>
            </w:r>
          </w:p>
        </w:tc>
        <w:tc>
          <w:tcPr>
            <w:tcW w:w="451" w:type="dxa"/>
            <w:tcBorders>
              <w:bottom w:val="single" w:sz="2" w:space="0" w:color="auto"/>
            </w:tcBorders>
            <w:shd w:val="clear" w:color="auto" w:fill="DBE5F1" w:themeFill="accent1" w:themeFillTint="33"/>
          </w:tcPr>
          <w:p w14:paraId="5E70B364" w14:textId="77777777" w:rsidR="001255E7" w:rsidRPr="006C6F2C" w:rsidRDefault="001255E7" w:rsidP="00764E00">
            <w:pPr>
              <w:spacing w:after="0"/>
              <w:jc w:val="both"/>
              <w:rPr>
                <w:rFonts w:ascii="Trebuchet MS" w:hAnsi="Trebuchet MS"/>
              </w:rPr>
            </w:pPr>
            <w:r w:rsidRPr="006C6F2C">
              <w:rPr>
                <w:rFonts w:ascii="Trebuchet MS" w:hAnsi="Trebuchet MS"/>
              </w:rPr>
              <w:t>%</w:t>
            </w:r>
          </w:p>
        </w:tc>
        <w:tc>
          <w:tcPr>
            <w:tcW w:w="828" w:type="dxa"/>
            <w:tcBorders>
              <w:bottom w:val="single" w:sz="2" w:space="0" w:color="auto"/>
            </w:tcBorders>
            <w:shd w:val="clear" w:color="auto" w:fill="DBE5F1" w:themeFill="accent1" w:themeFillTint="33"/>
          </w:tcPr>
          <w:p w14:paraId="249EF273" w14:textId="77777777" w:rsidR="001255E7" w:rsidRPr="006C6F2C" w:rsidRDefault="001255E7" w:rsidP="00764E00">
            <w:pPr>
              <w:spacing w:after="0"/>
              <w:jc w:val="both"/>
              <w:rPr>
                <w:rFonts w:ascii="Trebuchet MS" w:hAnsi="Trebuchet MS"/>
              </w:rPr>
            </w:pPr>
            <w:r w:rsidRPr="006C6F2C">
              <w:rPr>
                <w:rFonts w:ascii="Trebuchet MS" w:hAnsi="Trebuchet MS"/>
              </w:rPr>
              <w:t>(lei)</w:t>
            </w:r>
          </w:p>
        </w:tc>
        <w:tc>
          <w:tcPr>
            <w:tcW w:w="485" w:type="dxa"/>
            <w:tcBorders>
              <w:bottom w:val="single" w:sz="2" w:space="0" w:color="auto"/>
            </w:tcBorders>
            <w:shd w:val="clear" w:color="auto" w:fill="DBE5F1" w:themeFill="accent1" w:themeFillTint="33"/>
          </w:tcPr>
          <w:p w14:paraId="00C7E792" w14:textId="77777777" w:rsidR="001255E7" w:rsidRPr="006C6F2C" w:rsidRDefault="001255E7" w:rsidP="00764E00">
            <w:pPr>
              <w:spacing w:after="0"/>
              <w:jc w:val="both"/>
              <w:rPr>
                <w:rFonts w:ascii="Trebuchet MS" w:hAnsi="Trebuchet MS"/>
              </w:rPr>
            </w:pPr>
            <w:r w:rsidRPr="006C6F2C">
              <w:rPr>
                <w:rFonts w:ascii="Trebuchet MS" w:hAnsi="Trebuchet MS"/>
              </w:rPr>
              <w:t>%</w:t>
            </w:r>
          </w:p>
        </w:tc>
        <w:tc>
          <w:tcPr>
            <w:tcW w:w="927" w:type="dxa"/>
            <w:tcBorders>
              <w:bottom w:val="single" w:sz="2" w:space="0" w:color="auto"/>
            </w:tcBorders>
            <w:shd w:val="clear" w:color="auto" w:fill="DBE5F1" w:themeFill="accent1" w:themeFillTint="33"/>
          </w:tcPr>
          <w:p w14:paraId="100B6B96" w14:textId="77777777" w:rsidR="001255E7" w:rsidRPr="006C6F2C" w:rsidRDefault="001255E7" w:rsidP="00764E00">
            <w:pPr>
              <w:spacing w:after="0"/>
              <w:jc w:val="both"/>
              <w:rPr>
                <w:rFonts w:ascii="Trebuchet MS" w:hAnsi="Trebuchet MS"/>
              </w:rPr>
            </w:pPr>
            <w:r w:rsidRPr="006C6F2C">
              <w:rPr>
                <w:rFonts w:ascii="Trebuchet MS" w:hAnsi="Trebuchet MS"/>
              </w:rPr>
              <w:t>(lei)</w:t>
            </w:r>
          </w:p>
        </w:tc>
        <w:tc>
          <w:tcPr>
            <w:tcW w:w="404" w:type="dxa"/>
            <w:tcBorders>
              <w:bottom w:val="single" w:sz="2" w:space="0" w:color="auto"/>
            </w:tcBorders>
            <w:shd w:val="clear" w:color="auto" w:fill="DBE5F1" w:themeFill="accent1" w:themeFillTint="33"/>
          </w:tcPr>
          <w:p w14:paraId="212B1F07" w14:textId="77777777" w:rsidR="001255E7" w:rsidRPr="006C6F2C" w:rsidRDefault="001255E7" w:rsidP="00764E00">
            <w:pPr>
              <w:spacing w:after="0"/>
              <w:jc w:val="both"/>
              <w:rPr>
                <w:rFonts w:ascii="Trebuchet MS" w:hAnsi="Trebuchet MS"/>
              </w:rPr>
            </w:pPr>
            <w:r w:rsidRPr="006C6F2C">
              <w:rPr>
                <w:rFonts w:ascii="Trebuchet MS" w:hAnsi="Trebuchet MS"/>
              </w:rPr>
              <w:t>%</w:t>
            </w:r>
          </w:p>
        </w:tc>
        <w:tc>
          <w:tcPr>
            <w:tcW w:w="1104" w:type="dxa"/>
            <w:tcBorders>
              <w:bottom w:val="single" w:sz="2" w:space="0" w:color="auto"/>
            </w:tcBorders>
            <w:shd w:val="clear" w:color="auto" w:fill="DBE5F1" w:themeFill="accent1" w:themeFillTint="33"/>
          </w:tcPr>
          <w:p w14:paraId="0E52241A" w14:textId="77777777" w:rsidR="001255E7" w:rsidRPr="006C6F2C" w:rsidRDefault="001255E7" w:rsidP="00764E00">
            <w:pPr>
              <w:spacing w:after="0"/>
              <w:jc w:val="both"/>
              <w:rPr>
                <w:rFonts w:ascii="Trebuchet MS" w:hAnsi="Trebuchet MS"/>
              </w:rPr>
            </w:pPr>
            <w:r w:rsidRPr="006C6F2C">
              <w:rPr>
                <w:rFonts w:ascii="Trebuchet MS" w:hAnsi="Trebuchet MS"/>
              </w:rPr>
              <w:t>(lei)</w:t>
            </w:r>
          </w:p>
        </w:tc>
      </w:tr>
      <w:tr w:rsidR="001255E7" w:rsidRPr="006C6F2C" w14:paraId="0ABB2579" w14:textId="77777777" w:rsidTr="006F3A83">
        <w:trPr>
          <w:trHeight w:val="482"/>
        </w:trPr>
        <w:tc>
          <w:tcPr>
            <w:tcW w:w="1403" w:type="dxa"/>
            <w:tcBorders>
              <w:top w:val="single" w:sz="2" w:space="0" w:color="auto"/>
              <w:bottom w:val="single" w:sz="12" w:space="0" w:color="auto"/>
            </w:tcBorders>
            <w:shd w:val="clear" w:color="auto" w:fill="DBE5F1" w:themeFill="accent1" w:themeFillTint="33"/>
          </w:tcPr>
          <w:p w14:paraId="289E3B87" w14:textId="77777777" w:rsidR="001255E7" w:rsidRPr="006F3A83" w:rsidRDefault="001255E7">
            <w:pPr>
              <w:spacing w:after="0"/>
              <w:jc w:val="both"/>
              <w:rPr>
                <w:rFonts w:ascii="Trebuchet MS" w:hAnsi="Trebuchet MS"/>
                <w:b/>
                <w:sz w:val="16"/>
                <w:szCs w:val="16"/>
              </w:rPr>
            </w:pPr>
            <w:r w:rsidRPr="006F3A83">
              <w:rPr>
                <w:rFonts w:ascii="Trebuchet MS" w:hAnsi="Trebuchet MS"/>
                <w:b/>
                <w:sz w:val="16"/>
                <w:szCs w:val="16"/>
              </w:rPr>
              <w:t>0</w:t>
            </w:r>
          </w:p>
        </w:tc>
        <w:tc>
          <w:tcPr>
            <w:tcW w:w="1286" w:type="dxa"/>
            <w:tcBorders>
              <w:top w:val="single" w:sz="2" w:space="0" w:color="auto"/>
              <w:bottom w:val="single" w:sz="12" w:space="0" w:color="auto"/>
            </w:tcBorders>
            <w:shd w:val="clear" w:color="auto" w:fill="DBE5F1" w:themeFill="accent1" w:themeFillTint="33"/>
          </w:tcPr>
          <w:p w14:paraId="595E8438" w14:textId="77777777" w:rsidR="001255E7" w:rsidRPr="006F3A83" w:rsidRDefault="001255E7" w:rsidP="00764E00">
            <w:pPr>
              <w:spacing w:after="0"/>
              <w:jc w:val="both"/>
              <w:rPr>
                <w:rFonts w:ascii="Trebuchet MS" w:hAnsi="Trebuchet MS"/>
                <w:b/>
                <w:sz w:val="16"/>
                <w:szCs w:val="16"/>
              </w:rPr>
            </w:pPr>
            <w:r w:rsidRPr="006F3A83">
              <w:rPr>
                <w:rFonts w:ascii="Trebuchet MS" w:hAnsi="Trebuchet MS"/>
                <w:b/>
                <w:sz w:val="16"/>
                <w:szCs w:val="16"/>
              </w:rPr>
              <w:t>1 = 2 + 11</w:t>
            </w:r>
          </w:p>
        </w:tc>
        <w:tc>
          <w:tcPr>
            <w:tcW w:w="1334" w:type="dxa"/>
            <w:tcBorders>
              <w:top w:val="single" w:sz="2" w:space="0" w:color="auto"/>
              <w:bottom w:val="single" w:sz="12" w:space="0" w:color="auto"/>
            </w:tcBorders>
            <w:shd w:val="clear" w:color="auto" w:fill="DBE5F1" w:themeFill="accent1" w:themeFillTint="33"/>
          </w:tcPr>
          <w:p w14:paraId="1A034495" w14:textId="77777777" w:rsidR="001255E7" w:rsidRPr="006F3A83" w:rsidRDefault="001255E7" w:rsidP="00764E00">
            <w:pPr>
              <w:spacing w:after="0"/>
              <w:jc w:val="both"/>
              <w:rPr>
                <w:rFonts w:ascii="Trebuchet MS" w:hAnsi="Trebuchet MS"/>
                <w:b/>
                <w:sz w:val="16"/>
                <w:szCs w:val="16"/>
              </w:rPr>
            </w:pPr>
            <w:r w:rsidRPr="006F3A83">
              <w:rPr>
                <w:rFonts w:ascii="Trebuchet MS" w:hAnsi="Trebuchet MS"/>
                <w:b/>
                <w:sz w:val="16"/>
                <w:szCs w:val="16"/>
              </w:rPr>
              <w:t xml:space="preserve">2 = 3 + 9 </w:t>
            </w:r>
          </w:p>
        </w:tc>
        <w:tc>
          <w:tcPr>
            <w:tcW w:w="963" w:type="dxa"/>
            <w:tcBorders>
              <w:top w:val="single" w:sz="2" w:space="0" w:color="auto"/>
              <w:bottom w:val="single" w:sz="12" w:space="0" w:color="auto"/>
            </w:tcBorders>
            <w:shd w:val="clear" w:color="auto" w:fill="DBE5F1" w:themeFill="accent1" w:themeFillTint="33"/>
          </w:tcPr>
          <w:p w14:paraId="0A6AB70A" w14:textId="7D85D5F6" w:rsidR="001255E7" w:rsidRPr="006F3A83" w:rsidRDefault="001255E7" w:rsidP="00764E00">
            <w:pPr>
              <w:spacing w:after="0"/>
              <w:jc w:val="both"/>
              <w:rPr>
                <w:rFonts w:ascii="Trebuchet MS" w:hAnsi="Trebuchet MS"/>
                <w:b/>
                <w:sz w:val="16"/>
                <w:szCs w:val="16"/>
              </w:rPr>
            </w:pPr>
            <w:r w:rsidRPr="006F3A83">
              <w:rPr>
                <w:rFonts w:ascii="Trebuchet MS" w:hAnsi="Trebuchet MS"/>
                <w:b/>
                <w:sz w:val="16"/>
                <w:szCs w:val="16"/>
              </w:rPr>
              <w:t>3</w:t>
            </w:r>
          </w:p>
        </w:tc>
        <w:tc>
          <w:tcPr>
            <w:tcW w:w="452" w:type="dxa"/>
            <w:tcBorders>
              <w:top w:val="single" w:sz="2" w:space="0" w:color="auto"/>
              <w:bottom w:val="single" w:sz="12" w:space="0" w:color="auto"/>
            </w:tcBorders>
            <w:shd w:val="clear" w:color="auto" w:fill="DBE5F1" w:themeFill="accent1" w:themeFillTint="33"/>
          </w:tcPr>
          <w:p w14:paraId="09010D3F" w14:textId="29944219" w:rsidR="001255E7" w:rsidRPr="006F3A83" w:rsidRDefault="001255E7" w:rsidP="00764E00">
            <w:pPr>
              <w:spacing w:after="0"/>
              <w:jc w:val="both"/>
              <w:rPr>
                <w:rFonts w:ascii="Trebuchet MS" w:hAnsi="Trebuchet MS"/>
                <w:b/>
                <w:sz w:val="16"/>
                <w:szCs w:val="16"/>
              </w:rPr>
            </w:pPr>
            <w:r w:rsidRPr="006F3A83">
              <w:rPr>
                <w:rFonts w:ascii="Trebuchet MS" w:hAnsi="Trebuchet MS"/>
                <w:b/>
                <w:sz w:val="16"/>
                <w:szCs w:val="16"/>
              </w:rPr>
              <w:t>4</w:t>
            </w:r>
          </w:p>
        </w:tc>
        <w:tc>
          <w:tcPr>
            <w:tcW w:w="980" w:type="dxa"/>
            <w:tcBorders>
              <w:top w:val="single" w:sz="2" w:space="0" w:color="auto"/>
              <w:bottom w:val="single" w:sz="12" w:space="0" w:color="auto"/>
            </w:tcBorders>
            <w:shd w:val="clear" w:color="auto" w:fill="DBE5F1" w:themeFill="accent1" w:themeFillTint="33"/>
          </w:tcPr>
          <w:p w14:paraId="0865E143" w14:textId="37B88F40" w:rsidR="001255E7" w:rsidRPr="006F3A83" w:rsidRDefault="001255E7" w:rsidP="00764E00">
            <w:pPr>
              <w:spacing w:after="0"/>
              <w:jc w:val="both"/>
              <w:rPr>
                <w:rFonts w:ascii="Trebuchet MS" w:hAnsi="Trebuchet MS"/>
                <w:b/>
                <w:sz w:val="16"/>
                <w:szCs w:val="16"/>
              </w:rPr>
            </w:pPr>
            <w:r w:rsidRPr="006F3A83">
              <w:rPr>
                <w:rFonts w:ascii="Trebuchet MS" w:hAnsi="Trebuchet MS"/>
                <w:b/>
                <w:sz w:val="16"/>
                <w:szCs w:val="16"/>
              </w:rPr>
              <w:t>5</w:t>
            </w:r>
          </w:p>
        </w:tc>
        <w:tc>
          <w:tcPr>
            <w:tcW w:w="451" w:type="dxa"/>
            <w:tcBorders>
              <w:top w:val="single" w:sz="2" w:space="0" w:color="auto"/>
              <w:bottom w:val="single" w:sz="12" w:space="0" w:color="auto"/>
            </w:tcBorders>
            <w:shd w:val="clear" w:color="auto" w:fill="DBE5F1" w:themeFill="accent1" w:themeFillTint="33"/>
          </w:tcPr>
          <w:p w14:paraId="477F83BB" w14:textId="77777777" w:rsidR="001255E7" w:rsidRPr="006F3A83" w:rsidRDefault="001255E7" w:rsidP="00764E00">
            <w:pPr>
              <w:spacing w:after="0"/>
              <w:jc w:val="both"/>
              <w:rPr>
                <w:rFonts w:ascii="Trebuchet MS" w:hAnsi="Trebuchet MS"/>
                <w:b/>
                <w:sz w:val="16"/>
                <w:szCs w:val="16"/>
              </w:rPr>
            </w:pPr>
            <w:r w:rsidRPr="006F3A83">
              <w:rPr>
                <w:rFonts w:ascii="Trebuchet MS" w:hAnsi="Trebuchet MS"/>
                <w:b/>
                <w:sz w:val="16"/>
                <w:szCs w:val="16"/>
              </w:rPr>
              <w:t>6</w:t>
            </w:r>
          </w:p>
        </w:tc>
        <w:tc>
          <w:tcPr>
            <w:tcW w:w="828" w:type="dxa"/>
            <w:tcBorders>
              <w:top w:val="single" w:sz="2" w:space="0" w:color="auto"/>
              <w:bottom w:val="single" w:sz="12" w:space="0" w:color="auto"/>
            </w:tcBorders>
            <w:shd w:val="clear" w:color="auto" w:fill="DBE5F1" w:themeFill="accent1" w:themeFillTint="33"/>
          </w:tcPr>
          <w:p w14:paraId="01ED8636" w14:textId="3E5C5FBE" w:rsidR="001255E7" w:rsidRPr="006F3A83" w:rsidRDefault="001255E7" w:rsidP="00764E00">
            <w:pPr>
              <w:spacing w:after="0"/>
              <w:jc w:val="both"/>
              <w:rPr>
                <w:rFonts w:ascii="Trebuchet MS" w:hAnsi="Trebuchet MS"/>
                <w:b/>
                <w:sz w:val="16"/>
                <w:szCs w:val="16"/>
              </w:rPr>
            </w:pPr>
            <w:r w:rsidRPr="006F3A83">
              <w:rPr>
                <w:rFonts w:ascii="Trebuchet MS" w:hAnsi="Trebuchet MS"/>
                <w:b/>
                <w:sz w:val="16"/>
                <w:szCs w:val="16"/>
              </w:rPr>
              <w:t>7</w:t>
            </w:r>
          </w:p>
        </w:tc>
        <w:tc>
          <w:tcPr>
            <w:tcW w:w="485" w:type="dxa"/>
            <w:tcBorders>
              <w:top w:val="single" w:sz="2" w:space="0" w:color="auto"/>
              <w:bottom w:val="single" w:sz="12" w:space="0" w:color="auto"/>
            </w:tcBorders>
            <w:shd w:val="clear" w:color="auto" w:fill="DBE5F1" w:themeFill="accent1" w:themeFillTint="33"/>
          </w:tcPr>
          <w:p w14:paraId="104280F7" w14:textId="77777777" w:rsidR="001255E7" w:rsidRPr="006F3A83" w:rsidRDefault="001255E7" w:rsidP="00764E00">
            <w:pPr>
              <w:spacing w:after="0"/>
              <w:jc w:val="both"/>
              <w:rPr>
                <w:rFonts w:ascii="Trebuchet MS" w:hAnsi="Trebuchet MS"/>
                <w:b/>
                <w:sz w:val="16"/>
                <w:szCs w:val="16"/>
              </w:rPr>
            </w:pPr>
            <w:r w:rsidRPr="006F3A83">
              <w:rPr>
                <w:rFonts w:ascii="Trebuchet MS" w:hAnsi="Trebuchet MS"/>
                <w:b/>
                <w:sz w:val="16"/>
                <w:szCs w:val="16"/>
              </w:rPr>
              <w:t>8</w:t>
            </w:r>
          </w:p>
        </w:tc>
        <w:tc>
          <w:tcPr>
            <w:tcW w:w="927" w:type="dxa"/>
            <w:tcBorders>
              <w:top w:val="single" w:sz="2" w:space="0" w:color="auto"/>
              <w:bottom w:val="single" w:sz="12" w:space="0" w:color="auto"/>
            </w:tcBorders>
            <w:shd w:val="clear" w:color="auto" w:fill="DBE5F1" w:themeFill="accent1" w:themeFillTint="33"/>
          </w:tcPr>
          <w:p w14:paraId="625A31D0" w14:textId="78D1DF86" w:rsidR="001255E7" w:rsidRPr="006F3A83" w:rsidRDefault="00CA0590" w:rsidP="00764E00">
            <w:pPr>
              <w:spacing w:after="0"/>
              <w:jc w:val="both"/>
              <w:rPr>
                <w:rFonts w:ascii="Trebuchet MS" w:hAnsi="Trebuchet MS"/>
                <w:b/>
                <w:sz w:val="16"/>
                <w:szCs w:val="16"/>
              </w:rPr>
            </w:pPr>
            <w:r w:rsidRPr="006F3A83">
              <w:rPr>
                <w:rFonts w:ascii="Trebuchet MS" w:hAnsi="Trebuchet MS"/>
                <w:b/>
                <w:sz w:val="16"/>
                <w:szCs w:val="16"/>
              </w:rPr>
              <w:t>9</w:t>
            </w:r>
          </w:p>
        </w:tc>
        <w:tc>
          <w:tcPr>
            <w:tcW w:w="404" w:type="dxa"/>
            <w:tcBorders>
              <w:top w:val="single" w:sz="2" w:space="0" w:color="auto"/>
              <w:bottom w:val="single" w:sz="12" w:space="0" w:color="auto"/>
            </w:tcBorders>
            <w:shd w:val="clear" w:color="auto" w:fill="DBE5F1" w:themeFill="accent1" w:themeFillTint="33"/>
          </w:tcPr>
          <w:p w14:paraId="3935DE3E" w14:textId="77777777" w:rsidR="001255E7" w:rsidRPr="006F3A83" w:rsidRDefault="001255E7" w:rsidP="00764E00">
            <w:pPr>
              <w:spacing w:after="0"/>
              <w:jc w:val="both"/>
              <w:rPr>
                <w:rFonts w:ascii="Trebuchet MS" w:hAnsi="Trebuchet MS"/>
                <w:b/>
                <w:sz w:val="16"/>
                <w:szCs w:val="16"/>
              </w:rPr>
            </w:pPr>
            <w:r w:rsidRPr="006F3A83">
              <w:rPr>
                <w:rFonts w:ascii="Trebuchet MS" w:hAnsi="Trebuchet MS"/>
                <w:b/>
                <w:sz w:val="16"/>
                <w:szCs w:val="16"/>
              </w:rPr>
              <w:t>10</w:t>
            </w:r>
          </w:p>
        </w:tc>
        <w:tc>
          <w:tcPr>
            <w:tcW w:w="1104" w:type="dxa"/>
            <w:tcBorders>
              <w:top w:val="single" w:sz="2" w:space="0" w:color="auto"/>
              <w:bottom w:val="single" w:sz="12" w:space="0" w:color="auto"/>
            </w:tcBorders>
            <w:shd w:val="clear" w:color="auto" w:fill="DBE5F1" w:themeFill="accent1" w:themeFillTint="33"/>
          </w:tcPr>
          <w:p w14:paraId="629BB6A8" w14:textId="77777777" w:rsidR="001255E7" w:rsidRPr="006F3A83" w:rsidRDefault="001255E7" w:rsidP="00764E00">
            <w:pPr>
              <w:spacing w:after="0"/>
              <w:jc w:val="both"/>
              <w:rPr>
                <w:rFonts w:ascii="Trebuchet MS" w:hAnsi="Trebuchet MS"/>
                <w:b/>
                <w:sz w:val="16"/>
                <w:szCs w:val="16"/>
              </w:rPr>
            </w:pPr>
            <w:r w:rsidRPr="006F3A83">
              <w:rPr>
                <w:rFonts w:ascii="Trebuchet MS" w:hAnsi="Trebuchet MS"/>
                <w:b/>
                <w:sz w:val="16"/>
                <w:szCs w:val="16"/>
              </w:rPr>
              <w:t>11</w:t>
            </w:r>
          </w:p>
        </w:tc>
      </w:tr>
      <w:tr w:rsidR="001255E7" w:rsidRPr="006C6F2C" w14:paraId="0E4436E2" w14:textId="77777777" w:rsidTr="00764E00">
        <w:trPr>
          <w:trHeight w:val="514"/>
        </w:trPr>
        <w:tc>
          <w:tcPr>
            <w:tcW w:w="1403" w:type="dxa"/>
            <w:tcBorders>
              <w:top w:val="single" w:sz="12" w:space="0" w:color="auto"/>
              <w:bottom w:val="single" w:sz="12" w:space="0" w:color="auto"/>
            </w:tcBorders>
          </w:tcPr>
          <w:p w14:paraId="48994FA6" w14:textId="26792047" w:rsidR="001255E7" w:rsidRPr="006C6F2C" w:rsidRDefault="001255E7">
            <w:pPr>
              <w:spacing w:after="0"/>
              <w:jc w:val="both"/>
              <w:rPr>
                <w:rFonts w:ascii="Trebuchet MS" w:hAnsi="Trebuchet MS"/>
                <w:b/>
              </w:rPr>
            </w:pPr>
            <w:r w:rsidRPr="006C6F2C">
              <w:rPr>
                <w:rFonts w:ascii="Trebuchet MS" w:hAnsi="Trebuchet MS"/>
                <w:sz w:val="20"/>
                <w:szCs w:val="20"/>
              </w:rPr>
              <w:t>Lider de parteneriat</w:t>
            </w:r>
          </w:p>
        </w:tc>
        <w:tc>
          <w:tcPr>
            <w:tcW w:w="1286" w:type="dxa"/>
            <w:tcBorders>
              <w:top w:val="single" w:sz="12" w:space="0" w:color="auto"/>
              <w:bottom w:val="single" w:sz="12" w:space="0" w:color="auto"/>
            </w:tcBorders>
          </w:tcPr>
          <w:p w14:paraId="3C917217" w14:textId="0FD7FC5E" w:rsidR="001255E7" w:rsidRPr="006C6F2C" w:rsidRDefault="001255E7" w:rsidP="00764E00">
            <w:pPr>
              <w:spacing w:after="0"/>
              <w:jc w:val="both"/>
              <w:rPr>
                <w:rFonts w:ascii="Trebuchet MS" w:hAnsi="Trebuchet MS"/>
                <w:b/>
              </w:rPr>
            </w:pPr>
          </w:p>
        </w:tc>
        <w:tc>
          <w:tcPr>
            <w:tcW w:w="1334" w:type="dxa"/>
            <w:tcBorders>
              <w:top w:val="single" w:sz="12" w:space="0" w:color="auto"/>
              <w:bottom w:val="single" w:sz="12" w:space="0" w:color="auto"/>
            </w:tcBorders>
          </w:tcPr>
          <w:p w14:paraId="32D2AD94" w14:textId="6BF95AF1" w:rsidR="001255E7" w:rsidRPr="006C6F2C" w:rsidRDefault="001255E7" w:rsidP="00764E00">
            <w:pPr>
              <w:spacing w:after="0"/>
              <w:jc w:val="both"/>
              <w:rPr>
                <w:rFonts w:ascii="Trebuchet MS" w:hAnsi="Trebuchet MS"/>
                <w:b/>
              </w:rPr>
            </w:pPr>
          </w:p>
        </w:tc>
        <w:tc>
          <w:tcPr>
            <w:tcW w:w="963" w:type="dxa"/>
            <w:tcBorders>
              <w:top w:val="single" w:sz="12" w:space="0" w:color="auto"/>
              <w:bottom w:val="single" w:sz="12" w:space="0" w:color="auto"/>
            </w:tcBorders>
          </w:tcPr>
          <w:p w14:paraId="5759DCB5" w14:textId="5822C39D" w:rsidR="001255E7" w:rsidRPr="006C6F2C" w:rsidRDefault="001255E7" w:rsidP="00764E00">
            <w:pPr>
              <w:spacing w:after="0"/>
              <w:jc w:val="both"/>
              <w:rPr>
                <w:rFonts w:ascii="Trebuchet MS" w:hAnsi="Trebuchet MS"/>
                <w:b/>
              </w:rPr>
            </w:pPr>
          </w:p>
        </w:tc>
        <w:tc>
          <w:tcPr>
            <w:tcW w:w="452" w:type="dxa"/>
            <w:tcBorders>
              <w:top w:val="single" w:sz="12" w:space="0" w:color="auto"/>
              <w:bottom w:val="single" w:sz="12" w:space="0" w:color="auto"/>
            </w:tcBorders>
          </w:tcPr>
          <w:p w14:paraId="2D74F2B5" w14:textId="48B745D0" w:rsidR="001255E7" w:rsidRPr="006C6F2C" w:rsidRDefault="001255E7" w:rsidP="00764E00">
            <w:pPr>
              <w:spacing w:after="0"/>
              <w:jc w:val="both"/>
              <w:rPr>
                <w:rFonts w:ascii="Trebuchet MS" w:hAnsi="Trebuchet MS"/>
                <w:b/>
              </w:rPr>
            </w:pPr>
          </w:p>
        </w:tc>
        <w:tc>
          <w:tcPr>
            <w:tcW w:w="980" w:type="dxa"/>
            <w:tcBorders>
              <w:top w:val="single" w:sz="12" w:space="0" w:color="auto"/>
              <w:bottom w:val="single" w:sz="12" w:space="0" w:color="auto"/>
            </w:tcBorders>
          </w:tcPr>
          <w:p w14:paraId="7A8FD341" w14:textId="39FE05FE" w:rsidR="001255E7" w:rsidRPr="006C6F2C" w:rsidRDefault="001255E7" w:rsidP="00764E00">
            <w:pPr>
              <w:spacing w:after="0"/>
              <w:jc w:val="both"/>
              <w:rPr>
                <w:rFonts w:ascii="Trebuchet MS" w:hAnsi="Trebuchet MS"/>
                <w:b/>
              </w:rPr>
            </w:pPr>
          </w:p>
        </w:tc>
        <w:tc>
          <w:tcPr>
            <w:tcW w:w="451" w:type="dxa"/>
            <w:tcBorders>
              <w:top w:val="single" w:sz="12" w:space="0" w:color="auto"/>
              <w:bottom w:val="single" w:sz="12" w:space="0" w:color="auto"/>
            </w:tcBorders>
          </w:tcPr>
          <w:p w14:paraId="7AA86C15" w14:textId="6138BB69" w:rsidR="001255E7" w:rsidRPr="006C6F2C" w:rsidRDefault="001255E7" w:rsidP="00764E00">
            <w:pPr>
              <w:spacing w:after="0"/>
              <w:jc w:val="both"/>
              <w:rPr>
                <w:rFonts w:ascii="Trebuchet MS" w:hAnsi="Trebuchet MS"/>
                <w:b/>
              </w:rPr>
            </w:pPr>
          </w:p>
        </w:tc>
        <w:tc>
          <w:tcPr>
            <w:tcW w:w="828" w:type="dxa"/>
            <w:tcBorders>
              <w:top w:val="single" w:sz="12" w:space="0" w:color="auto"/>
              <w:bottom w:val="single" w:sz="12" w:space="0" w:color="auto"/>
            </w:tcBorders>
          </w:tcPr>
          <w:p w14:paraId="2A474B0E" w14:textId="587A98B0" w:rsidR="001255E7" w:rsidRPr="006C6F2C" w:rsidRDefault="001255E7" w:rsidP="00764E00">
            <w:pPr>
              <w:spacing w:after="0"/>
              <w:jc w:val="both"/>
              <w:rPr>
                <w:rFonts w:ascii="Trebuchet MS" w:hAnsi="Trebuchet MS"/>
                <w:b/>
              </w:rPr>
            </w:pPr>
          </w:p>
        </w:tc>
        <w:tc>
          <w:tcPr>
            <w:tcW w:w="485" w:type="dxa"/>
            <w:tcBorders>
              <w:top w:val="single" w:sz="12" w:space="0" w:color="auto"/>
              <w:bottom w:val="single" w:sz="12" w:space="0" w:color="auto"/>
            </w:tcBorders>
          </w:tcPr>
          <w:p w14:paraId="0C172172" w14:textId="72408734" w:rsidR="001255E7" w:rsidRPr="006C6F2C" w:rsidRDefault="001255E7" w:rsidP="00764E00">
            <w:pPr>
              <w:spacing w:after="0"/>
              <w:jc w:val="both"/>
              <w:rPr>
                <w:rFonts w:ascii="Trebuchet MS" w:hAnsi="Trebuchet MS"/>
                <w:b/>
              </w:rPr>
            </w:pPr>
          </w:p>
        </w:tc>
        <w:tc>
          <w:tcPr>
            <w:tcW w:w="927" w:type="dxa"/>
            <w:tcBorders>
              <w:top w:val="single" w:sz="12" w:space="0" w:color="auto"/>
              <w:bottom w:val="single" w:sz="12" w:space="0" w:color="auto"/>
            </w:tcBorders>
          </w:tcPr>
          <w:p w14:paraId="6E6ABF38" w14:textId="308FCBFB" w:rsidR="001255E7" w:rsidRPr="006C6F2C" w:rsidRDefault="001255E7" w:rsidP="00764E00">
            <w:pPr>
              <w:spacing w:after="0"/>
              <w:jc w:val="both"/>
              <w:rPr>
                <w:rFonts w:ascii="Trebuchet MS" w:hAnsi="Trebuchet MS"/>
                <w:b/>
              </w:rPr>
            </w:pPr>
          </w:p>
        </w:tc>
        <w:tc>
          <w:tcPr>
            <w:tcW w:w="404" w:type="dxa"/>
            <w:tcBorders>
              <w:top w:val="single" w:sz="12" w:space="0" w:color="auto"/>
              <w:bottom w:val="single" w:sz="12" w:space="0" w:color="auto"/>
            </w:tcBorders>
          </w:tcPr>
          <w:p w14:paraId="1036B903" w14:textId="179119DA" w:rsidR="001255E7" w:rsidRPr="006C6F2C" w:rsidRDefault="001255E7" w:rsidP="00764E00">
            <w:pPr>
              <w:spacing w:after="0"/>
              <w:jc w:val="both"/>
              <w:rPr>
                <w:rFonts w:ascii="Trebuchet MS" w:hAnsi="Trebuchet MS"/>
                <w:b/>
              </w:rPr>
            </w:pPr>
          </w:p>
        </w:tc>
        <w:tc>
          <w:tcPr>
            <w:tcW w:w="1104" w:type="dxa"/>
            <w:tcBorders>
              <w:top w:val="single" w:sz="12" w:space="0" w:color="auto"/>
              <w:bottom w:val="single" w:sz="12" w:space="0" w:color="auto"/>
            </w:tcBorders>
          </w:tcPr>
          <w:p w14:paraId="1E6470B3" w14:textId="3499867B" w:rsidR="001255E7" w:rsidRPr="006C6F2C" w:rsidRDefault="001255E7" w:rsidP="00764E00">
            <w:pPr>
              <w:spacing w:after="0"/>
              <w:jc w:val="both"/>
              <w:rPr>
                <w:rFonts w:ascii="Trebuchet MS" w:hAnsi="Trebuchet MS"/>
                <w:b/>
              </w:rPr>
            </w:pPr>
          </w:p>
        </w:tc>
      </w:tr>
      <w:tr w:rsidR="001255E7" w:rsidRPr="006C6F2C" w14:paraId="40DA4787" w14:textId="77777777" w:rsidTr="00764E00">
        <w:trPr>
          <w:trHeight w:val="514"/>
        </w:trPr>
        <w:tc>
          <w:tcPr>
            <w:tcW w:w="1403" w:type="dxa"/>
            <w:tcBorders>
              <w:top w:val="single" w:sz="12" w:space="0" w:color="auto"/>
              <w:bottom w:val="single" w:sz="12" w:space="0" w:color="auto"/>
            </w:tcBorders>
          </w:tcPr>
          <w:p w14:paraId="69FA23E3" w14:textId="77777777" w:rsidR="001255E7" w:rsidRPr="006C6F2C" w:rsidRDefault="001255E7">
            <w:pPr>
              <w:spacing w:after="0"/>
              <w:jc w:val="both"/>
              <w:rPr>
                <w:rFonts w:ascii="Trebuchet MS" w:hAnsi="Trebuchet MS"/>
                <w:sz w:val="20"/>
                <w:szCs w:val="20"/>
              </w:rPr>
            </w:pPr>
            <w:r w:rsidRPr="006C6F2C">
              <w:rPr>
                <w:rFonts w:ascii="Trebuchet MS" w:hAnsi="Trebuchet MS"/>
                <w:sz w:val="20"/>
                <w:szCs w:val="20"/>
              </w:rPr>
              <w:t>Partener 1</w:t>
            </w:r>
          </w:p>
        </w:tc>
        <w:tc>
          <w:tcPr>
            <w:tcW w:w="1286" w:type="dxa"/>
            <w:tcBorders>
              <w:top w:val="single" w:sz="12" w:space="0" w:color="auto"/>
              <w:bottom w:val="single" w:sz="12" w:space="0" w:color="auto"/>
            </w:tcBorders>
          </w:tcPr>
          <w:p w14:paraId="3C3FA69D" w14:textId="77777777" w:rsidR="001255E7" w:rsidRPr="006C6F2C" w:rsidRDefault="001255E7">
            <w:pPr>
              <w:spacing w:after="0"/>
              <w:jc w:val="both"/>
              <w:rPr>
                <w:rFonts w:ascii="Trebuchet MS" w:hAnsi="Trebuchet MS"/>
                <w:b/>
              </w:rPr>
            </w:pPr>
          </w:p>
        </w:tc>
        <w:tc>
          <w:tcPr>
            <w:tcW w:w="1334" w:type="dxa"/>
            <w:tcBorders>
              <w:top w:val="single" w:sz="12" w:space="0" w:color="auto"/>
              <w:bottom w:val="single" w:sz="12" w:space="0" w:color="auto"/>
            </w:tcBorders>
          </w:tcPr>
          <w:p w14:paraId="70E7A521" w14:textId="77777777" w:rsidR="001255E7" w:rsidRPr="006C6F2C" w:rsidRDefault="001255E7">
            <w:pPr>
              <w:spacing w:after="0"/>
              <w:jc w:val="both"/>
              <w:rPr>
                <w:rFonts w:ascii="Trebuchet MS" w:hAnsi="Trebuchet MS"/>
                <w:b/>
              </w:rPr>
            </w:pPr>
          </w:p>
        </w:tc>
        <w:tc>
          <w:tcPr>
            <w:tcW w:w="963" w:type="dxa"/>
            <w:tcBorders>
              <w:top w:val="single" w:sz="12" w:space="0" w:color="auto"/>
              <w:bottom w:val="single" w:sz="12" w:space="0" w:color="auto"/>
            </w:tcBorders>
          </w:tcPr>
          <w:p w14:paraId="01B6E9DD" w14:textId="77777777" w:rsidR="001255E7" w:rsidRPr="006C6F2C" w:rsidRDefault="001255E7">
            <w:pPr>
              <w:spacing w:after="0"/>
              <w:jc w:val="both"/>
              <w:rPr>
                <w:rFonts w:ascii="Trebuchet MS" w:hAnsi="Trebuchet MS"/>
                <w:b/>
              </w:rPr>
            </w:pPr>
          </w:p>
        </w:tc>
        <w:tc>
          <w:tcPr>
            <w:tcW w:w="452" w:type="dxa"/>
            <w:tcBorders>
              <w:top w:val="single" w:sz="12" w:space="0" w:color="auto"/>
              <w:bottom w:val="single" w:sz="12" w:space="0" w:color="auto"/>
            </w:tcBorders>
          </w:tcPr>
          <w:p w14:paraId="613674F6" w14:textId="77777777" w:rsidR="001255E7" w:rsidRPr="006C6F2C" w:rsidRDefault="001255E7">
            <w:pPr>
              <w:spacing w:after="0"/>
              <w:jc w:val="both"/>
              <w:rPr>
                <w:rFonts w:ascii="Trebuchet MS" w:hAnsi="Trebuchet MS"/>
                <w:b/>
              </w:rPr>
            </w:pPr>
          </w:p>
        </w:tc>
        <w:tc>
          <w:tcPr>
            <w:tcW w:w="980" w:type="dxa"/>
            <w:tcBorders>
              <w:top w:val="single" w:sz="12" w:space="0" w:color="auto"/>
              <w:bottom w:val="single" w:sz="12" w:space="0" w:color="auto"/>
            </w:tcBorders>
          </w:tcPr>
          <w:p w14:paraId="0131EB9F" w14:textId="77777777" w:rsidR="001255E7" w:rsidRPr="006C6F2C" w:rsidRDefault="001255E7">
            <w:pPr>
              <w:spacing w:after="0"/>
              <w:jc w:val="both"/>
              <w:rPr>
                <w:rFonts w:ascii="Trebuchet MS" w:hAnsi="Trebuchet MS"/>
                <w:b/>
              </w:rPr>
            </w:pPr>
          </w:p>
        </w:tc>
        <w:tc>
          <w:tcPr>
            <w:tcW w:w="451" w:type="dxa"/>
            <w:tcBorders>
              <w:top w:val="single" w:sz="12" w:space="0" w:color="auto"/>
              <w:bottom w:val="single" w:sz="12" w:space="0" w:color="auto"/>
            </w:tcBorders>
          </w:tcPr>
          <w:p w14:paraId="7328EC9B" w14:textId="77777777" w:rsidR="001255E7" w:rsidRPr="006C6F2C" w:rsidRDefault="001255E7">
            <w:pPr>
              <w:spacing w:after="0"/>
              <w:jc w:val="both"/>
              <w:rPr>
                <w:rFonts w:ascii="Trebuchet MS" w:hAnsi="Trebuchet MS"/>
                <w:b/>
              </w:rPr>
            </w:pPr>
          </w:p>
        </w:tc>
        <w:tc>
          <w:tcPr>
            <w:tcW w:w="828" w:type="dxa"/>
            <w:tcBorders>
              <w:top w:val="single" w:sz="12" w:space="0" w:color="auto"/>
              <w:bottom w:val="single" w:sz="12" w:space="0" w:color="auto"/>
            </w:tcBorders>
          </w:tcPr>
          <w:p w14:paraId="0409D8D8" w14:textId="77777777" w:rsidR="001255E7" w:rsidRPr="006C6F2C" w:rsidRDefault="001255E7">
            <w:pPr>
              <w:spacing w:after="0"/>
              <w:jc w:val="both"/>
              <w:rPr>
                <w:rFonts w:ascii="Trebuchet MS" w:hAnsi="Trebuchet MS"/>
                <w:b/>
              </w:rPr>
            </w:pPr>
          </w:p>
        </w:tc>
        <w:tc>
          <w:tcPr>
            <w:tcW w:w="485" w:type="dxa"/>
            <w:tcBorders>
              <w:top w:val="single" w:sz="12" w:space="0" w:color="auto"/>
              <w:bottom w:val="single" w:sz="12" w:space="0" w:color="auto"/>
            </w:tcBorders>
          </w:tcPr>
          <w:p w14:paraId="08D09018" w14:textId="77777777" w:rsidR="001255E7" w:rsidRPr="006C6F2C" w:rsidRDefault="001255E7">
            <w:pPr>
              <w:spacing w:after="0"/>
              <w:jc w:val="both"/>
              <w:rPr>
                <w:rFonts w:ascii="Trebuchet MS" w:hAnsi="Trebuchet MS"/>
                <w:b/>
              </w:rPr>
            </w:pPr>
          </w:p>
        </w:tc>
        <w:tc>
          <w:tcPr>
            <w:tcW w:w="927" w:type="dxa"/>
            <w:tcBorders>
              <w:top w:val="single" w:sz="12" w:space="0" w:color="auto"/>
              <w:bottom w:val="single" w:sz="12" w:space="0" w:color="auto"/>
            </w:tcBorders>
          </w:tcPr>
          <w:p w14:paraId="44348FFB" w14:textId="77777777" w:rsidR="001255E7" w:rsidRPr="006C6F2C" w:rsidRDefault="001255E7">
            <w:pPr>
              <w:spacing w:after="0"/>
              <w:jc w:val="both"/>
              <w:rPr>
                <w:rFonts w:ascii="Trebuchet MS" w:hAnsi="Trebuchet MS"/>
                <w:b/>
              </w:rPr>
            </w:pPr>
          </w:p>
        </w:tc>
        <w:tc>
          <w:tcPr>
            <w:tcW w:w="404" w:type="dxa"/>
            <w:tcBorders>
              <w:top w:val="single" w:sz="12" w:space="0" w:color="auto"/>
              <w:bottom w:val="single" w:sz="12" w:space="0" w:color="auto"/>
            </w:tcBorders>
          </w:tcPr>
          <w:p w14:paraId="2F8470EB" w14:textId="77777777" w:rsidR="001255E7" w:rsidRPr="006C6F2C" w:rsidRDefault="001255E7">
            <w:pPr>
              <w:spacing w:after="0"/>
              <w:jc w:val="both"/>
              <w:rPr>
                <w:rFonts w:ascii="Trebuchet MS" w:hAnsi="Trebuchet MS"/>
                <w:b/>
              </w:rPr>
            </w:pPr>
          </w:p>
        </w:tc>
        <w:tc>
          <w:tcPr>
            <w:tcW w:w="1104" w:type="dxa"/>
            <w:tcBorders>
              <w:top w:val="single" w:sz="12" w:space="0" w:color="auto"/>
              <w:bottom w:val="single" w:sz="12" w:space="0" w:color="auto"/>
            </w:tcBorders>
          </w:tcPr>
          <w:p w14:paraId="06ECADF5" w14:textId="77777777" w:rsidR="001255E7" w:rsidRPr="006C6F2C" w:rsidRDefault="001255E7">
            <w:pPr>
              <w:spacing w:after="0"/>
              <w:jc w:val="both"/>
              <w:rPr>
                <w:rFonts w:ascii="Trebuchet MS" w:hAnsi="Trebuchet MS"/>
                <w:b/>
              </w:rPr>
            </w:pPr>
          </w:p>
        </w:tc>
      </w:tr>
      <w:tr w:rsidR="001255E7" w:rsidRPr="006C6F2C" w14:paraId="41E46AE4" w14:textId="77777777" w:rsidTr="00764E00">
        <w:trPr>
          <w:trHeight w:val="514"/>
        </w:trPr>
        <w:tc>
          <w:tcPr>
            <w:tcW w:w="1403" w:type="dxa"/>
            <w:tcBorders>
              <w:top w:val="single" w:sz="12" w:space="0" w:color="auto"/>
              <w:bottom w:val="single" w:sz="12" w:space="0" w:color="auto"/>
            </w:tcBorders>
          </w:tcPr>
          <w:p w14:paraId="10F6D060" w14:textId="77777777" w:rsidR="001255E7" w:rsidRPr="006C6F2C" w:rsidRDefault="001255E7">
            <w:pPr>
              <w:spacing w:after="0"/>
              <w:jc w:val="both"/>
              <w:rPr>
                <w:rFonts w:ascii="Trebuchet MS" w:hAnsi="Trebuchet MS"/>
                <w:sz w:val="20"/>
                <w:szCs w:val="20"/>
              </w:rPr>
            </w:pPr>
            <w:r w:rsidRPr="006C6F2C">
              <w:rPr>
                <w:rFonts w:ascii="Trebuchet MS" w:hAnsi="Trebuchet MS"/>
                <w:sz w:val="20"/>
                <w:szCs w:val="20"/>
              </w:rPr>
              <w:t>Partener...</w:t>
            </w:r>
          </w:p>
        </w:tc>
        <w:tc>
          <w:tcPr>
            <w:tcW w:w="1286" w:type="dxa"/>
            <w:tcBorders>
              <w:top w:val="single" w:sz="12" w:space="0" w:color="auto"/>
              <w:bottom w:val="single" w:sz="12" w:space="0" w:color="auto"/>
            </w:tcBorders>
          </w:tcPr>
          <w:p w14:paraId="67A4AD8B" w14:textId="77777777" w:rsidR="001255E7" w:rsidRPr="006C6F2C" w:rsidRDefault="001255E7">
            <w:pPr>
              <w:spacing w:after="0"/>
              <w:jc w:val="both"/>
              <w:rPr>
                <w:rFonts w:ascii="Trebuchet MS" w:hAnsi="Trebuchet MS"/>
                <w:b/>
              </w:rPr>
            </w:pPr>
          </w:p>
        </w:tc>
        <w:tc>
          <w:tcPr>
            <w:tcW w:w="1334" w:type="dxa"/>
            <w:tcBorders>
              <w:top w:val="single" w:sz="12" w:space="0" w:color="auto"/>
              <w:bottom w:val="single" w:sz="12" w:space="0" w:color="auto"/>
            </w:tcBorders>
          </w:tcPr>
          <w:p w14:paraId="33A28FF4" w14:textId="77777777" w:rsidR="001255E7" w:rsidRPr="006C6F2C" w:rsidRDefault="001255E7">
            <w:pPr>
              <w:spacing w:after="0"/>
              <w:jc w:val="both"/>
              <w:rPr>
                <w:rFonts w:ascii="Trebuchet MS" w:hAnsi="Trebuchet MS"/>
                <w:b/>
              </w:rPr>
            </w:pPr>
          </w:p>
        </w:tc>
        <w:tc>
          <w:tcPr>
            <w:tcW w:w="963" w:type="dxa"/>
            <w:tcBorders>
              <w:top w:val="single" w:sz="12" w:space="0" w:color="auto"/>
              <w:bottom w:val="single" w:sz="12" w:space="0" w:color="auto"/>
            </w:tcBorders>
          </w:tcPr>
          <w:p w14:paraId="7E79510A" w14:textId="77777777" w:rsidR="001255E7" w:rsidRPr="006C6F2C" w:rsidRDefault="001255E7">
            <w:pPr>
              <w:spacing w:after="0"/>
              <w:jc w:val="both"/>
              <w:rPr>
                <w:rFonts w:ascii="Trebuchet MS" w:hAnsi="Trebuchet MS"/>
                <w:b/>
              </w:rPr>
            </w:pPr>
          </w:p>
        </w:tc>
        <w:tc>
          <w:tcPr>
            <w:tcW w:w="452" w:type="dxa"/>
            <w:tcBorders>
              <w:top w:val="single" w:sz="12" w:space="0" w:color="auto"/>
              <w:bottom w:val="single" w:sz="12" w:space="0" w:color="auto"/>
            </w:tcBorders>
          </w:tcPr>
          <w:p w14:paraId="0F26DED4" w14:textId="77777777" w:rsidR="001255E7" w:rsidRPr="006C6F2C" w:rsidRDefault="001255E7">
            <w:pPr>
              <w:spacing w:after="0"/>
              <w:jc w:val="both"/>
              <w:rPr>
                <w:rFonts w:ascii="Trebuchet MS" w:hAnsi="Trebuchet MS"/>
                <w:b/>
              </w:rPr>
            </w:pPr>
          </w:p>
        </w:tc>
        <w:tc>
          <w:tcPr>
            <w:tcW w:w="980" w:type="dxa"/>
            <w:tcBorders>
              <w:top w:val="single" w:sz="12" w:space="0" w:color="auto"/>
              <w:bottom w:val="single" w:sz="12" w:space="0" w:color="auto"/>
            </w:tcBorders>
          </w:tcPr>
          <w:p w14:paraId="613F1799" w14:textId="77777777" w:rsidR="001255E7" w:rsidRPr="006C6F2C" w:rsidRDefault="001255E7">
            <w:pPr>
              <w:spacing w:after="0"/>
              <w:jc w:val="both"/>
              <w:rPr>
                <w:rFonts w:ascii="Trebuchet MS" w:hAnsi="Trebuchet MS"/>
                <w:b/>
              </w:rPr>
            </w:pPr>
          </w:p>
        </w:tc>
        <w:tc>
          <w:tcPr>
            <w:tcW w:w="451" w:type="dxa"/>
            <w:tcBorders>
              <w:top w:val="single" w:sz="12" w:space="0" w:color="auto"/>
              <w:bottom w:val="single" w:sz="12" w:space="0" w:color="auto"/>
            </w:tcBorders>
          </w:tcPr>
          <w:p w14:paraId="4C792558" w14:textId="77777777" w:rsidR="001255E7" w:rsidRPr="006C6F2C" w:rsidRDefault="001255E7">
            <w:pPr>
              <w:spacing w:after="0"/>
              <w:jc w:val="both"/>
              <w:rPr>
                <w:rFonts w:ascii="Trebuchet MS" w:hAnsi="Trebuchet MS"/>
                <w:b/>
              </w:rPr>
            </w:pPr>
          </w:p>
        </w:tc>
        <w:tc>
          <w:tcPr>
            <w:tcW w:w="828" w:type="dxa"/>
            <w:tcBorders>
              <w:top w:val="single" w:sz="12" w:space="0" w:color="auto"/>
              <w:bottom w:val="single" w:sz="12" w:space="0" w:color="auto"/>
            </w:tcBorders>
          </w:tcPr>
          <w:p w14:paraId="5E9A75DC" w14:textId="77777777" w:rsidR="001255E7" w:rsidRPr="006C6F2C" w:rsidRDefault="001255E7">
            <w:pPr>
              <w:spacing w:after="0"/>
              <w:jc w:val="both"/>
              <w:rPr>
                <w:rFonts w:ascii="Trebuchet MS" w:hAnsi="Trebuchet MS"/>
                <w:b/>
              </w:rPr>
            </w:pPr>
          </w:p>
        </w:tc>
        <w:tc>
          <w:tcPr>
            <w:tcW w:w="485" w:type="dxa"/>
            <w:tcBorders>
              <w:top w:val="single" w:sz="12" w:space="0" w:color="auto"/>
              <w:bottom w:val="single" w:sz="12" w:space="0" w:color="auto"/>
            </w:tcBorders>
          </w:tcPr>
          <w:p w14:paraId="66A87168" w14:textId="77777777" w:rsidR="001255E7" w:rsidRPr="006C6F2C" w:rsidRDefault="001255E7">
            <w:pPr>
              <w:spacing w:after="0"/>
              <w:jc w:val="both"/>
              <w:rPr>
                <w:rFonts w:ascii="Trebuchet MS" w:hAnsi="Trebuchet MS"/>
                <w:b/>
              </w:rPr>
            </w:pPr>
          </w:p>
        </w:tc>
        <w:tc>
          <w:tcPr>
            <w:tcW w:w="927" w:type="dxa"/>
            <w:tcBorders>
              <w:top w:val="single" w:sz="12" w:space="0" w:color="auto"/>
              <w:bottom w:val="single" w:sz="12" w:space="0" w:color="auto"/>
            </w:tcBorders>
          </w:tcPr>
          <w:p w14:paraId="67137F9E" w14:textId="77777777" w:rsidR="001255E7" w:rsidRPr="006C6F2C" w:rsidRDefault="001255E7">
            <w:pPr>
              <w:spacing w:after="0"/>
              <w:jc w:val="both"/>
              <w:rPr>
                <w:rFonts w:ascii="Trebuchet MS" w:hAnsi="Trebuchet MS"/>
                <w:b/>
              </w:rPr>
            </w:pPr>
          </w:p>
        </w:tc>
        <w:tc>
          <w:tcPr>
            <w:tcW w:w="404" w:type="dxa"/>
            <w:tcBorders>
              <w:top w:val="single" w:sz="12" w:space="0" w:color="auto"/>
              <w:bottom w:val="single" w:sz="12" w:space="0" w:color="auto"/>
            </w:tcBorders>
          </w:tcPr>
          <w:p w14:paraId="7213AC42" w14:textId="77777777" w:rsidR="001255E7" w:rsidRPr="006C6F2C" w:rsidRDefault="001255E7">
            <w:pPr>
              <w:spacing w:after="0"/>
              <w:jc w:val="both"/>
              <w:rPr>
                <w:rFonts w:ascii="Trebuchet MS" w:hAnsi="Trebuchet MS"/>
                <w:b/>
              </w:rPr>
            </w:pPr>
          </w:p>
        </w:tc>
        <w:tc>
          <w:tcPr>
            <w:tcW w:w="1104" w:type="dxa"/>
            <w:tcBorders>
              <w:top w:val="single" w:sz="12" w:space="0" w:color="auto"/>
              <w:bottom w:val="single" w:sz="12" w:space="0" w:color="auto"/>
            </w:tcBorders>
          </w:tcPr>
          <w:p w14:paraId="77C45456" w14:textId="77777777" w:rsidR="001255E7" w:rsidRPr="006C6F2C" w:rsidRDefault="001255E7">
            <w:pPr>
              <w:spacing w:after="0"/>
              <w:jc w:val="both"/>
              <w:rPr>
                <w:rFonts w:ascii="Trebuchet MS" w:hAnsi="Trebuchet MS"/>
                <w:b/>
              </w:rPr>
            </w:pPr>
          </w:p>
        </w:tc>
      </w:tr>
      <w:tr w:rsidR="001255E7" w:rsidRPr="006C6F2C" w14:paraId="50BA1ADB" w14:textId="77777777" w:rsidTr="00764E00">
        <w:trPr>
          <w:trHeight w:val="514"/>
        </w:trPr>
        <w:tc>
          <w:tcPr>
            <w:tcW w:w="1403" w:type="dxa"/>
            <w:tcBorders>
              <w:top w:val="single" w:sz="12" w:space="0" w:color="auto"/>
            </w:tcBorders>
          </w:tcPr>
          <w:p w14:paraId="72E58C36" w14:textId="77777777" w:rsidR="001255E7" w:rsidRPr="006C6F2C" w:rsidRDefault="001255E7">
            <w:pPr>
              <w:spacing w:after="0"/>
              <w:jc w:val="both"/>
              <w:rPr>
                <w:rFonts w:ascii="Trebuchet MS" w:hAnsi="Trebuchet MS"/>
                <w:sz w:val="20"/>
                <w:szCs w:val="20"/>
              </w:rPr>
            </w:pPr>
            <w:r w:rsidRPr="006C6F2C">
              <w:rPr>
                <w:rFonts w:ascii="Trebuchet MS" w:hAnsi="Trebuchet MS"/>
                <w:sz w:val="20"/>
                <w:szCs w:val="20"/>
              </w:rPr>
              <w:t>Total</w:t>
            </w:r>
          </w:p>
        </w:tc>
        <w:tc>
          <w:tcPr>
            <w:tcW w:w="1286" w:type="dxa"/>
            <w:tcBorders>
              <w:top w:val="single" w:sz="12" w:space="0" w:color="auto"/>
            </w:tcBorders>
          </w:tcPr>
          <w:p w14:paraId="6B40D638" w14:textId="77777777" w:rsidR="001255E7" w:rsidRPr="006C6F2C" w:rsidRDefault="001255E7">
            <w:pPr>
              <w:spacing w:after="0"/>
              <w:jc w:val="both"/>
              <w:rPr>
                <w:rFonts w:ascii="Trebuchet MS" w:hAnsi="Trebuchet MS"/>
                <w:b/>
              </w:rPr>
            </w:pPr>
          </w:p>
        </w:tc>
        <w:tc>
          <w:tcPr>
            <w:tcW w:w="1334" w:type="dxa"/>
            <w:tcBorders>
              <w:top w:val="single" w:sz="12" w:space="0" w:color="auto"/>
            </w:tcBorders>
          </w:tcPr>
          <w:p w14:paraId="3167240C" w14:textId="77777777" w:rsidR="001255E7" w:rsidRPr="006C6F2C" w:rsidRDefault="001255E7">
            <w:pPr>
              <w:spacing w:after="0"/>
              <w:jc w:val="both"/>
              <w:rPr>
                <w:rFonts w:ascii="Trebuchet MS" w:hAnsi="Trebuchet MS"/>
                <w:b/>
              </w:rPr>
            </w:pPr>
          </w:p>
        </w:tc>
        <w:tc>
          <w:tcPr>
            <w:tcW w:w="963" w:type="dxa"/>
            <w:tcBorders>
              <w:top w:val="single" w:sz="12" w:space="0" w:color="auto"/>
            </w:tcBorders>
          </w:tcPr>
          <w:p w14:paraId="5CDEA405" w14:textId="77777777" w:rsidR="001255E7" w:rsidRPr="006C6F2C" w:rsidRDefault="001255E7">
            <w:pPr>
              <w:spacing w:after="0"/>
              <w:jc w:val="both"/>
              <w:rPr>
                <w:rFonts w:ascii="Trebuchet MS" w:hAnsi="Trebuchet MS"/>
                <w:b/>
              </w:rPr>
            </w:pPr>
          </w:p>
        </w:tc>
        <w:tc>
          <w:tcPr>
            <w:tcW w:w="452" w:type="dxa"/>
            <w:tcBorders>
              <w:top w:val="single" w:sz="12" w:space="0" w:color="auto"/>
            </w:tcBorders>
          </w:tcPr>
          <w:p w14:paraId="64472E7A" w14:textId="77777777" w:rsidR="001255E7" w:rsidRPr="006C6F2C" w:rsidRDefault="001255E7">
            <w:pPr>
              <w:spacing w:after="0"/>
              <w:jc w:val="both"/>
              <w:rPr>
                <w:rFonts w:ascii="Trebuchet MS" w:hAnsi="Trebuchet MS"/>
                <w:b/>
              </w:rPr>
            </w:pPr>
          </w:p>
        </w:tc>
        <w:tc>
          <w:tcPr>
            <w:tcW w:w="980" w:type="dxa"/>
            <w:tcBorders>
              <w:top w:val="single" w:sz="12" w:space="0" w:color="auto"/>
            </w:tcBorders>
          </w:tcPr>
          <w:p w14:paraId="19CEF648" w14:textId="77777777" w:rsidR="001255E7" w:rsidRPr="006C6F2C" w:rsidRDefault="001255E7">
            <w:pPr>
              <w:spacing w:after="0"/>
              <w:jc w:val="both"/>
              <w:rPr>
                <w:rFonts w:ascii="Trebuchet MS" w:hAnsi="Trebuchet MS"/>
                <w:b/>
              </w:rPr>
            </w:pPr>
          </w:p>
        </w:tc>
        <w:tc>
          <w:tcPr>
            <w:tcW w:w="451" w:type="dxa"/>
            <w:tcBorders>
              <w:top w:val="single" w:sz="12" w:space="0" w:color="auto"/>
            </w:tcBorders>
          </w:tcPr>
          <w:p w14:paraId="33CAFA94" w14:textId="77777777" w:rsidR="001255E7" w:rsidRPr="006C6F2C" w:rsidRDefault="001255E7">
            <w:pPr>
              <w:spacing w:after="0"/>
              <w:jc w:val="both"/>
              <w:rPr>
                <w:rFonts w:ascii="Trebuchet MS" w:hAnsi="Trebuchet MS"/>
                <w:b/>
              </w:rPr>
            </w:pPr>
          </w:p>
        </w:tc>
        <w:tc>
          <w:tcPr>
            <w:tcW w:w="828" w:type="dxa"/>
            <w:tcBorders>
              <w:top w:val="single" w:sz="12" w:space="0" w:color="auto"/>
            </w:tcBorders>
          </w:tcPr>
          <w:p w14:paraId="0CFBD21E" w14:textId="77777777" w:rsidR="001255E7" w:rsidRPr="006C6F2C" w:rsidRDefault="001255E7">
            <w:pPr>
              <w:spacing w:after="0"/>
              <w:jc w:val="both"/>
              <w:rPr>
                <w:rFonts w:ascii="Trebuchet MS" w:hAnsi="Trebuchet MS"/>
                <w:b/>
              </w:rPr>
            </w:pPr>
          </w:p>
        </w:tc>
        <w:tc>
          <w:tcPr>
            <w:tcW w:w="485" w:type="dxa"/>
            <w:tcBorders>
              <w:top w:val="single" w:sz="12" w:space="0" w:color="auto"/>
            </w:tcBorders>
          </w:tcPr>
          <w:p w14:paraId="33B86DEA" w14:textId="77777777" w:rsidR="001255E7" w:rsidRPr="006C6F2C" w:rsidRDefault="001255E7">
            <w:pPr>
              <w:spacing w:after="0"/>
              <w:jc w:val="both"/>
              <w:rPr>
                <w:rFonts w:ascii="Trebuchet MS" w:hAnsi="Trebuchet MS"/>
                <w:b/>
              </w:rPr>
            </w:pPr>
          </w:p>
        </w:tc>
        <w:tc>
          <w:tcPr>
            <w:tcW w:w="927" w:type="dxa"/>
            <w:tcBorders>
              <w:top w:val="single" w:sz="12" w:space="0" w:color="auto"/>
            </w:tcBorders>
          </w:tcPr>
          <w:p w14:paraId="455D7982" w14:textId="77777777" w:rsidR="001255E7" w:rsidRPr="006C6F2C" w:rsidRDefault="001255E7">
            <w:pPr>
              <w:spacing w:after="0"/>
              <w:jc w:val="both"/>
              <w:rPr>
                <w:rFonts w:ascii="Trebuchet MS" w:hAnsi="Trebuchet MS"/>
                <w:b/>
              </w:rPr>
            </w:pPr>
          </w:p>
        </w:tc>
        <w:tc>
          <w:tcPr>
            <w:tcW w:w="404" w:type="dxa"/>
            <w:tcBorders>
              <w:top w:val="single" w:sz="12" w:space="0" w:color="auto"/>
            </w:tcBorders>
          </w:tcPr>
          <w:p w14:paraId="2E0B3F5A" w14:textId="77777777" w:rsidR="001255E7" w:rsidRPr="006C6F2C" w:rsidRDefault="001255E7">
            <w:pPr>
              <w:spacing w:after="0"/>
              <w:jc w:val="both"/>
              <w:rPr>
                <w:rFonts w:ascii="Trebuchet MS" w:hAnsi="Trebuchet MS"/>
                <w:b/>
              </w:rPr>
            </w:pPr>
          </w:p>
        </w:tc>
        <w:tc>
          <w:tcPr>
            <w:tcW w:w="1104" w:type="dxa"/>
            <w:tcBorders>
              <w:top w:val="single" w:sz="12" w:space="0" w:color="auto"/>
            </w:tcBorders>
          </w:tcPr>
          <w:p w14:paraId="008A3258" w14:textId="77777777" w:rsidR="001255E7" w:rsidRPr="006C6F2C" w:rsidRDefault="001255E7">
            <w:pPr>
              <w:spacing w:after="0"/>
              <w:jc w:val="both"/>
              <w:rPr>
                <w:rFonts w:ascii="Trebuchet MS" w:hAnsi="Trebuchet MS"/>
                <w:b/>
              </w:rPr>
            </w:pPr>
          </w:p>
        </w:tc>
      </w:tr>
    </w:tbl>
    <w:p w14:paraId="0EA528F1" w14:textId="00C8DEB3" w:rsidR="00DB6F71" w:rsidRPr="006C6F2C" w:rsidRDefault="00DB6F71" w:rsidP="00DB6F71">
      <w:pPr>
        <w:pStyle w:val="Alineat"/>
        <w:ind w:left="0" w:firstLine="0"/>
        <w:rPr>
          <w:rFonts w:ascii="Trebuchet MS" w:eastAsia="Calibri" w:hAnsi="Trebuchet MS"/>
          <w:iCs w:val="0"/>
          <w:noProof w:val="0"/>
          <w:color w:val="0000FF"/>
          <w:sz w:val="22"/>
          <w:szCs w:val="22"/>
          <w:lang w:val="ro-RO" w:eastAsia="en-US"/>
        </w:rPr>
      </w:pPr>
      <w:r w:rsidRPr="006C6F2C">
        <w:rPr>
          <w:rFonts w:ascii="Trebuchet MS" w:eastAsia="Calibri" w:hAnsi="Trebuchet MS"/>
          <w:iCs w:val="0"/>
          <w:noProof w:val="0"/>
          <w:color w:val="0000FF"/>
          <w:sz w:val="22"/>
          <w:szCs w:val="22"/>
          <w:lang w:val="ro-RO" w:eastAsia="en-US"/>
        </w:rPr>
        <w:t>(pentru proiecte implementate în parteneriat)</w:t>
      </w:r>
    </w:p>
    <w:p w14:paraId="71205B46" w14:textId="77777777" w:rsidR="00CE4437" w:rsidRPr="006C6F2C" w:rsidRDefault="00E1748E" w:rsidP="00E1748E">
      <w:pPr>
        <w:pStyle w:val="Alineat"/>
        <w:ind w:left="0" w:firstLine="0"/>
        <w:rPr>
          <w:rFonts w:ascii="Trebuchet MS" w:eastAsia="Calibri" w:hAnsi="Trebuchet MS"/>
          <w:iCs w:val="0"/>
          <w:noProof w:val="0"/>
          <w:sz w:val="22"/>
          <w:szCs w:val="22"/>
          <w:lang w:val="ro-RO" w:eastAsia="en-US"/>
        </w:rPr>
      </w:pPr>
      <w:r w:rsidRPr="006C6F2C">
        <w:rPr>
          <w:rFonts w:ascii="Trebuchet MS" w:eastAsia="Calibri" w:hAnsi="Trebuchet MS"/>
          <w:iCs w:val="0"/>
          <w:noProof w:val="0"/>
          <w:sz w:val="22"/>
          <w:szCs w:val="22"/>
          <w:lang w:val="ro-RO" w:eastAsia="en-US"/>
        </w:rPr>
        <w:t xml:space="preserve"> </w:t>
      </w:r>
    </w:p>
    <w:p w14:paraId="015A6F57" w14:textId="77777777" w:rsidR="00E1748E" w:rsidRPr="006C6F2C" w:rsidRDefault="00E1748E" w:rsidP="00E1748E">
      <w:pPr>
        <w:pStyle w:val="Alineat"/>
        <w:ind w:left="0" w:firstLine="0"/>
        <w:rPr>
          <w:rFonts w:ascii="Trebuchet MS" w:eastAsia="Calibri" w:hAnsi="Trebuchet MS"/>
          <w:iCs w:val="0"/>
          <w:noProof w:val="0"/>
          <w:color w:val="0000FF"/>
          <w:sz w:val="22"/>
          <w:szCs w:val="22"/>
          <w:lang w:val="ro-RO" w:eastAsia="en-US"/>
        </w:rPr>
      </w:pPr>
      <w:r w:rsidRPr="006C6F2C">
        <w:rPr>
          <w:rFonts w:ascii="Trebuchet MS" w:eastAsia="Calibri" w:hAnsi="Trebuchet MS"/>
          <w:iCs w:val="0"/>
          <w:noProof w:val="0"/>
          <w:color w:val="0000FF"/>
          <w:sz w:val="22"/>
          <w:szCs w:val="22"/>
          <w:lang w:val="ro-RO" w:eastAsia="en-US"/>
        </w:rPr>
        <w:t>(pentru proiecte implementate de Beneficiar)</w:t>
      </w:r>
    </w:p>
    <w:tbl>
      <w:tblPr>
        <w:tblpPr w:leftFromText="180" w:rightFromText="180" w:vertAnchor="text" w:horzAnchor="margin" w:tblpXSpec="center" w:tblpY="365"/>
        <w:tblW w:w="10301"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286"/>
        <w:gridCol w:w="1334"/>
        <w:gridCol w:w="963"/>
        <w:gridCol w:w="655"/>
        <w:gridCol w:w="980"/>
        <w:gridCol w:w="1004"/>
        <w:gridCol w:w="828"/>
        <w:gridCol w:w="485"/>
        <w:gridCol w:w="927"/>
        <w:gridCol w:w="404"/>
        <w:gridCol w:w="1435"/>
      </w:tblGrid>
      <w:tr w:rsidR="00E1748E" w:rsidRPr="006C6F2C" w14:paraId="01F1E8B2" w14:textId="77777777" w:rsidTr="006F3A83">
        <w:trPr>
          <w:trHeight w:val="1163"/>
        </w:trPr>
        <w:tc>
          <w:tcPr>
            <w:tcW w:w="1286" w:type="dxa"/>
            <w:shd w:val="clear" w:color="auto" w:fill="DBE5F1" w:themeFill="accent1" w:themeFillTint="33"/>
          </w:tcPr>
          <w:p w14:paraId="056E0718" w14:textId="77777777" w:rsidR="00E1748E" w:rsidRPr="006C6F2C" w:rsidRDefault="00E1748E" w:rsidP="00594745">
            <w:pPr>
              <w:spacing w:after="0"/>
              <w:jc w:val="both"/>
              <w:rPr>
                <w:rFonts w:ascii="Trebuchet MS" w:hAnsi="Trebuchet MS"/>
                <w:sz w:val="20"/>
                <w:szCs w:val="20"/>
              </w:rPr>
            </w:pPr>
            <w:r w:rsidRPr="006C6F2C">
              <w:rPr>
                <w:rFonts w:ascii="Trebuchet MS" w:hAnsi="Trebuchet MS"/>
                <w:sz w:val="20"/>
                <w:szCs w:val="20"/>
              </w:rPr>
              <w:t>Valoarea totală a Proiectului, din care:</w:t>
            </w:r>
          </w:p>
        </w:tc>
        <w:tc>
          <w:tcPr>
            <w:tcW w:w="1334" w:type="dxa"/>
            <w:shd w:val="clear" w:color="auto" w:fill="DBE5F1" w:themeFill="accent1" w:themeFillTint="33"/>
          </w:tcPr>
          <w:p w14:paraId="6912D6D2" w14:textId="77777777" w:rsidR="00E1748E" w:rsidRPr="006C6F2C" w:rsidRDefault="00E1748E" w:rsidP="00594745">
            <w:pPr>
              <w:spacing w:after="0"/>
              <w:jc w:val="both"/>
              <w:rPr>
                <w:rFonts w:ascii="Trebuchet MS" w:hAnsi="Trebuchet MS"/>
                <w:sz w:val="20"/>
                <w:szCs w:val="20"/>
              </w:rPr>
            </w:pPr>
            <w:r w:rsidRPr="006C6F2C">
              <w:rPr>
                <w:rFonts w:ascii="Trebuchet MS" w:hAnsi="Trebuchet MS"/>
                <w:sz w:val="20"/>
                <w:szCs w:val="20"/>
              </w:rPr>
              <w:t xml:space="preserve">Valoarea eligibilă a Proiectului </w:t>
            </w:r>
          </w:p>
        </w:tc>
        <w:tc>
          <w:tcPr>
            <w:tcW w:w="1618" w:type="dxa"/>
            <w:gridSpan w:val="2"/>
            <w:shd w:val="clear" w:color="auto" w:fill="DBE5F1" w:themeFill="accent1" w:themeFillTint="33"/>
          </w:tcPr>
          <w:p w14:paraId="12C816FC" w14:textId="77777777" w:rsidR="00E1748E" w:rsidRPr="006C6F2C" w:rsidRDefault="00E1748E" w:rsidP="00594745">
            <w:pPr>
              <w:spacing w:after="0"/>
              <w:jc w:val="both"/>
              <w:rPr>
                <w:rFonts w:ascii="Trebuchet MS" w:hAnsi="Trebuchet MS"/>
                <w:sz w:val="20"/>
                <w:szCs w:val="20"/>
              </w:rPr>
            </w:pPr>
            <w:r w:rsidRPr="006C6F2C">
              <w:rPr>
                <w:rFonts w:ascii="Trebuchet MS" w:hAnsi="Trebuchet MS"/>
                <w:sz w:val="20"/>
                <w:szCs w:val="20"/>
              </w:rPr>
              <w:t>Valoarea eligibilă nerambursabilă</w:t>
            </w:r>
          </w:p>
        </w:tc>
        <w:tc>
          <w:tcPr>
            <w:tcW w:w="1984" w:type="dxa"/>
            <w:gridSpan w:val="2"/>
            <w:shd w:val="clear" w:color="auto" w:fill="DBE5F1" w:themeFill="accent1" w:themeFillTint="33"/>
          </w:tcPr>
          <w:p w14:paraId="212669DC" w14:textId="77777777" w:rsidR="00E1748E" w:rsidRPr="006C6F2C" w:rsidRDefault="00E1748E" w:rsidP="00594745">
            <w:pPr>
              <w:spacing w:after="0"/>
              <w:jc w:val="both"/>
              <w:rPr>
                <w:rFonts w:ascii="Trebuchet MS" w:hAnsi="Trebuchet MS"/>
                <w:sz w:val="20"/>
                <w:szCs w:val="20"/>
              </w:rPr>
            </w:pPr>
            <w:r w:rsidRPr="006C6F2C">
              <w:rPr>
                <w:rFonts w:ascii="Trebuchet MS" w:hAnsi="Trebuchet MS"/>
                <w:sz w:val="20"/>
                <w:szCs w:val="20"/>
              </w:rPr>
              <w:t>Valoarea eligibilă nerambursabilă din FSE</w:t>
            </w:r>
          </w:p>
        </w:tc>
        <w:tc>
          <w:tcPr>
            <w:tcW w:w="1313" w:type="dxa"/>
            <w:gridSpan w:val="2"/>
            <w:shd w:val="clear" w:color="auto" w:fill="DBE5F1" w:themeFill="accent1" w:themeFillTint="33"/>
          </w:tcPr>
          <w:p w14:paraId="59B7EC1F" w14:textId="77777777" w:rsidR="00E1748E" w:rsidRPr="006C6F2C" w:rsidRDefault="00E1748E" w:rsidP="00594745">
            <w:pPr>
              <w:spacing w:after="0"/>
              <w:jc w:val="both"/>
              <w:rPr>
                <w:rFonts w:ascii="Trebuchet MS" w:hAnsi="Trebuchet MS"/>
                <w:sz w:val="20"/>
                <w:szCs w:val="20"/>
              </w:rPr>
            </w:pPr>
            <w:r w:rsidRPr="006C6F2C">
              <w:rPr>
                <w:rFonts w:ascii="Trebuchet MS" w:hAnsi="Trebuchet MS"/>
                <w:sz w:val="20"/>
                <w:szCs w:val="20"/>
              </w:rPr>
              <w:t>Valoarea eligibilă nerambursabilă din bugetul național</w:t>
            </w:r>
          </w:p>
        </w:tc>
        <w:tc>
          <w:tcPr>
            <w:tcW w:w="1331" w:type="dxa"/>
            <w:gridSpan w:val="2"/>
            <w:shd w:val="clear" w:color="auto" w:fill="DBE5F1" w:themeFill="accent1" w:themeFillTint="33"/>
          </w:tcPr>
          <w:p w14:paraId="7FEA3ADF" w14:textId="77777777" w:rsidR="00E1748E" w:rsidRPr="006C6F2C" w:rsidRDefault="00E1748E" w:rsidP="00594745">
            <w:pPr>
              <w:spacing w:after="0"/>
              <w:jc w:val="both"/>
              <w:rPr>
                <w:rFonts w:ascii="Trebuchet MS" w:hAnsi="Trebuchet MS"/>
                <w:sz w:val="20"/>
                <w:szCs w:val="20"/>
              </w:rPr>
            </w:pPr>
            <w:proofErr w:type="spellStart"/>
            <w:r w:rsidRPr="006C6F2C">
              <w:rPr>
                <w:rFonts w:ascii="Trebuchet MS" w:hAnsi="Trebuchet MS"/>
                <w:sz w:val="20"/>
                <w:szCs w:val="20"/>
              </w:rPr>
              <w:t>Cofinanţarea</w:t>
            </w:r>
            <w:proofErr w:type="spellEnd"/>
            <w:r w:rsidRPr="006C6F2C">
              <w:rPr>
                <w:rFonts w:ascii="Trebuchet MS" w:hAnsi="Trebuchet MS"/>
                <w:sz w:val="20"/>
                <w:szCs w:val="20"/>
              </w:rPr>
              <w:t xml:space="preserve"> eligibilă a Beneficiarului</w:t>
            </w:r>
          </w:p>
        </w:tc>
        <w:tc>
          <w:tcPr>
            <w:tcW w:w="1435" w:type="dxa"/>
            <w:shd w:val="clear" w:color="auto" w:fill="DBE5F1" w:themeFill="accent1" w:themeFillTint="33"/>
          </w:tcPr>
          <w:p w14:paraId="57E18681" w14:textId="77777777" w:rsidR="00E1748E" w:rsidRPr="006C6F2C" w:rsidRDefault="00E1748E" w:rsidP="00594745">
            <w:pPr>
              <w:spacing w:after="0"/>
              <w:jc w:val="both"/>
              <w:rPr>
                <w:rFonts w:ascii="Trebuchet MS" w:hAnsi="Trebuchet MS"/>
                <w:sz w:val="20"/>
                <w:szCs w:val="20"/>
              </w:rPr>
            </w:pPr>
            <w:r w:rsidRPr="006C6F2C">
              <w:rPr>
                <w:rFonts w:ascii="Trebuchet MS" w:hAnsi="Trebuchet MS"/>
                <w:sz w:val="20"/>
                <w:szCs w:val="20"/>
              </w:rPr>
              <w:t>Valoarea ne-eligibilă a Proiectului, inclusiv TVA aferentă acestuia</w:t>
            </w:r>
          </w:p>
        </w:tc>
      </w:tr>
      <w:tr w:rsidR="00E1748E" w:rsidRPr="006C6F2C" w14:paraId="29581024" w14:textId="77777777" w:rsidTr="006F3A83">
        <w:trPr>
          <w:trHeight w:val="352"/>
        </w:trPr>
        <w:tc>
          <w:tcPr>
            <w:tcW w:w="1286" w:type="dxa"/>
            <w:tcBorders>
              <w:bottom w:val="single" w:sz="2" w:space="0" w:color="auto"/>
            </w:tcBorders>
            <w:shd w:val="clear" w:color="auto" w:fill="DBE5F1" w:themeFill="accent1" w:themeFillTint="33"/>
          </w:tcPr>
          <w:p w14:paraId="3878A25F" w14:textId="77777777" w:rsidR="00E1748E" w:rsidRPr="006C6F2C" w:rsidRDefault="00E1748E" w:rsidP="00594745">
            <w:pPr>
              <w:spacing w:after="0"/>
              <w:jc w:val="both"/>
              <w:rPr>
                <w:rFonts w:ascii="Trebuchet MS" w:hAnsi="Trebuchet MS"/>
              </w:rPr>
            </w:pPr>
            <w:r w:rsidRPr="006C6F2C">
              <w:rPr>
                <w:rFonts w:ascii="Trebuchet MS" w:hAnsi="Trebuchet MS"/>
              </w:rPr>
              <w:t>(lei)</w:t>
            </w:r>
          </w:p>
        </w:tc>
        <w:tc>
          <w:tcPr>
            <w:tcW w:w="1334" w:type="dxa"/>
            <w:tcBorders>
              <w:bottom w:val="single" w:sz="2" w:space="0" w:color="auto"/>
            </w:tcBorders>
            <w:shd w:val="clear" w:color="auto" w:fill="DBE5F1" w:themeFill="accent1" w:themeFillTint="33"/>
          </w:tcPr>
          <w:p w14:paraId="06F9E8B7" w14:textId="77777777" w:rsidR="00E1748E" w:rsidRPr="006C6F2C" w:rsidRDefault="00E1748E" w:rsidP="00594745">
            <w:pPr>
              <w:spacing w:after="0"/>
              <w:jc w:val="both"/>
              <w:rPr>
                <w:rFonts w:ascii="Trebuchet MS" w:hAnsi="Trebuchet MS"/>
              </w:rPr>
            </w:pPr>
            <w:r w:rsidRPr="006C6F2C">
              <w:rPr>
                <w:rFonts w:ascii="Trebuchet MS" w:hAnsi="Trebuchet MS"/>
              </w:rPr>
              <w:t>(lei)</w:t>
            </w:r>
          </w:p>
        </w:tc>
        <w:tc>
          <w:tcPr>
            <w:tcW w:w="963" w:type="dxa"/>
            <w:tcBorders>
              <w:bottom w:val="single" w:sz="2" w:space="0" w:color="auto"/>
            </w:tcBorders>
            <w:shd w:val="clear" w:color="auto" w:fill="DBE5F1" w:themeFill="accent1" w:themeFillTint="33"/>
          </w:tcPr>
          <w:p w14:paraId="3C616290" w14:textId="77777777" w:rsidR="00E1748E" w:rsidRPr="006C6F2C" w:rsidRDefault="00E1748E" w:rsidP="00594745">
            <w:pPr>
              <w:spacing w:after="0"/>
              <w:jc w:val="both"/>
              <w:rPr>
                <w:rFonts w:ascii="Trebuchet MS" w:hAnsi="Trebuchet MS"/>
              </w:rPr>
            </w:pPr>
            <w:r w:rsidRPr="006C6F2C">
              <w:rPr>
                <w:rFonts w:ascii="Trebuchet MS" w:hAnsi="Trebuchet MS"/>
              </w:rPr>
              <w:t>(lei)</w:t>
            </w:r>
          </w:p>
        </w:tc>
        <w:tc>
          <w:tcPr>
            <w:tcW w:w="655" w:type="dxa"/>
            <w:tcBorders>
              <w:bottom w:val="single" w:sz="2" w:space="0" w:color="auto"/>
            </w:tcBorders>
            <w:shd w:val="clear" w:color="auto" w:fill="DBE5F1" w:themeFill="accent1" w:themeFillTint="33"/>
          </w:tcPr>
          <w:p w14:paraId="7F0EFCFC" w14:textId="77777777" w:rsidR="00E1748E" w:rsidRPr="006C6F2C" w:rsidRDefault="00E1748E" w:rsidP="00594745">
            <w:pPr>
              <w:spacing w:after="0"/>
              <w:jc w:val="both"/>
              <w:rPr>
                <w:rFonts w:ascii="Trebuchet MS" w:hAnsi="Trebuchet MS"/>
              </w:rPr>
            </w:pPr>
            <w:r w:rsidRPr="006C6F2C">
              <w:rPr>
                <w:rFonts w:ascii="Trebuchet MS" w:hAnsi="Trebuchet MS"/>
              </w:rPr>
              <w:t>%</w:t>
            </w:r>
          </w:p>
        </w:tc>
        <w:tc>
          <w:tcPr>
            <w:tcW w:w="980" w:type="dxa"/>
            <w:tcBorders>
              <w:bottom w:val="single" w:sz="2" w:space="0" w:color="auto"/>
            </w:tcBorders>
            <w:shd w:val="clear" w:color="auto" w:fill="DBE5F1" w:themeFill="accent1" w:themeFillTint="33"/>
          </w:tcPr>
          <w:p w14:paraId="7D0C451B" w14:textId="77777777" w:rsidR="00E1748E" w:rsidRPr="006C6F2C" w:rsidRDefault="00E1748E" w:rsidP="00594745">
            <w:pPr>
              <w:spacing w:after="0"/>
              <w:jc w:val="both"/>
              <w:rPr>
                <w:rFonts w:ascii="Trebuchet MS" w:hAnsi="Trebuchet MS"/>
              </w:rPr>
            </w:pPr>
            <w:r w:rsidRPr="006C6F2C">
              <w:rPr>
                <w:rFonts w:ascii="Trebuchet MS" w:hAnsi="Trebuchet MS"/>
              </w:rPr>
              <w:t>(lei)</w:t>
            </w:r>
          </w:p>
        </w:tc>
        <w:tc>
          <w:tcPr>
            <w:tcW w:w="1004" w:type="dxa"/>
            <w:tcBorders>
              <w:bottom w:val="single" w:sz="2" w:space="0" w:color="auto"/>
            </w:tcBorders>
            <w:shd w:val="clear" w:color="auto" w:fill="DBE5F1" w:themeFill="accent1" w:themeFillTint="33"/>
          </w:tcPr>
          <w:p w14:paraId="5AC41CDC" w14:textId="77777777" w:rsidR="00E1748E" w:rsidRPr="006C6F2C" w:rsidRDefault="00E1748E" w:rsidP="00594745">
            <w:pPr>
              <w:spacing w:after="0"/>
              <w:jc w:val="both"/>
              <w:rPr>
                <w:rFonts w:ascii="Trebuchet MS" w:hAnsi="Trebuchet MS"/>
              </w:rPr>
            </w:pPr>
            <w:r w:rsidRPr="006C6F2C">
              <w:rPr>
                <w:rFonts w:ascii="Trebuchet MS" w:hAnsi="Trebuchet MS"/>
              </w:rPr>
              <w:t>%</w:t>
            </w:r>
          </w:p>
        </w:tc>
        <w:tc>
          <w:tcPr>
            <w:tcW w:w="828" w:type="dxa"/>
            <w:tcBorders>
              <w:bottom w:val="single" w:sz="2" w:space="0" w:color="auto"/>
            </w:tcBorders>
            <w:shd w:val="clear" w:color="auto" w:fill="DBE5F1" w:themeFill="accent1" w:themeFillTint="33"/>
          </w:tcPr>
          <w:p w14:paraId="30940E19" w14:textId="77777777" w:rsidR="00E1748E" w:rsidRPr="006C6F2C" w:rsidRDefault="00E1748E" w:rsidP="00594745">
            <w:pPr>
              <w:spacing w:after="0"/>
              <w:jc w:val="both"/>
              <w:rPr>
                <w:rFonts w:ascii="Trebuchet MS" w:hAnsi="Trebuchet MS"/>
              </w:rPr>
            </w:pPr>
            <w:r w:rsidRPr="006C6F2C">
              <w:rPr>
                <w:rFonts w:ascii="Trebuchet MS" w:hAnsi="Trebuchet MS"/>
              </w:rPr>
              <w:t>(lei)</w:t>
            </w:r>
          </w:p>
        </w:tc>
        <w:tc>
          <w:tcPr>
            <w:tcW w:w="485" w:type="dxa"/>
            <w:tcBorders>
              <w:bottom w:val="single" w:sz="2" w:space="0" w:color="auto"/>
            </w:tcBorders>
            <w:shd w:val="clear" w:color="auto" w:fill="DBE5F1" w:themeFill="accent1" w:themeFillTint="33"/>
          </w:tcPr>
          <w:p w14:paraId="3AED9752" w14:textId="77777777" w:rsidR="00E1748E" w:rsidRPr="006C6F2C" w:rsidRDefault="00E1748E" w:rsidP="00594745">
            <w:pPr>
              <w:spacing w:after="0"/>
              <w:jc w:val="both"/>
              <w:rPr>
                <w:rFonts w:ascii="Trebuchet MS" w:hAnsi="Trebuchet MS"/>
              </w:rPr>
            </w:pPr>
            <w:r w:rsidRPr="006C6F2C">
              <w:rPr>
                <w:rFonts w:ascii="Trebuchet MS" w:hAnsi="Trebuchet MS"/>
              </w:rPr>
              <w:t>%</w:t>
            </w:r>
          </w:p>
        </w:tc>
        <w:tc>
          <w:tcPr>
            <w:tcW w:w="927" w:type="dxa"/>
            <w:tcBorders>
              <w:bottom w:val="single" w:sz="2" w:space="0" w:color="auto"/>
            </w:tcBorders>
            <w:shd w:val="clear" w:color="auto" w:fill="DBE5F1" w:themeFill="accent1" w:themeFillTint="33"/>
          </w:tcPr>
          <w:p w14:paraId="47D2EE25" w14:textId="77777777" w:rsidR="00E1748E" w:rsidRPr="006C6F2C" w:rsidRDefault="00E1748E" w:rsidP="00594745">
            <w:pPr>
              <w:spacing w:after="0"/>
              <w:jc w:val="both"/>
              <w:rPr>
                <w:rFonts w:ascii="Trebuchet MS" w:hAnsi="Trebuchet MS"/>
              </w:rPr>
            </w:pPr>
            <w:r w:rsidRPr="006C6F2C">
              <w:rPr>
                <w:rFonts w:ascii="Trebuchet MS" w:hAnsi="Trebuchet MS"/>
              </w:rPr>
              <w:t>(lei)</w:t>
            </w:r>
          </w:p>
        </w:tc>
        <w:tc>
          <w:tcPr>
            <w:tcW w:w="404" w:type="dxa"/>
            <w:tcBorders>
              <w:bottom w:val="single" w:sz="2" w:space="0" w:color="auto"/>
            </w:tcBorders>
            <w:shd w:val="clear" w:color="auto" w:fill="DBE5F1" w:themeFill="accent1" w:themeFillTint="33"/>
          </w:tcPr>
          <w:p w14:paraId="0206D49E" w14:textId="77777777" w:rsidR="00E1748E" w:rsidRPr="006C6F2C" w:rsidRDefault="00E1748E" w:rsidP="00594745">
            <w:pPr>
              <w:spacing w:after="0"/>
              <w:jc w:val="both"/>
              <w:rPr>
                <w:rFonts w:ascii="Trebuchet MS" w:hAnsi="Trebuchet MS"/>
              </w:rPr>
            </w:pPr>
            <w:r w:rsidRPr="006C6F2C">
              <w:rPr>
                <w:rFonts w:ascii="Trebuchet MS" w:hAnsi="Trebuchet MS"/>
              </w:rPr>
              <w:t>%</w:t>
            </w:r>
          </w:p>
        </w:tc>
        <w:tc>
          <w:tcPr>
            <w:tcW w:w="1435" w:type="dxa"/>
            <w:tcBorders>
              <w:bottom w:val="single" w:sz="2" w:space="0" w:color="auto"/>
            </w:tcBorders>
            <w:shd w:val="clear" w:color="auto" w:fill="DBE5F1" w:themeFill="accent1" w:themeFillTint="33"/>
          </w:tcPr>
          <w:p w14:paraId="5B175656" w14:textId="77777777" w:rsidR="00E1748E" w:rsidRPr="006C6F2C" w:rsidRDefault="00E1748E" w:rsidP="00594745">
            <w:pPr>
              <w:spacing w:after="0"/>
              <w:jc w:val="both"/>
              <w:rPr>
                <w:rFonts w:ascii="Trebuchet MS" w:hAnsi="Trebuchet MS"/>
              </w:rPr>
            </w:pPr>
            <w:r w:rsidRPr="006C6F2C">
              <w:rPr>
                <w:rFonts w:ascii="Trebuchet MS" w:hAnsi="Trebuchet MS"/>
              </w:rPr>
              <w:t>(lei)</w:t>
            </w:r>
          </w:p>
        </w:tc>
      </w:tr>
      <w:tr w:rsidR="00E1748E" w:rsidRPr="006C6F2C" w14:paraId="51AB4A4D" w14:textId="77777777" w:rsidTr="006F3A83">
        <w:trPr>
          <w:trHeight w:val="482"/>
        </w:trPr>
        <w:tc>
          <w:tcPr>
            <w:tcW w:w="1286" w:type="dxa"/>
            <w:tcBorders>
              <w:top w:val="single" w:sz="2" w:space="0" w:color="auto"/>
              <w:bottom w:val="single" w:sz="12" w:space="0" w:color="auto"/>
            </w:tcBorders>
            <w:shd w:val="clear" w:color="auto" w:fill="DBE5F1" w:themeFill="accent1" w:themeFillTint="33"/>
          </w:tcPr>
          <w:p w14:paraId="326FF8F7" w14:textId="77777777" w:rsidR="00E1748E" w:rsidRPr="006F3A83" w:rsidRDefault="00E1748E" w:rsidP="00594745">
            <w:pPr>
              <w:spacing w:after="0"/>
              <w:jc w:val="both"/>
              <w:rPr>
                <w:rFonts w:ascii="Trebuchet MS" w:hAnsi="Trebuchet MS"/>
                <w:b/>
                <w:sz w:val="16"/>
                <w:szCs w:val="16"/>
              </w:rPr>
            </w:pPr>
            <w:r w:rsidRPr="006F3A83">
              <w:rPr>
                <w:rFonts w:ascii="Trebuchet MS" w:hAnsi="Trebuchet MS"/>
                <w:b/>
                <w:sz w:val="16"/>
                <w:szCs w:val="16"/>
              </w:rPr>
              <w:t>1 = 2 + 11</w:t>
            </w:r>
          </w:p>
        </w:tc>
        <w:tc>
          <w:tcPr>
            <w:tcW w:w="1334" w:type="dxa"/>
            <w:tcBorders>
              <w:top w:val="single" w:sz="2" w:space="0" w:color="auto"/>
              <w:bottom w:val="single" w:sz="12" w:space="0" w:color="auto"/>
            </w:tcBorders>
            <w:shd w:val="clear" w:color="auto" w:fill="DBE5F1" w:themeFill="accent1" w:themeFillTint="33"/>
          </w:tcPr>
          <w:p w14:paraId="0CAEE4F0" w14:textId="77777777" w:rsidR="00E1748E" w:rsidRPr="006F3A83" w:rsidRDefault="00E1748E" w:rsidP="00594745">
            <w:pPr>
              <w:spacing w:after="0"/>
              <w:jc w:val="both"/>
              <w:rPr>
                <w:rFonts w:ascii="Trebuchet MS" w:hAnsi="Trebuchet MS"/>
                <w:b/>
                <w:sz w:val="16"/>
                <w:szCs w:val="16"/>
              </w:rPr>
            </w:pPr>
            <w:r w:rsidRPr="006F3A83">
              <w:rPr>
                <w:rFonts w:ascii="Trebuchet MS" w:hAnsi="Trebuchet MS"/>
                <w:b/>
                <w:sz w:val="16"/>
                <w:szCs w:val="16"/>
              </w:rPr>
              <w:t xml:space="preserve">2 = 3 + 9 </w:t>
            </w:r>
          </w:p>
        </w:tc>
        <w:tc>
          <w:tcPr>
            <w:tcW w:w="963" w:type="dxa"/>
            <w:tcBorders>
              <w:top w:val="single" w:sz="2" w:space="0" w:color="auto"/>
              <w:bottom w:val="single" w:sz="12" w:space="0" w:color="auto"/>
            </w:tcBorders>
            <w:shd w:val="clear" w:color="auto" w:fill="DBE5F1" w:themeFill="accent1" w:themeFillTint="33"/>
          </w:tcPr>
          <w:p w14:paraId="2C91906C" w14:textId="77777777" w:rsidR="00E1748E" w:rsidRPr="006F3A83" w:rsidRDefault="00E1748E" w:rsidP="00594745">
            <w:pPr>
              <w:spacing w:after="0"/>
              <w:jc w:val="both"/>
              <w:rPr>
                <w:rFonts w:ascii="Trebuchet MS" w:hAnsi="Trebuchet MS"/>
                <w:b/>
                <w:sz w:val="16"/>
                <w:szCs w:val="16"/>
              </w:rPr>
            </w:pPr>
            <w:r w:rsidRPr="006F3A83">
              <w:rPr>
                <w:rFonts w:ascii="Trebuchet MS" w:hAnsi="Trebuchet MS"/>
                <w:b/>
                <w:sz w:val="16"/>
                <w:szCs w:val="16"/>
              </w:rPr>
              <w:t>3</w:t>
            </w:r>
          </w:p>
        </w:tc>
        <w:tc>
          <w:tcPr>
            <w:tcW w:w="655" w:type="dxa"/>
            <w:tcBorders>
              <w:top w:val="single" w:sz="2" w:space="0" w:color="auto"/>
              <w:bottom w:val="single" w:sz="12" w:space="0" w:color="auto"/>
            </w:tcBorders>
            <w:shd w:val="clear" w:color="auto" w:fill="DBE5F1" w:themeFill="accent1" w:themeFillTint="33"/>
          </w:tcPr>
          <w:p w14:paraId="675E52C7" w14:textId="77777777" w:rsidR="00E1748E" w:rsidRPr="006F3A83" w:rsidRDefault="00E1748E" w:rsidP="00594745">
            <w:pPr>
              <w:spacing w:after="0"/>
              <w:jc w:val="both"/>
              <w:rPr>
                <w:rFonts w:ascii="Trebuchet MS" w:hAnsi="Trebuchet MS"/>
                <w:b/>
                <w:sz w:val="16"/>
                <w:szCs w:val="16"/>
              </w:rPr>
            </w:pPr>
            <w:r w:rsidRPr="006F3A83">
              <w:rPr>
                <w:rFonts w:ascii="Trebuchet MS" w:hAnsi="Trebuchet MS"/>
                <w:b/>
                <w:sz w:val="16"/>
                <w:szCs w:val="16"/>
              </w:rPr>
              <w:t>4</w:t>
            </w:r>
          </w:p>
        </w:tc>
        <w:tc>
          <w:tcPr>
            <w:tcW w:w="980" w:type="dxa"/>
            <w:tcBorders>
              <w:top w:val="single" w:sz="2" w:space="0" w:color="auto"/>
              <w:bottom w:val="single" w:sz="12" w:space="0" w:color="auto"/>
            </w:tcBorders>
            <w:shd w:val="clear" w:color="auto" w:fill="DBE5F1" w:themeFill="accent1" w:themeFillTint="33"/>
          </w:tcPr>
          <w:p w14:paraId="289A8A70" w14:textId="77777777" w:rsidR="00E1748E" w:rsidRPr="006F3A83" w:rsidRDefault="00E1748E" w:rsidP="00594745">
            <w:pPr>
              <w:spacing w:after="0"/>
              <w:jc w:val="both"/>
              <w:rPr>
                <w:rFonts w:ascii="Trebuchet MS" w:hAnsi="Trebuchet MS"/>
                <w:b/>
                <w:sz w:val="16"/>
                <w:szCs w:val="16"/>
              </w:rPr>
            </w:pPr>
            <w:r w:rsidRPr="006F3A83">
              <w:rPr>
                <w:rFonts w:ascii="Trebuchet MS" w:hAnsi="Trebuchet MS"/>
                <w:b/>
                <w:sz w:val="16"/>
                <w:szCs w:val="16"/>
              </w:rPr>
              <w:t>5</w:t>
            </w:r>
          </w:p>
        </w:tc>
        <w:tc>
          <w:tcPr>
            <w:tcW w:w="1004" w:type="dxa"/>
            <w:tcBorders>
              <w:top w:val="single" w:sz="2" w:space="0" w:color="auto"/>
              <w:bottom w:val="single" w:sz="12" w:space="0" w:color="auto"/>
            </w:tcBorders>
            <w:shd w:val="clear" w:color="auto" w:fill="DBE5F1" w:themeFill="accent1" w:themeFillTint="33"/>
          </w:tcPr>
          <w:p w14:paraId="4BBDC4FA" w14:textId="77777777" w:rsidR="00E1748E" w:rsidRPr="006F3A83" w:rsidRDefault="00E1748E" w:rsidP="00594745">
            <w:pPr>
              <w:spacing w:after="0"/>
              <w:jc w:val="both"/>
              <w:rPr>
                <w:rFonts w:ascii="Trebuchet MS" w:hAnsi="Trebuchet MS"/>
                <w:b/>
                <w:sz w:val="16"/>
                <w:szCs w:val="16"/>
              </w:rPr>
            </w:pPr>
            <w:r w:rsidRPr="006F3A83">
              <w:rPr>
                <w:rFonts w:ascii="Trebuchet MS" w:hAnsi="Trebuchet MS"/>
                <w:b/>
                <w:sz w:val="16"/>
                <w:szCs w:val="16"/>
              </w:rPr>
              <w:t>6</w:t>
            </w:r>
          </w:p>
        </w:tc>
        <w:tc>
          <w:tcPr>
            <w:tcW w:w="828" w:type="dxa"/>
            <w:tcBorders>
              <w:top w:val="single" w:sz="2" w:space="0" w:color="auto"/>
              <w:bottom w:val="single" w:sz="12" w:space="0" w:color="auto"/>
            </w:tcBorders>
            <w:shd w:val="clear" w:color="auto" w:fill="DBE5F1" w:themeFill="accent1" w:themeFillTint="33"/>
          </w:tcPr>
          <w:p w14:paraId="4A3A7FF0" w14:textId="77777777" w:rsidR="00E1748E" w:rsidRPr="006F3A83" w:rsidRDefault="00E1748E" w:rsidP="00594745">
            <w:pPr>
              <w:spacing w:after="0"/>
              <w:jc w:val="both"/>
              <w:rPr>
                <w:rFonts w:ascii="Trebuchet MS" w:hAnsi="Trebuchet MS"/>
                <w:b/>
                <w:sz w:val="16"/>
                <w:szCs w:val="16"/>
              </w:rPr>
            </w:pPr>
            <w:r w:rsidRPr="006F3A83">
              <w:rPr>
                <w:rFonts w:ascii="Trebuchet MS" w:hAnsi="Trebuchet MS"/>
                <w:b/>
                <w:sz w:val="16"/>
                <w:szCs w:val="16"/>
              </w:rPr>
              <w:t>7</w:t>
            </w:r>
          </w:p>
        </w:tc>
        <w:tc>
          <w:tcPr>
            <w:tcW w:w="485" w:type="dxa"/>
            <w:tcBorders>
              <w:top w:val="single" w:sz="2" w:space="0" w:color="auto"/>
              <w:bottom w:val="single" w:sz="12" w:space="0" w:color="auto"/>
            </w:tcBorders>
            <w:shd w:val="clear" w:color="auto" w:fill="DBE5F1" w:themeFill="accent1" w:themeFillTint="33"/>
          </w:tcPr>
          <w:p w14:paraId="414B0137" w14:textId="77777777" w:rsidR="00E1748E" w:rsidRPr="006F3A83" w:rsidRDefault="00E1748E" w:rsidP="00594745">
            <w:pPr>
              <w:spacing w:after="0"/>
              <w:jc w:val="both"/>
              <w:rPr>
                <w:rFonts w:ascii="Trebuchet MS" w:hAnsi="Trebuchet MS"/>
                <w:b/>
                <w:sz w:val="16"/>
                <w:szCs w:val="16"/>
              </w:rPr>
            </w:pPr>
            <w:r w:rsidRPr="006F3A83">
              <w:rPr>
                <w:rFonts w:ascii="Trebuchet MS" w:hAnsi="Trebuchet MS"/>
                <w:b/>
                <w:sz w:val="16"/>
                <w:szCs w:val="16"/>
              </w:rPr>
              <w:t>8</w:t>
            </w:r>
          </w:p>
        </w:tc>
        <w:tc>
          <w:tcPr>
            <w:tcW w:w="927" w:type="dxa"/>
            <w:tcBorders>
              <w:top w:val="single" w:sz="2" w:space="0" w:color="auto"/>
              <w:bottom w:val="single" w:sz="12" w:space="0" w:color="auto"/>
            </w:tcBorders>
            <w:shd w:val="clear" w:color="auto" w:fill="DBE5F1" w:themeFill="accent1" w:themeFillTint="33"/>
          </w:tcPr>
          <w:p w14:paraId="757A6B73" w14:textId="77777777" w:rsidR="00E1748E" w:rsidRPr="006F3A83" w:rsidRDefault="00CA0590" w:rsidP="00594745">
            <w:pPr>
              <w:spacing w:after="0"/>
              <w:jc w:val="both"/>
              <w:rPr>
                <w:rFonts w:ascii="Trebuchet MS" w:hAnsi="Trebuchet MS"/>
                <w:b/>
                <w:sz w:val="16"/>
                <w:szCs w:val="16"/>
              </w:rPr>
            </w:pPr>
            <w:r w:rsidRPr="006F3A83">
              <w:rPr>
                <w:rFonts w:ascii="Trebuchet MS" w:hAnsi="Trebuchet MS"/>
                <w:b/>
                <w:sz w:val="16"/>
                <w:szCs w:val="16"/>
              </w:rPr>
              <w:t>9</w:t>
            </w:r>
          </w:p>
        </w:tc>
        <w:tc>
          <w:tcPr>
            <w:tcW w:w="404" w:type="dxa"/>
            <w:tcBorders>
              <w:top w:val="single" w:sz="2" w:space="0" w:color="auto"/>
              <w:bottom w:val="single" w:sz="12" w:space="0" w:color="auto"/>
            </w:tcBorders>
            <w:shd w:val="clear" w:color="auto" w:fill="DBE5F1" w:themeFill="accent1" w:themeFillTint="33"/>
          </w:tcPr>
          <w:p w14:paraId="74791E20" w14:textId="77777777" w:rsidR="00E1748E" w:rsidRPr="006F3A83" w:rsidRDefault="00E1748E" w:rsidP="00594745">
            <w:pPr>
              <w:spacing w:after="0"/>
              <w:jc w:val="both"/>
              <w:rPr>
                <w:rFonts w:ascii="Trebuchet MS" w:hAnsi="Trebuchet MS"/>
                <w:b/>
                <w:sz w:val="16"/>
                <w:szCs w:val="16"/>
              </w:rPr>
            </w:pPr>
            <w:r w:rsidRPr="006F3A83">
              <w:rPr>
                <w:rFonts w:ascii="Trebuchet MS" w:hAnsi="Trebuchet MS"/>
                <w:b/>
                <w:sz w:val="16"/>
                <w:szCs w:val="16"/>
              </w:rPr>
              <w:t>10</w:t>
            </w:r>
          </w:p>
        </w:tc>
        <w:tc>
          <w:tcPr>
            <w:tcW w:w="1435" w:type="dxa"/>
            <w:tcBorders>
              <w:top w:val="single" w:sz="2" w:space="0" w:color="auto"/>
              <w:bottom w:val="single" w:sz="12" w:space="0" w:color="auto"/>
            </w:tcBorders>
            <w:shd w:val="clear" w:color="auto" w:fill="DBE5F1" w:themeFill="accent1" w:themeFillTint="33"/>
          </w:tcPr>
          <w:p w14:paraId="65859B7F" w14:textId="77777777" w:rsidR="00E1748E" w:rsidRPr="006F3A83" w:rsidRDefault="00E1748E" w:rsidP="00594745">
            <w:pPr>
              <w:spacing w:after="0"/>
              <w:jc w:val="both"/>
              <w:rPr>
                <w:rFonts w:ascii="Trebuchet MS" w:hAnsi="Trebuchet MS"/>
                <w:b/>
                <w:sz w:val="16"/>
                <w:szCs w:val="16"/>
              </w:rPr>
            </w:pPr>
            <w:r w:rsidRPr="006F3A83">
              <w:rPr>
                <w:rFonts w:ascii="Trebuchet MS" w:hAnsi="Trebuchet MS"/>
                <w:b/>
                <w:sz w:val="16"/>
                <w:szCs w:val="16"/>
              </w:rPr>
              <w:t>11</w:t>
            </w:r>
          </w:p>
        </w:tc>
      </w:tr>
      <w:tr w:rsidR="00E1748E" w:rsidRPr="006C6F2C" w14:paraId="3A2B215A" w14:textId="77777777" w:rsidTr="00764E00">
        <w:trPr>
          <w:trHeight w:val="514"/>
        </w:trPr>
        <w:tc>
          <w:tcPr>
            <w:tcW w:w="1286" w:type="dxa"/>
            <w:tcBorders>
              <w:top w:val="single" w:sz="12" w:space="0" w:color="auto"/>
            </w:tcBorders>
          </w:tcPr>
          <w:p w14:paraId="334E4CC8" w14:textId="77777777" w:rsidR="00E1748E" w:rsidRPr="006C6F2C" w:rsidRDefault="00E1748E" w:rsidP="00594745">
            <w:pPr>
              <w:spacing w:after="0"/>
              <w:jc w:val="both"/>
              <w:rPr>
                <w:rFonts w:ascii="Trebuchet MS" w:hAnsi="Trebuchet MS"/>
                <w:b/>
              </w:rPr>
            </w:pPr>
          </w:p>
        </w:tc>
        <w:tc>
          <w:tcPr>
            <w:tcW w:w="1334" w:type="dxa"/>
            <w:tcBorders>
              <w:top w:val="single" w:sz="12" w:space="0" w:color="auto"/>
            </w:tcBorders>
          </w:tcPr>
          <w:p w14:paraId="5DE46235" w14:textId="77777777" w:rsidR="00E1748E" w:rsidRPr="006C6F2C" w:rsidRDefault="00E1748E" w:rsidP="00594745">
            <w:pPr>
              <w:spacing w:after="0"/>
              <w:jc w:val="both"/>
              <w:rPr>
                <w:rFonts w:ascii="Trebuchet MS" w:hAnsi="Trebuchet MS"/>
                <w:b/>
              </w:rPr>
            </w:pPr>
          </w:p>
        </w:tc>
        <w:tc>
          <w:tcPr>
            <w:tcW w:w="963" w:type="dxa"/>
            <w:tcBorders>
              <w:top w:val="single" w:sz="12" w:space="0" w:color="auto"/>
            </w:tcBorders>
          </w:tcPr>
          <w:p w14:paraId="1D986505" w14:textId="77777777" w:rsidR="00E1748E" w:rsidRPr="006C6F2C" w:rsidRDefault="00E1748E" w:rsidP="00594745">
            <w:pPr>
              <w:spacing w:after="0"/>
              <w:jc w:val="both"/>
              <w:rPr>
                <w:rFonts w:ascii="Trebuchet MS" w:hAnsi="Trebuchet MS"/>
                <w:b/>
              </w:rPr>
            </w:pPr>
          </w:p>
        </w:tc>
        <w:tc>
          <w:tcPr>
            <w:tcW w:w="655" w:type="dxa"/>
            <w:tcBorders>
              <w:top w:val="single" w:sz="12" w:space="0" w:color="auto"/>
            </w:tcBorders>
          </w:tcPr>
          <w:p w14:paraId="7A683B84" w14:textId="77777777" w:rsidR="00E1748E" w:rsidRPr="006C6F2C" w:rsidRDefault="00E1748E" w:rsidP="00594745">
            <w:pPr>
              <w:spacing w:after="0"/>
              <w:jc w:val="both"/>
              <w:rPr>
                <w:rFonts w:ascii="Trebuchet MS" w:hAnsi="Trebuchet MS"/>
                <w:b/>
              </w:rPr>
            </w:pPr>
          </w:p>
        </w:tc>
        <w:tc>
          <w:tcPr>
            <w:tcW w:w="980" w:type="dxa"/>
            <w:tcBorders>
              <w:top w:val="single" w:sz="12" w:space="0" w:color="auto"/>
            </w:tcBorders>
          </w:tcPr>
          <w:p w14:paraId="0BC03AD5" w14:textId="77777777" w:rsidR="00E1748E" w:rsidRPr="006C6F2C" w:rsidRDefault="00E1748E" w:rsidP="00594745">
            <w:pPr>
              <w:spacing w:after="0"/>
              <w:jc w:val="both"/>
              <w:rPr>
                <w:rFonts w:ascii="Trebuchet MS" w:hAnsi="Trebuchet MS"/>
                <w:b/>
              </w:rPr>
            </w:pPr>
          </w:p>
        </w:tc>
        <w:tc>
          <w:tcPr>
            <w:tcW w:w="1004" w:type="dxa"/>
            <w:tcBorders>
              <w:top w:val="single" w:sz="12" w:space="0" w:color="auto"/>
            </w:tcBorders>
          </w:tcPr>
          <w:p w14:paraId="689DA4DD" w14:textId="77777777" w:rsidR="00E1748E" w:rsidRPr="006C6F2C" w:rsidRDefault="00E1748E" w:rsidP="00594745">
            <w:pPr>
              <w:spacing w:after="0"/>
              <w:jc w:val="both"/>
              <w:rPr>
                <w:rFonts w:ascii="Trebuchet MS" w:hAnsi="Trebuchet MS"/>
                <w:b/>
              </w:rPr>
            </w:pPr>
          </w:p>
        </w:tc>
        <w:tc>
          <w:tcPr>
            <w:tcW w:w="828" w:type="dxa"/>
            <w:tcBorders>
              <w:top w:val="single" w:sz="12" w:space="0" w:color="auto"/>
            </w:tcBorders>
          </w:tcPr>
          <w:p w14:paraId="02CAA7ED" w14:textId="77777777" w:rsidR="00E1748E" w:rsidRPr="006C6F2C" w:rsidRDefault="00E1748E" w:rsidP="00594745">
            <w:pPr>
              <w:spacing w:after="0"/>
              <w:jc w:val="both"/>
              <w:rPr>
                <w:rFonts w:ascii="Trebuchet MS" w:hAnsi="Trebuchet MS"/>
                <w:b/>
              </w:rPr>
            </w:pPr>
          </w:p>
        </w:tc>
        <w:tc>
          <w:tcPr>
            <w:tcW w:w="485" w:type="dxa"/>
            <w:tcBorders>
              <w:top w:val="single" w:sz="12" w:space="0" w:color="auto"/>
            </w:tcBorders>
          </w:tcPr>
          <w:p w14:paraId="3398E951" w14:textId="77777777" w:rsidR="00E1748E" w:rsidRPr="006C6F2C" w:rsidRDefault="00E1748E" w:rsidP="00594745">
            <w:pPr>
              <w:spacing w:after="0"/>
              <w:jc w:val="both"/>
              <w:rPr>
                <w:rFonts w:ascii="Trebuchet MS" w:hAnsi="Trebuchet MS"/>
                <w:b/>
              </w:rPr>
            </w:pPr>
          </w:p>
        </w:tc>
        <w:tc>
          <w:tcPr>
            <w:tcW w:w="927" w:type="dxa"/>
            <w:tcBorders>
              <w:top w:val="single" w:sz="12" w:space="0" w:color="auto"/>
            </w:tcBorders>
          </w:tcPr>
          <w:p w14:paraId="0C3BA771" w14:textId="77777777" w:rsidR="00E1748E" w:rsidRPr="006C6F2C" w:rsidRDefault="00E1748E" w:rsidP="00594745">
            <w:pPr>
              <w:spacing w:after="0"/>
              <w:jc w:val="both"/>
              <w:rPr>
                <w:rFonts w:ascii="Trebuchet MS" w:hAnsi="Trebuchet MS"/>
                <w:b/>
              </w:rPr>
            </w:pPr>
          </w:p>
        </w:tc>
        <w:tc>
          <w:tcPr>
            <w:tcW w:w="404" w:type="dxa"/>
            <w:tcBorders>
              <w:top w:val="single" w:sz="12" w:space="0" w:color="auto"/>
            </w:tcBorders>
          </w:tcPr>
          <w:p w14:paraId="67934A74" w14:textId="77777777" w:rsidR="00E1748E" w:rsidRPr="006C6F2C" w:rsidRDefault="00E1748E" w:rsidP="00594745">
            <w:pPr>
              <w:spacing w:after="0"/>
              <w:jc w:val="both"/>
              <w:rPr>
                <w:rFonts w:ascii="Trebuchet MS" w:hAnsi="Trebuchet MS"/>
                <w:b/>
              </w:rPr>
            </w:pPr>
          </w:p>
        </w:tc>
        <w:tc>
          <w:tcPr>
            <w:tcW w:w="1435" w:type="dxa"/>
            <w:tcBorders>
              <w:top w:val="single" w:sz="12" w:space="0" w:color="auto"/>
            </w:tcBorders>
          </w:tcPr>
          <w:p w14:paraId="189C2B05" w14:textId="77777777" w:rsidR="00E1748E" w:rsidRPr="006C6F2C" w:rsidRDefault="00E1748E" w:rsidP="00594745">
            <w:pPr>
              <w:spacing w:after="0"/>
              <w:jc w:val="both"/>
              <w:rPr>
                <w:rFonts w:ascii="Trebuchet MS" w:hAnsi="Trebuchet MS"/>
                <w:b/>
              </w:rPr>
            </w:pPr>
          </w:p>
        </w:tc>
      </w:tr>
    </w:tbl>
    <w:p w14:paraId="1D03841A" w14:textId="77777777" w:rsidR="00E1748E" w:rsidRPr="006C6F2C" w:rsidRDefault="00E1748E" w:rsidP="00764E00">
      <w:pPr>
        <w:pStyle w:val="Head2-Alin"/>
        <w:numPr>
          <w:ilvl w:val="0"/>
          <w:numId w:val="0"/>
        </w:numPr>
        <w:tabs>
          <w:tab w:val="num" w:pos="1440"/>
        </w:tabs>
        <w:spacing w:before="0" w:after="0" w:line="276" w:lineRule="auto"/>
        <w:rPr>
          <w:rFonts w:eastAsia="Calibri"/>
          <w:sz w:val="22"/>
          <w:szCs w:val="22"/>
          <w:highlight w:val="cyan"/>
        </w:rPr>
      </w:pPr>
    </w:p>
    <w:p w14:paraId="434E87C9" w14:textId="304A8269" w:rsidR="00A36F84" w:rsidRPr="006C6F2C" w:rsidRDefault="00A36F84" w:rsidP="00764E00">
      <w:pPr>
        <w:pStyle w:val="Alineat"/>
        <w:ind w:left="0" w:firstLine="0"/>
        <w:rPr>
          <w:rFonts w:ascii="Trebuchet MS" w:hAnsi="Trebuchet MS"/>
          <w:color w:val="FF0000"/>
          <w:sz w:val="22"/>
          <w:szCs w:val="22"/>
          <w:lang w:val="ro-RO"/>
        </w:rPr>
      </w:pPr>
      <w:r w:rsidRPr="006C6F2C">
        <w:rPr>
          <w:rFonts w:ascii="Trebuchet MS" w:hAnsi="Trebuchet MS"/>
          <w:sz w:val="22"/>
          <w:szCs w:val="22"/>
          <w:lang w:val="ro-RO"/>
        </w:rPr>
        <w:t xml:space="preserve">(3) </w:t>
      </w:r>
      <w:r w:rsidR="004A2F20" w:rsidRPr="006C6F2C">
        <w:rPr>
          <w:rFonts w:ascii="Trebuchet MS" w:hAnsi="Trebuchet MS"/>
          <w:sz w:val="22"/>
          <w:szCs w:val="22"/>
          <w:lang w:val="ro-RO"/>
        </w:rPr>
        <w:t>AM POCA se angajează să acorde o finan</w:t>
      </w:r>
      <w:r w:rsidR="00A166C2" w:rsidRPr="006C6F2C">
        <w:rPr>
          <w:rFonts w:ascii="Trebuchet MS" w:hAnsi="Trebuchet MS"/>
          <w:sz w:val="22"/>
          <w:szCs w:val="22"/>
          <w:lang w:val="ro-RO"/>
        </w:rPr>
        <w:t>ț</w:t>
      </w:r>
      <w:r w:rsidR="004A2F20" w:rsidRPr="006C6F2C">
        <w:rPr>
          <w:rFonts w:ascii="Trebuchet MS" w:hAnsi="Trebuchet MS"/>
          <w:sz w:val="22"/>
          <w:szCs w:val="22"/>
          <w:lang w:val="ro-RO"/>
        </w:rPr>
        <w:t xml:space="preserve">are nerambursabilă de maxim </w:t>
      </w:r>
      <w:r w:rsidR="004A2F20" w:rsidRPr="006C6F2C">
        <w:rPr>
          <w:rFonts w:ascii="Trebuchet MS" w:hAnsi="Trebuchet MS"/>
          <w:b/>
          <w:sz w:val="22"/>
          <w:szCs w:val="22"/>
          <w:lang w:val="ro-RO"/>
        </w:rPr>
        <w:t xml:space="preserve">.... ‹ suma în cifre › </w:t>
      </w:r>
      <w:r w:rsidR="004A2F20" w:rsidRPr="006C6F2C">
        <w:rPr>
          <w:rFonts w:ascii="Trebuchet MS" w:hAnsi="Trebuchet MS"/>
          <w:sz w:val="22"/>
          <w:szCs w:val="22"/>
          <w:lang w:val="ro-RO"/>
        </w:rPr>
        <w:t>/....</w:t>
      </w:r>
      <w:r w:rsidR="004A2F20" w:rsidRPr="006C6F2C">
        <w:rPr>
          <w:rFonts w:ascii="Trebuchet MS" w:hAnsi="Trebuchet MS"/>
          <w:b/>
          <w:sz w:val="22"/>
          <w:szCs w:val="22"/>
          <w:lang w:val="ro-RO"/>
        </w:rPr>
        <w:t>‹ suma în litere ›...</w:t>
      </w:r>
      <w:r w:rsidR="004A2F20" w:rsidRPr="006C6F2C">
        <w:rPr>
          <w:rFonts w:ascii="Trebuchet MS" w:hAnsi="Trebuchet MS"/>
          <w:sz w:val="22"/>
          <w:szCs w:val="22"/>
          <w:lang w:val="ro-RO"/>
        </w:rPr>
        <w:t>lei,</w:t>
      </w:r>
      <w:bookmarkStart w:id="7" w:name="_Hlk495312368"/>
      <w:r w:rsidR="00E1748E" w:rsidRPr="006C6F2C">
        <w:rPr>
          <w:rFonts w:ascii="Trebuchet MS" w:hAnsi="Trebuchet MS"/>
          <w:sz w:val="22"/>
          <w:szCs w:val="22"/>
          <w:lang w:val="ro-RO"/>
        </w:rPr>
        <w:t xml:space="preserve"> </w:t>
      </w:r>
      <w:r w:rsidR="00A166C2" w:rsidRPr="006C6F2C">
        <w:rPr>
          <w:rFonts w:ascii="Trebuchet MS" w:hAnsi="Trebuchet MS"/>
          <w:sz w:val="22"/>
          <w:szCs w:val="22"/>
          <w:lang w:val="ro-RO"/>
        </w:rPr>
        <w:t xml:space="preserve">după caz (pentru proiecte implementate în parteneriat) </w:t>
      </w:r>
      <w:r w:rsidR="00E1748E" w:rsidRPr="006C6F2C">
        <w:rPr>
          <w:rFonts w:ascii="Trebuchet MS" w:hAnsi="Trebuchet MS"/>
          <w:sz w:val="22"/>
          <w:szCs w:val="22"/>
          <w:lang w:val="ro-RO"/>
        </w:rPr>
        <w:t>din care</w:t>
      </w:r>
      <w:r w:rsidR="005F37D6" w:rsidRPr="006C6F2C">
        <w:rPr>
          <w:rFonts w:ascii="Trebuchet MS" w:hAnsi="Trebuchet MS"/>
          <w:sz w:val="22"/>
          <w:szCs w:val="22"/>
          <w:lang w:val="ro-RO"/>
        </w:rPr>
        <w:t>:......</w:t>
      </w:r>
      <w:r w:rsidR="005F37D6" w:rsidRPr="006C6F2C">
        <w:rPr>
          <w:rFonts w:ascii="Trebuchet MS" w:hAnsi="Trebuchet MS"/>
          <w:b/>
          <w:sz w:val="22"/>
          <w:szCs w:val="22"/>
          <w:lang w:val="ro-RO"/>
        </w:rPr>
        <w:t xml:space="preserve"> ‹ suma în cifre › </w:t>
      </w:r>
      <w:r w:rsidR="005F37D6" w:rsidRPr="006C6F2C">
        <w:rPr>
          <w:rFonts w:ascii="Trebuchet MS" w:hAnsi="Trebuchet MS"/>
          <w:sz w:val="22"/>
          <w:szCs w:val="22"/>
          <w:lang w:val="ro-RO"/>
        </w:rPr>
        <w:t>/....</w:t>
      </w:r>
      <w:r w:rsidR="005F37D6" w:rsidRPr="006C6F2C">
        <w:rPr>
          <w:rFonts w:ascii="Trebuchet MS" w:hAnsi="Trebuchet MS"/>
          <w:b/>
          <w:sz w:val="22"/>
          <w:szCs w:val="22"/>
          <w:lang w:val="ro-RO"/>
        </w:rPr>
        <w:t>‹ suma în litere ›...</w:t>
      </w:r>
      <w:r w:rsidR="005F37D6" w:rsidRPr="006C6F2C">
        <w:rPr>
          <w:rFonts w:ascii="Trebuchet MS" w:hAnsi="Trebuchet MS"/>
          <w:sz w:val="22"/>
          <w:szCs w:val="22"/>
          <w:lang w:val="ro-RO"/>
        </w:rPr>
        <w:t>lei</w:t>
      </w:r>
      <w:r w:rsidR="004A2F20" w:rsidRPr="006C6F2C">
        <w:rPr>
          <w:rFonts w:ascii="Trebuchet MS" w:hAnsi="Trebuchet MS"/>
          <w:sz w:val="22"/>
          <w:szCs w:val="22"/>
          <w:lang w:val="ro-RO"/>
        </w:rPr>
        <w:t xml:space="preserve"> echivalentă cu maximum ....% din valoarea eligibilă a </w:t>
      </w:r>
      <w:r w:rsidR="001255E7" w:rsidRPr="006C6F2C">
        <w:rPr>
          <w:rFonts w:ascii="Trebuchet MS" w:hAnsi="Trebuchet MS"/>
          <w:sz w:val="22"/>
          <w:szCs w:val="22"/>
          <w:lang w:val="ro-RO"/>
        </w:rPr>
        <w:t xml:space="preserve">cheltuielilor efectuate de </w:t>
      </w:r>
      <w:bookmarkEnd w:id="7"/>
      <w:r w:rsidR="00E1748E" w:rsidRPr="006C6F2C">
        <w:rPr>
          <w:rFonts w:ascii="Trebuchet MS" w:hAnsi="Trebuchet MS"/>
          <w:sz w:val="22"/>
          <w:szCs w:val="22"/>
          <w:lang w:val="ro-RO"/>
        </w:rPr>
        <w:t>Beneficiar/lider</w:t>
      </w:r>
      <w:r w:rsidR="005F37D6" w:rsidRPr="006C6F2C">
        <w:rPr>
          <w:rFonts w:ascii="Trebuchet MS" w:hAnsi="Trebuchet MS"/>
          <w:sz w:val="22"/>
          <w:szCs w:val="22"/>
          <w:lang w:val="ro-RO"/>
        </w:rPr>
        <w:t xml:space="preserve"> de parteneriat și......</w:t>
      </w:r>
      <w:r w:rsidR="005F37D6" w:rsidRPr="006C6F2C">
        <w:rPr>
          <w:rFonts w:ascii="Trebuchet MS" w:hAnsi="Trebuchet MS"/>
          <w:b/>
          <w:sz w:val="22"/>
          <w:szCs w:val="22"/>
          <w:lang w:val="ro-RO"/>
        </w:rPr>
        <w:t xml:space="preserve"> ‹ suma în cifre › </w:t>
      </w:r>
      <w:r w:rsidR="005F37D6" w:rsidRPr="006C6F2C">
        <w:rPr>
          <w:rFonts w:ascii="Trebuchet MS" w:hAnsi="Trebuchet MS"/>
          <w:sz w:val="22"/>
          <w:szCs w:val="22"/>
          <w:lang w:val="ro-RO"/>
        </w:rPr>
        <w:t>/....</w:t>
      </w:r>
      <w:r w:rsidR="005F37D6" w:rsidRPr="006C6F2C">
        <w:rPr>
          <w:rFonts w:ascii="Trebuchet MS" w:hAnsi="Trebuchet MS"/>
          <w:b/>
          <w:sz w:val="22"/>
          <w:szCs w:val="22"/>
          <w:lang w:val="ro-RO"/>
        </w:rPr>
        <w:t>‹ suma în litere ›...</w:t>
      </w:r>
      <w:r w:rsidR="005F37D6" w:rsidRPr="006C6F2C">
        <w:rPr>
          <w:rFonts w:ascii="Trebuchet MS" w:hAnsi="Trebuchet MS"/>
          <w:sz w:val="22"/>
          <w:szCs w:val="22"/>
          <w:lang w:val="ro-RO"/>
        </w:rPr>
        <w:t xml:space="preserve">lei echivalentă cu maximum ....% din valoarea eligibilă a </w:t>
      </w:r>
      <w:r w:rsidR="001255E7" w:rsidRPr="006C6F2C">
        <w:rPr>
          <w:rFonts w:ascii="Trebuchet MS" w:hAnsi="Trebuchet MS"/>
          <w:sz w:val="22"/>
          <w:szCs w:val="22"/>
          <w:lang w:val="ro-RO"/>
        </w:rPr>
        <w:t xml:space="preserve">cheltuielilor efectuate de </w:t>
      </w:r>
      <w:r w:rsidR="005F37D6" w:rsidRPr="006C6F2C">
        <w:rPr>
          <w:rFonts w:ascii="Trebuchet MS" w:hAnsi="Trebuchet MS"/>
          <w:sz w:val="22"/>
          <w:szCs w:val="22"/>
          <w:lang w:val="ro-RO"/>
        </w:rPr>
        <w:t>partener</w:t>
      </w:r>
      <w:r w:rsidR="00A166C2" w:rsidRPr="006C6F2C">
        <w:rPr>
          <w:rFonts w:ascii="Trebuchet MS" w:hAnsi="Trebuchet MS"/>
          <w:sz w:val="22"/>
          <w:szCs w:val="22"/>
          <w:lang w:val="ro-RO"/>
        </w:rPr>
        <w:t>/parteneri, după caz (pentru proiecte implementate de Beneficiar) echivalentă cu maximum ....% din valoarea eligibilă a proiectului.</w:t>
      </w:r>
    </w:p>
    <w:p w14:paraId="65D021E3" w14:textId="1A7AE742" w:rsidR="006E206E" w:rsidRPr="006C6F2C" w:rsidRDefault="00A36F84" w:rsidP="00764E00">
      <w:pPr>
        <w:pStyle w:val="Alineat"/>
        <w:ind w:left="0" w:firstLine="0"/>
        <w:rPr>
          <w:rFonts w:ascii="Trebuchet MS" w:hAnsi="Trebuchet MS"/>
          <w:sz w:val="22"/>
          <w:szCs w:val="22"/>
          <w:lang w:val="ro-RO"/>
        </w:rPr>
      </w:pPr>
      <w:r w:rsidRPr="006C6F2C">
        <w:rPr>
          <w:rFonts w:ascii="Trebuchet MS" w:hAnsi="Trebuchet MS"/>
          <w:sz w:val="22"/>
          <w:szCs w:val="22"/>
          <w:lang w:val="ro-RO"/>
        </w:rPr>
        <w:lastRenderedPageBreak/>
        <w:t xml:space="preserve">(4) </w:t>
      </w:r>
      <w:r w:rsidR="00326AD4" w:rsidRPr="006C6F2C">
        <w:rPr>
          <w:rFonts w:ascii="Trebuchet MS" w:hAnsi="Trebuchet MS"/>
          <w:sz w:val="22"/>
          <w:szCs w:val="22"/>
          <w:lang w:val="ro-RO"/>
        </w:rPr>
        <w:t>În cazul în care, la finalizarea perioadei de implementare a Proiectului, valoarea eligibilă este mai mică decât valoarea eligibilă prevăzută la alin. (</w:t>
      </w:r>
      <w:r w:rsidR="001051DC" w:rsidRPr="006C6F2C">
        <w:rPr>
          <w:rFonts w:ascii="Trebuchet MS" w:hAnsi="Trebuchet MS"/>
          <w:sz w:val="22"/>
          <w:szCs w:val="22"/>
          <w:lang w:val="ro-RO"/>
        </w:rPr>
        <w:t>2</w:t>
      </w:r>
      <w:r w:rsidR="00326AD4" w:rsidRPr="006C6F2C">
        <w:rPr>
          <w:rFonts w:ascii="Trebuchet MS" w:hAnsi="Trebuchet MS"/>
          <w:sz w:val="22"/>
          <w:szCs w:val="22"/>
          <w:lang w:val="ro-RO"/>
        </w:rPr>
        <w:t xml:space="preserve">), suma acordată de </w:t>
      </w:r>
      <w:r w:rsidR="007855F4" w:rsidRPr="006C6F2C">
        <w:rPr>
          <w:rFonts w:ascii="Trebuchet MS" w:hAnsi="Trebuchet MS"/>
          <w:sz w:val="22"/>
          <w:szCs w:val="22"/>
          <w:lang w:val="ro-RO"/>
        </w:rPr>
        <w:t>AM POCA</w:t>
      </w:r>
      <w:r w:rsidR="00326AD4" w:rsidRPr="006C6F2C">
        <w:rPr>
          <w:rFonts w:ascii="Trebuchet MS" w:hAnsi="Trebuchet MS"/>
          <w:sz w:val="22"/>
          <w:szCs w:val="22"/>
          <w:lang w:val="ro-RO"/>
        </w:rPr>
        <w:t xml:space="preserve"> se va reduce corespunzător prin aplicarea la valoarea totală a cheltuielilor eligibile autorizate a procentului</w:t>
      </w:r>
      <w:r w:rsidR="00E96B06" w:rsidRPr="006C6F2C">
        <w:rPr>
          <w:rFonts w:ascii="Trebuchet MS" w:hAnsi="Trebuchet MS"/>
          <w:sz w:val="22"/>
          <w:szCs w:val="22"/>
          <w:lang w:val="ro-RO"/>
        </w:rPr>
        <w:t>/lor</w:t>
      </w:r>
      <w:r w:rsidR="00326AD4" w:rsidRPr="006C6F2C">
        <w:rPr>
          <w:rFonts w:ascii="Trebuchet MS" w:hAnsi="Trebuchet MS"/>
          <w:sz w:val="22"/>
          <w:szCs w:val="22"/>
          <w:lang w:val="ro-RO"/>
        </w:rPr>
        <w:t xml:space="preserve"> prevăzut</w:t>
      </w:r>
      <w:r w:rsidR="00E96B06" w:rsidRPr="006C6F2C">
        <w:rPr>
          <w:rFonts w:ascii="Trebuchet MS" w:hAnsi="Trebuchet MS"/>
          <w:sz w:val="22"/>
          <w:szCs w:val="22"/>
          <w:lang w:val="ro-RO"/>
        </w:rPr>
        <w:t>/</w:t>
      </w:r>
      <w:r w:rsidR="007944DA" w:rsidRPr="006C6F2C">
        <w:rPr>
          <w:rFonts w:ascii="Trebuchet MS" w:hAnsi="Trebuchet MS"/>
          <w:sz w:val="22"/>
          <w:szCs w:val="22"/>
          <w:lang w:val="ro-RO"/>
        </w:rPr>
        <w:t>e</w:t>
      </w:r>
      <w:r w:rsidR="00326AD4" w:rsidRPr="006C6F2C">
        <w:rPr>
          <w:rFonts w:ascii="Trebuchet MS" w:hAnsi="Trebuchet MS"/>
          <w:sz w:val="22"/>
          <w:szCs w:val="22"/>
          <w:lang w:val="ro-RO"/>
        </w:rPr>
        <w:t xml:space="preserve"> la alin. (</w:t>
      </w:r>
      <w:r w:rsidR="000F109D" w:rsidRPr="006C6F2C">
        <w:rPr>
          <w:rFonts w:ascii="Trebuchet MS" w:hAnsi="Trebuchet MS"/>
          <w:sz w:val="22"/>
          <w:szCs w:val="22"/>
          <w:lang w:val="ro-RO"/>
        </w:rPr>
        <w:t>3</w:t>
      </w:r>
      <w:r w:rsidR="00326AD4" w:rsidRPr="006C6F2C">
        <w:rPr>
          <w:rFonts w:ascii="Trebuchet MS" w:hAnsi="Trebuchet MS"/>
          <w:sz w:val="22"/>
          <w:szCs w:val="22"/>
          <w:lang w:val="ro-RO"/>
        </w:rPr>
        <w:t xml:space="preserve">). </w:t>
      </w:r>
    </w:p>
    <w:p w14:paraId="7CB0DDB3" w14:textId="78069FF9" w:rsidR="006E206E" w:rsidRPr="006C6F2C" w:rsidRDefault="00A36F84" w:rsidP="00764E00">
      <w:pPr>
        <w:pStyle w:val="Head2-Alin"/>
        <w:numPr>
          <w:ilvl w:val="0"/>
          <w:numId w:val="0"/>
        </w:numPr>
        <w:spacing w:before="0" w:after="0" w:line="276" w:lineRule="auto"/>
        <w:rPr>
          <w:rFonts w:cs="Arial"/>
          <w:sz w:val="22"/>
          <w:szCs w:val="22"/>
        </w:rPr>
      </w:pPr>
      <w:r w:rsidRPr="006C6F2C">
        <w:rPr>
          <w:rFonts w:cs="Arial"/>
          <w:sz w:val="22"/>
          <w:szCs w:val="22"/>
        </w:rPr>
        <w:t xml:space="preserve">(5) </w:t>
      </w:r>
      <w:r w:rsidR="00326AD4" w:rsidRPr="006C6F2C">
        <w:rPr>
          <w:rFonts w:cs="Arial"/>
          <w:sz w:val="22"/>
          <w:szCs w:val="22"/>
        </w:rPr>
        <w:t xml:space="preserve">Orice modificare a Contractului de finanțare, agreată de către </w:t>
      </w:r>
      <w:proofErr w:type="spellStart"/>
      <w:r w:rsidR="00326AD4" w:rsidRPr="006C6F2C">
        <w:rPr>
          <w:rFonts w:cs="Arial"/>
          <w:sz w:val="22"/>
          <w:szCs w:val="22"/>
        </w:rPr>
        <w:t>părţi</w:t>
      </w:r>
      <w:proofErr w:type="spellEnd"/>
      <w:r w:rsidR="00326AD4" w:rsidRPr="006C6F2C">
        <w:rPr>
          <w:rFonts w:cs="Arial"/>
          <w:sz w:val="22"/>
          <w:szCs w:val="22"/>
        </w:rPr>
        <w:t>, nu poate</w:t>
      </w:r>
      <w:r w:rsidR="007A4624" w:rsidRPr="006C6F2C">
        <w:rPr>
          <w:rFonts w:cs="Arial"/>
          <w:sz w:val="22"/>
          <w:szCs w:val="22"/>
        </w:rPr>
        <w:t xml:space="preserve"> conduce,</w:t>
      </w:r>
      <w:r w:rsidR="00326AD4" w:rsidRPr="006C6F2C">
        <w:rPr>
          <w:rFonts w:cs="Arial"/>
          <w:sz w:val="22"/>
          <w:szCs w:val="22"/>
        </w:rPr>
        <w:t xml:space="preserve"> în nici un caz</w:t>
      </w:r>
      <w:r w:rsidR="007A4624" w:rsidRPr="006C6F2C">
        <w:rPr>
          <w:rFonts w:cs="Arial"/>
          <w:sz w:val="22"/>
          <w:szCs w:val="22"/>
        </w:rPr>
        <w:t>,</w:t>
      </w:r>
      <w:r w:rsidR="00326AD4" w:rsidRPr="006C6F2C">
        <w:rPr>
          <w:rFonts w:cs="Arial"/>
          <w:sz w:val="22"/>
          <w:szCs w:val="22"/>
        </w:rPr>
        <w:t xml:space="preserve"> la </w:t>
      </w:r>
      <w:proofErr w:type="spellStart"/>
      <w:r w:rsidR="00326AD4" w:rsidRPr="006C6F2C">
        <w:rPr>
          <w:rFonts w:cs="Arial"/>
          <w:sz w:val="22"/>
          <w:szCs w:val="22"/>
        </w:rPr>
        <w:t>creşterea</w:t>
      </w:r>
      <w:proofErr w:type="spellEnd"/>
      <w:r w:rsidR="00326AD4" w:rsidRPr="006C6F2C">
        <w:rPr>
          <w:rFonts w:cs="Arial"/>
          <w:sz w:val="22"/>
          <w:szCs w:val="22"/>
        </w:rPr>
        <w:t xml:space="preserve"> valorii </w:t>
      </w:r>
      <w:proofErr w:type="spellStart"/>
      <w:r w:rsidR="00326AD4" w:rsidRPr="006C6F2C">
        <w:rPr>
          <w:rFonts w:cs="Arial"/>
          <w:sz w:val="22"/>
          <w:szCs w:val="22"/>
        </w:rPr>
        <w:t>finanţării</w:t>
      </w:r>
      <w:proofErr w:type="spellEnd"/>
      <w:r w:rsidR="00326AD4" w:rsidRPr="006C6F2C">
        <w:rPr>
          <w:rFonts w:cs="Arial"/>
          <w:sz w:val="22"/>
          <w:szCs w:val="22"/>
        </w:rPr>
        <w:t xml:space="preserve"> nerambursabile </w:t>
      </w:r>
      <w:proofErr w:type="spellStart"/>
      <w:r w:rsidR="00326AD4" w:rsidRPr="006C6F2C">
        <w:rPr>
          <w:rFonts w:cs="Arial"/>
          <w:sz w:val="22"/>
          <w:szCs w:val="22"/>
        </w:rPr>
        <w:t>şi</w:t>
      </w:r>
      <w:proofErr w:type="spellEnd"/>
      <w:r w:rsidR="00326AD4" w:rsidRPr="006C6F2C">
        <w:rPr>
          <w:rFonts w:cs="Arial"/>
          <w:sz w:val="22"/>
          <w:szCs w:val="22"/>
        </w:rPr>
        <w:t xml:space="preserve">/sau a procentului pe care aceasta îl reprezintă din valoarea totală eligibilă a Proiectului, </w:t>
      </w:r>
      <w:r w:rsidR="007A4624" w:rsidRPr="006C6F2C">
        <w:rPr>
          <w:rFonts w:cs="Arial"/>
          <w:sz w:val="22"/>
          <w:szCs w:val="22"/>
        </w:rPr>
        <w:t>specificat</w:t>
      </w:r>
      <w:r w:rsidR="00697541" w:rsidRPr="006C6F2C">
        <w:rPr>
          <w:rFonts w:cs="Arial"/>
          <w:sz w:val="22"/>
          <w:szCs w:val="22"/>
        </w:rPr>
        <w:t>ă</w:t>
      </w:r>
      <w:r w:rsidR="007A4624" w:rsidRPr="006C6F2C">
        <w:rPr>
          <w:rFonts w:cs="Arial"/>
          <w:sz w:val="22"/>
          <w:szCs w:val="22"/>
        </w:rPr>
        <w:t xml:space="preserve"> </w:t>
      </w:r>
      <w:r w:rsidR="00326AD4" w:rsidRPr="006C6F2C">
        <w:rPr>
          <w:rFonts w:cs="Arial"/>
          <w:sz w:val="22"/>
          <w:szCs w:val="22"/>
        </w:rPr>
        <w:t>la alin.</w:t>
      </w:r>
      <w:r w:rsidR="007A4624" w:rsidRPr="006C6F2C">
        <w:rPr>
          <w:rFonts w:cs="Arial"/>
          <w:sz w:val="22"/>
          <w:szCs w:val="22"/>
        </w:rPr>
        <w:t xml:space="preserve"> </w:t>
      </w:r>
      <w:r w:rsidR="003F48AF" w:rsidRPr="006C6F2C">
        <w:rPr>
          <w:rFonts w:cs="Arial"/>
          <w:sz w:val="22"/>
          <w:szCs w:val="22"/>
        </w:rPr>
        <w:t>(</w:t>
      </w:r>
      <w:r w:rsidR="00E90E11" w:rsidRPr="006C6F2C">
        <w:rPr>
          <w:rFonts w:cs="Arial"/>
          <w:sz w:val="22"/>
          <w:szCs w:val="22"/>
        </w:rPr>
        <w:t>3</w:t>
      </w:r>
      <w:r w:rsidR="003F48AF" w:rsidRPr="006C6F2C">
        <w:rPr>
          <w:rFonts w:cs="Arial"/>
          <w:sz w:val="22"/>
          <w:szCs w:val="22"/>
        </w:rPr>
        <w:t>)</w:t>
      </w:r>
      <w:r w:rsidR="001051DC" w:rsidRPr="006C6F2C">
        <w:rPr>
          <w:rFonts w:cs="Arial"/>
          <w:sz w:val="22"/>
          <w:szCs w:val="22"/>
        </w:rPr>
        <w:t xml:space="preserve"> </w:t>
      </w:r>
      <w:r w:rsidR="00326AD4" w:rsidRPr="006C6F2C">
        <w:rPr>
          <w:rFonts w:cs="Arial"/>
          <w:sz w:val="22"/>
          <w:szCs w:val="22"/>
        </w:rPr>
        <w:t>al prezentului articol.</w:t>
      </w:r>
    </w:p>
    <w:p w14:paraId="28360CDF" w14:textId="77777777" w:rsidR="006E206E" w:rsidRPr="006C6F2C" w:rsidRDefault="00A36F84" w:rsidP="00764E00">
      <w:pPr>
        <w:pStyle w:val="Head2-Alin"/>
        <w:numPr>
          <w:ilvl w:val="0"/>
          <w:numId w:val="0"/>
        </w:numPr>
        <w:spacing w:before="0" w:after="0" w:line="276" w:lineRule="auto"/>
        <w:rPr>
          <w:rFonts w:cs="Arial"/>
          <w:sz w:val="22"/>
          <w:szCs w:val="22"/>
        </w:rPr>
      </w:pPr>
      <w:r w:rsidRPr="006C6F2C">
        <w:rPr>
          <w:rFonts w:cs="Arial"/>
          <w:sz w:val="22"/>
          <w:szCs w:val="22"/>
        </w:rPr>
        <w:t xml:space="preserve">(6) </w:t>
      </w:r>
      <w:r w:rsidR="00326AD4" w:rsidRPr="006C6F2C">
        <w:rPr>
          <w:rFonts w:cs="Arial"/>
          <w:sz w:val="22"/>
          <w:szCs w:val="22"/>
        </w:rPr>
        <w:t>Prevederile alin. (</w:t>
      </w:r>
      <w:r w:rsidR="00BC28D8" w:rsidRPr="006C6F2C">
        <w:rPr>
          <w:rFonts w:cs="Arial"/>
          <w:sz w:val="22"/>
          <w:szCs w:val="22"/>
        </w:rPr>
        <w:t>5</w:t>
      </w:r>
      <w:r w:rsidR="00326AD4" w:rsidRPr="006C6F2C">
        <w:rPr>
          <w:rFonts w:cs="Arial"/>
          <w:sz w:val="22"/>
          <w:szCs w:val="22"/>
        </w:rPr>
        <w:t xml:space="preserve">) al prezentului articol se aplică corespunzător și în cazul modificărilor asupra bugetului </w:t>
      </w:r>
      <w:r w:rsidR="007A4624" w:rsidRPr="006C6F2C">
        <w:rPr>
          <w:rFonts w:cs="Arial"/>
          <w:sz w:val="22"/>
          <w:szCs w:val="22"/>
        </w:rPr>
        <w:t>Proiectului</w:t>
      </w:r>
      <w:r w:rsidR="00D06F65" w:rsidRPr="006C6F2C">
        <w:rPr>
          <w:rFonts w:cs="Arial"/>
          <w:sz w:val="22"/>
          <w:szCs w:val="22"/>
        </w:rPr>
        <w:t>,</w:t>
      </w:r>
      <w:r w:rsidR="007A4624" w:rsidRPr="006C6F2C">
        <w:rPr>
          <w:rFonts w:cs="Arial"/>
          <w:sz w:val="22"/>
          <w:szCs w:val="22"/>
        </w:rPr>
        <w:t xml:space="preserve"> </w:t>
      </w:r>
      <w:r w:rsidR="00326AD4" w:rsidRPr="006C6F2C">
        <w:rPr>
          <w:rFonts w:cs="Arial"/>
          <w:sz w:val="22"/>
          <w:szCs w:val="22"/>
        </w:rPr>
        <w:t xml:space="preserve">în conformitate cu prevederile </w:t>
      </w:r>
      <w:r w:rsidR="001C1FA3" w:rsidRPr="006C6F2C">
        <w:rPr>
          <w:rFonts w:cs="Arial"/>
          <w:sz w:val="22"/>
          <w:szCs w:val="22"/>
        </w:rPr>
        <w:t xml:space="preserve">art. 14 </w:t>
      </w:r>
      <w:r w:rsidR="00326AD4" w:rsidRPr="006C6F2C">
        <w:rPr>
          <w:rFonts w:cs="Arial"/>
          <w:sz w:val="22"/>
          <w:szCs w:val="22"/>
        </w:rPr>
        <w:t>din Contractul de finanțare.</w:t>
      </w:r>
    </w:p>
    <w:p w14:paraId="3C988FC5" w14:textId="77777777" w:rsidR="006E206E" w:rsidRPr="006C6F2C" w:rsidRDefault="00A36F84" w:rsidP="00764E00">
      <w:pPr>
        <w:pStyle w:val="Head2-Alin"/>
        <w:numPr>
          <w:ilvl w:val="0"/>
          <w:numId w:val="0"/>
        </w:numPr>
        <w:spacing w:before="0" w:after="0" w:line="276" w:lineRule="auto"/>
        <w:rPr>
          <w:rFonts w:cs="Arial"/>
          <w:sz w:val="22"/>
          <w:szCs w:val="22"/>
        </w:rPr>
      </w:pPr>
      <w:r w:rsidRPr="006C6F2C">
        <w:rPr>
          <w:rFonts w:cs="Arial"/>
          <w:sz w:val="22"/>
          <w:szCs w:val="22"/>
        </w:rPr>
        <w:t xml:space="preserve">(7) </w:t>
      </w:r>
      <w:r w:rsidR="00326AD4" w:rsidRPr="006C6F2C">
        <w:rPr>
          <w:rFonts w:cs="Arial"/>
          <w:sz w:val="22"/>
          <w:szCs w:val="22"/>
        </w:rPr>
        <w:t>Beneficiarului i se acordă finanțarea nerambursabilă în termenii și condițiile stabilite prin acordul de voință al părților, care este constituit în prezentul Contract de finanțare și anexele acestuia, pe care Beneficiarul declară că le cunoaște și le acceptă.</w:t>
      </w:r>
    </w:p>
    <w:p w14:paraId="43D03A5B" w14:textId="3133FADC" w:rsidR="006E206E" w:rsidRPr="006C6F2C" w:rsidRDefault="00A36F84" w:rsidP="00764E00">
      <w:pPr>
        <w:pStyle w:val="Head2-Alin"/>
        <w:numPr>
          <w:ilvl w:val="0"/>
          <w:numId w:val="0"/>
        </w:numPr>
        <w:spacing w:before="0" w:after="0" w:line="276" w:lineRule="auto"/>
        <w:rPr>
          <w:rFonts w:cs="Arial"/>
          <w:sz w:val="22"/>
          <w:szCs w:val="22"/>
        </w:rPr>
      </w:pPr>
      <w:r w:rsidRPr="006C6F2C">
        <w:rPr>
          <w:rFonts w:cs="Arial"/>
          <w:sz w:val="22"/>
          <w:szCs w:val="22"/>
        </w:rPr>
        <w:t xml:space="preserve">(8) </w:t>
      </w:r>
      <w:r w:rsidR="00326AD4" w:rsidRPr="006C6F2C">
        <w:rPr>
          <w:rFonts w:cs="Arial"/>
          <w:sz w:val="22"/>
          <w:szCs w:val="22"/>
        </w:rPr>
        <w:t xml:space="preserve">Beneficiarul acceptă finanțarea nerambursabilă și se angajează să implementeze Proiectul pe </w:t>
      </w:r>
      <w:r w:rsidR="00175B4A" w:rsidRPr="006C6F2C">
        <w:rPr>
          <w:rFonts w:cs="Arial"/>
          <w:sz w:val="22"/>
          <w:szCs w:val="22"/>
        </w:rPr>
        <w:t>p</w:t>
      </w:r>
      <w:r w:rsidR="00326AD4" w:rsidRPr="006C6F2C">
        <w:rPr>
          <w:rFonts w:cs="Arial"/>
          <w:sz w:val="22"/>
          <w:szCs w:val="22"/>
        </w:rPr>
        <w:t>ropria răspundere, în conformitate cu prevederile cuprinse în prezentul Contract de finanțare, inclusiv anexele acestuia și cu legislația națională și comunitară în vigoare.</w:t>
      </w:r>
    </w:p>
    <w:p w14:paraId="265B7AF8" w14:textId="77777777" w:rsidR="006E206E" w:rsidRPr="006C6F2C" w:rsidRDefault="007579CF" w:rsidP="00764E00">
      <w:pPr>
        <w:spacing w:before="120" w:after="0"/>
        <w:jc w:val="both"/>
        <w:rPr>
          <w:rFonts w:ascii="Trebuchet MS" w:hAnsi="Trebuchet MS"/>
          <w:b/>
        </w:rPr>
      </w:pPr>
      <w:bookmarkStart w:id="8" w:name="_Toc424285800"/>
      <w:r w:rsidRPr="006C6F2C">
        <w:rPr>
          <w:rFonts w:ascii="Trebuchet MS" w:hAnsi="Trebuchet MS"/>
          <w:b/>
        </w:rPr>
        <w:t>Art</w:t>
      </w:r>
      <w:r w:rsidR="004D2C98" w:rsidRPr="006C6F2C">
        <w:rPr>
          <w:rFonts w:ascii="Trebuchet MS" w:hAnsi="Trebuchet MS"/>
          <w:b/>
        </w:rPr>
        <w:t>.</w:t>
      </w:r>
      <w:r w:rsidRPr="006C6F2C">
        <w:rPr>
          <w:rFonts w:ascii="Trebuchet MS" w:hAnsi="Trebuchet MS"/>
          <w:b/>
        </w:rPr>
        <w:t xml:space="preserve"> </w:t>
      </w:r>
      <w:r w:rsidR="00346527" w:rsidRPr="006C6F2C">
        <w:rPr>
          <w:rFonts w:ascii="Trebuchet MS" w:hAnsi="Trebuchet MS"/>
          <w:b/>
        </w:rPr>
        <w:t>5</w:t>
      </w:r>
      <w:r w:rsidR="007A4624" w:rsidRPr="006C6F2C">
        <w:rPr>
          <w:rFonts w:ascii="Trebuchet MS" w:hAnsi="Trebuchet MS"/>
          <w:b/>
        </w:rPr>
        <w:t xml:space="preserve"> </w:t>
      </w:r>
      <w:r w:rsidRPr="006C6F2C">
        <w:rPr>
          <w:rFonts w:ascii="Trebuchet MS" w:hAnsi="Trebuchet MS"/>
          <w:b/>
        </w:rPr>
        <w:t>– Eligibilitatea cheltuielilor</w:t>
      </w:r>
      <w:bookmarkEnd w:id="8"/>
    </w:p>
    <w:p w14:paraId="1E8941A1" w14:textId="77777777" w:rsidR="006E206E" w:rsidRPr="006C6F2C" w:rsidRDefault="007579CF" w:rsidP="00764E00">
      <w:pPr>
        <w:pStyle w:val="Head2-Alin"/>
        <w:numPr>
          <w:ilvl w:val="0"/>
          <w:numId w:val="13"/>
        </w:numPr>
        <w:spacing w:before="0" w:after="0" w:line="276" w:lineRule="auto"/>
        <w:ind w:left="0" w:firstLine="0"/>
        <w:rPr>
          <w:sz w:val="22"/>
          <w:szCs w:val="22"/>
        </w:rPr>
      </w:pPr>
      <w:r w:rsidRPr="006C6F2C">
        <w:rPr>
          <w:sz w:val="22"/>
          <w:szCs w:val="22"/>
        </w:rPr>
        <w:t>Cheltuielile sunt considerate eligibile dacă sunt în conformitate cu</w:t>
      </w:r>
      <w:r w:rsidR="004D2C98" w:rsidRPr="006C6F2C">
        <w:rPr>
          <w:sz w:val="22"/>
          <w:szCs w:val="22"/>
        </w:rPr>
        <w:t>:</w:t>
      </w:r>
    </w:p>
    <w:p w14:paraId="12A7868C" w14:textId="77777777" w:rsidR="006E206E" w:rsidRPr="006C6F2C" w:rsidRDefault="00355961" w:rsidP="00764E00">
      <w:pPr>
        <w:pStyle w:val="Head5-Subsect"/>
        <w:numPr>
          <w:ilvl w:val="0"/>
          <w:numId w:val="0"/>
        </w:numPr>
        <w:spacing w:before="0" w:after="0" w:line="276" w:lineRule="auto"/>
        <w:rPr>
          <w:rStyle w:val="Strong"/>
          <w:rFonts w:eastAsia="Calibri"/>
          <w:bCs/>
          <w:color w:val="000000"/>
          <w:sz w:val="22"/>
          <w:szCs w:val="22"/>
          <w:shd w:val="clear" w:color="auto" w:fill="FFFFFF"/>
        </w:rPr>
      </w:pPr>
      <w:r w:rsidRPr="006C6F2C">
        <w:rPr>
          <w:rStyle w:val="Strong"/>
          <w:color w:val="000000"/>
          <w:sz w:val="22"/>
          <w:szCs w:val="22"/>
          <w:shd w:val="clear" w:color="auto" w:fill="FFFFFF"/>
        </w:rPr>
        <w:t xml:space="preserve">a) </w:t>
      </w:r>
      <w:r w:rsidR="007579CF" w:rsidRPr="006C6F2C">
        <w:rPr>
          <w:rStyle w:val="Strong"/>
          <w:color w:val="000000"/>
          <w:sz w:val="22"/>
          <w:szCs w:val="22"/>
          <w:shd w:val="clear" w:color="auto" w:fill="FFFFFF"/>
        </w:rPr>
        <w:t>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w:t>
      </w:r>
      <w:r w:rsidR="00D72A62" w:rsidRPr="006C6F2C">
        <w:rPr>
          <w:rStyle w:val="Strong"/>
          <w:color w:val="000000"/>
          <w:sz w:val="22"/>
          <w:szCs w:val="22"/>
          <w:shd w:val="clear" w:color="auto" w:fill="FFFFFF"/>
        </w:rPr>
        <w:t>E) nr. 1083/2006 al Consiliului;</w:t>
      </w:r>
    </w:p>
    <w:p w14:paraId="3FE16028" w14:textId="77777777" w:rsidR="006E206E" w:rsidRPr="006C6F2C" w:rsidRDefault="00355961" w:rsidP="00764E00">
      <w:pPr>
        <w:pStyle w:val="Head5-Subsect"/>
        <w:numPr>
          <w:ilvl w:val="0"/>
          <w:numId w:val="0"/>
        </w:numPr>
        <w:spacing w:before="0" w:after="0" w:line="276" w:lineRule="auto"/>
        <w:rPr>
          <w:rStyle w:val="Strong"/>
          <w:rFonts w:eastAsia="Calibri"/>
          <w:bCs/>
          <w:color w:val="000000"/>
          <w:sz w:val="22"/>
          <w:szCs w:val="22"/>
          <w:shd w:val="clear" w:color="auto" w:fill="FFFFFF"/>
        </w:rPr>
      </w:pPr>
      <w:r w:rsidRPr="006C6F2C">
        <w:rPr>
          <w:b w:val="0"/>
          <w:sz w:val="22"/>
          <w:szCs w:val="22"/>
        </w:rPr>
        <w:t xml:space="preserve">b) </w:t>
      </w:r>
      <w:r w:rsidR="00374C5A" w:rsidRPr="006C6F2C">
        <w:rPr>
          <w:b w:val="0"/>
          <w:sz w:val="22"/>
          <w:szCs w:val="22"/>
        </w:rPr>
        <w:t>Regulamentul (UE) nr. 1304/2013 al Parlamentului European și al Consiliului din privind Fondul social european și de abrogare a Regulamentului (CE) nr. 1081/2006</w:t>
      </w:r>
      <w:r w:rsidR="00C23ABF" w:rsidRPr="006C6F2C">
        <w:rPr>
          <w:rStyle w:val="Strong"/>
          <w:color w:val="000000"/>
          <w:sz w:val="22"/>
          <w:szCs w:val="22"/>
          <w:shd w:val="clear" w:color="auto" w:fill="FFFFFF"/>
        </w:rPr>
        <w:t>;</w:t>
      </w:r>
    </w:p>
    <w:p w14:paraId="4432BA52" w14:textId="77777777" w:rsidR="006E206E" w:rsidRPr="006C6F2C" w:rsidRDefault="00355961" w:rsidP="00764E00">
      <w:pPr>
        <w:pStyle w:val="Head5-Subsect"/>
        <w:numPr>
          <w:ilvl w:val="0"/>
          <w:numId w:val="0"/>
        </w:numPr>
        <w:spacing w:before="0" w:after="0" w:line="276" w:lineRule="auto"/>
        <w:rPr>
          <w:rStyle w:val="Strong"/>
          <w:rFonts w:eastAsia="Calibri"/>
          <w:bCs/>
          <w:color w:val="000000"/>
          <w:sz w:val="22"/>
          <w:szCs w:val="22"/>
          <w:shd w:val="clear" w:color="auto" w:fill="FFFFFF"/>
        </w:rPr>
      </w:pPr>
      <w:r w:rsidRPr="006C6F2C">
        <w:rPr>
          <w:b w:val="0"/>
          <w:sz w:val="22"/>
          <w:szCs w:val="22"/>
        </w:rPr>
        <w:t xml:space="preserve">c) </w:t>
      </w:r>
      <w:r w:rsidR="00C23ABF" w:rsidRPr="006C6F2C">
        <w:rPr>
          <w:b w:val="0"/>
          <w:sz w:val="22"/>
          <w:szCs w:val="22"/>
        </w:rPr>
        <w:t>Regulamentul (UE, Euratom) nr. 966/2012 privind normele financiare aplicabile bugetului general al</w:t>
      </w:r>
      <w:r w:rsidR="00C5181A" w:rsidRPr="006C6F2C">
        <w:rPr>
          <w:b w:val="0"/>
          <w:sz w:val="22"/>
          <w:szCs w:val="22"/>
        </w:rPr>
        <w:t xml:space="preserve"> Uniunii și de abrogare a Regula</w:t>
      </w:r>
      <w:r w:rsidR="00C23ABF" w:rsidRPr="006C6F2C">
        <w:rPr>
          <w:b w:val="0"/>
          <w:sz w:val="22"/>
          <w:szCs w:val="22"/>
        </w:rPr>
        <w:t>m</w:t>
      </w:r>
      <w:r w:rsidR="00C5181A" w:rsidRPr="006C6F2C">
        <w:rPr>
          <w:b w:val="0"/>
          <w:sz w:val="22"/>
          <w:szCs w:val="22"/>
        </w:rPr>
        <w:t>e</w:t>
      </w:r>
      <w:r w:rsidR="00C23ABF" w:rsidRPr="006C6F2C">
        <w:rPr>
          <w:b w:val="0"/>
          <w:sz w:val="22"/>
          <w:szCs w:val="22"/>
        </w:rPr>
        <w:t>ntului (CE , Euratom) nr. 1605/2002 al Consiliului</w:t>
      </w:r>
      <w:r w:rsidR="00F85583" w:rsidRPr="006C6F2C">
        <w:rPr>
          <w:b w:val="0"/>
          <w:sz w:val="22"/>
          <w:szCs w:val="22"/>
        </w:rPr>
        <w:t>.</w:t>
      </w:r>
    </w:p>
    <w:p w14:paraId="6922A2D2" w14:textId="77777777" w:rsidR="006E206E" w:rsidRPr="006C6F2C" w:rsidRDefault="00355961" w:rsidP="00764E00">
      <w:pPr>
        <w:pStyle w:val="Head5-Subsect"/>
        <w:numPr>
          <w:ilvl w:val="0"/>
          <w:numId w:val="0"/>
        </w:numPr>
        <w:spacing w:before="0" w:after="0" w:line="276" w:lineRule="auto"/>
        <w:rPr>
          <w:b w:val="0"/>
          <w:bCs w:val="0"/>
          <w:color w:val="000000"/>
          <w:sz w:val="22"/>
          <w:szCs w:val="22"/>
          <w:shd w:val="clear" w:color="auto" w:fill="FFFFFF"/>
        </w:rPr>
      </w:pPr>
      <w:r w:rsidRPr="006C6F2C">
        <w:rPr>
          <w:b w:val="0"/>
          <w:sz w:val="22"/>
          <w:szCs w:val="22"/>
        </w:rPr>
        <w:t xml:space="preserve">d) </w:t>
      </w:r>
      <w:r w:rsidR="007579CF" w:rsidRPr="006C6F2C">
        <w:rPr>
          <w:b w:val="0"/>
          <w:sz w:val="22"/>
          <w:szCs w:val="22"/>
        </w:rPr>
        <w:t>Hotărârea Guvernului nr. 399/ 2015 privind regulile de eligibilitate a cheltuielilor efectuate în cadrul</w:t>
      </w:r>
      <w:r w:rsidR="000F109D" w:rsidRPr="006C6F2C">
        <w:rPr>
          <w:b w:val="0"/>
          <w:sz w:val="22"/>
          <w:szCs w:val="22"/>
        </w:rPr>
        <w:t xml:space="preserve"> </w:t>
      </w:r>
      <w:proofErr w:type="spellStart"/>
      <w:r w:rsidR="007579CF" w:rsidRPr="006C6F2C">
        <w:rPr>
          <w:b w:val="0"/>
          <w:sz w:val="22"/>
          <w:szCs w:val="22"/>
        </w:rPr>
        <w:t>operaţiunilor</w:t>
      </w:r>
      <w:proofErr w:type="spellEnd"/>
      <w:r w:rsidR="007579CF" w:rsidRPr="006C6F2C">
        <w:rPr>
          <w:b w:val="0"/>
          <w:sz w:val="22"/>
          <w:szCs w:val="22"/>
        </w:rPr>
        <w:t xml:space="preserve"> </w:t>
      </w:r>
      <w:proofErr w:type="spellStart"/>
      <w:r w:rsidR="007579CF" w:rsidRPr="006C6F2C">
        <w:rPr>
          <w:b w:val="0"/>
          <w:sz w:val="22"/>
          <w:szCs w:val="22"/>
        </w:rPr>
        <w:t>finanţate</w:t>
      </w:r>
      <w:proofErr w:type="spellEnd"/>
      <w:r w:rsidR="007579CF" w:rsidRPr="006C6F2C">
        <w:rPr>
          <w:b w:val="0"/>
          <w:sz w:val="22"/>
          <w:szCs w:val="22"/>
        </w:rPr>
        <w:t xml:space="preserve"> prin Fondul european de dezvoltare regională, Fondul social european </w:t>
      </w:r>
      <w:proofErr w:type="spellStart"/>
      <w:r w:rsidR="007579CF" w:rsidRPr="006C6F2C">
        <w:rPr>
          <w:b w:val="0"/>
          <w:sz w:val="22"/>
          <w:szCs w:val="22"/>
        </w:rPr>
        <w:t>şi</w:t>
      </w:r>
      <w:proofErr w:type="spellEnd"/>
      <w:r w:rsidR="007579CF" w:rsidRPr="006C6F2C">
        <w:rPr>
          <w:b w:val="0"/>
          <w:sz w:val="22"/>
          <w:szCs w:val="22"/>
        </w:rPr>
        <w:t xml:space="preserve"> Fondul de coeziune 2014-2020</w:t>
      </w:r>
      <w:r w:rsidR="00D72A62" w:rsidRPr="006C6F2C">
        <w:rPr>
          <w:b w:val="0"/>
          <w:sz w:val="22"/>
          <w:szCs w:val="22"/>
        </w:rPr>
        <w:t>;</w:t>
      </w:r>
    </w:p>
    <w:p w14:paraId="70CD339E" w14:textId="77777777" w:rsidR="006E206E" w:rsidRPr="006C6F2C" w:rsidRDefault="005701B5" w:rsidP="00764E00">
      <w:pPr>
        <w:pStyle w:val="Head5-Subsect"/>
        <w:numPr>
          <w:ilvl w:val="0"/>
          <w:numId w:val="0"/>
        </w:numPr>
        <w:spacing w:before="0" w:after="0" w:line="276" w:lineRule="auto"/>
        <w:rPr>
          <w:b w:val="0"/>
          <w:bCs w:val="0"/>
          <w:color w:val="000000"/>
          <w:sz w:val="22"/>
          <w:szCs w:val="22"/>
          <w:shd w:val="clear" w:color="auto" w:fill="FFFFFF"/>
        </w:rPr>
      </w:pPr>
      <w:r w:rsidRPr="006C6F2C">
        <w:rPr>
          <w:b w:val="0"/>
          <w:sz w:val="22"/>
          <w:szCs w:val="22"/>
        </w:rPr>
        <w:t xml:space="preserve">e) </w:t>
      </w:r>
      <w:r w:rsidR="00E82C31" w:rsidRPr="006C6F2C">
        <w:rPr>
          <w:b w:val="0"/>
          <w:sz w:val="22"/>
          <w:szCs w:val="22"/>
        </w:rPr>
        <w:t>Ghidul solicitantului aplicabil</w:t>
      </w:r>
      <w:r w:rsidR="00347729" w:rsidRPr="006C6F2C">
        <w:rPr>
          <w:b w:val="0"/>
          <w:sz w:val="22"/>
          <w:szCs w:val="22"/>
        </w:rPr>
        <w:t xml:space="preserve"> cererii de proiecte……</w:t>
      </w:r>
    </w:p>
    <w:p w14:paraId="0B4232BB" w14:textId="77777777" w:rsidR="006E206E" w:rsidRPr="006C6F2C" w:rsidRDefault="007579CF" w:rsidP="00764E00">
      <w:pPr>
        <w:pStyle w:val="Head2-Alin"/>
        <w:numPr>
          <w:ilvl w:val="0"/>
          <w:numId w:val="13"/>
        </w:numPr>
        <w:spacing w:before="0" w:after="0" w:line="276" w:lineRule="auto"/>
        <w:ind w:left="0" w:firstLine="0"/>
        <w:rPr>
          <w:sz w:val="22"/>
          <w:szCs w:val="22"/>
        </w:rPr>
      </w:pPr>
      <w:r w:rsidRPr="006C6F2C">
        <w:rPr>
          <w:sz w:val="22"/>
          <w:szCs w:val="22"/>
        </w:rPr>
        <w:t>Cheltuieli</w:t>
      </w:r>
      <w:r w:rsidR="004D2C98" w:rsidRPr="006C6F2C">
        <w:rPr>
          <w:sz w:val="22"/>
          <w:szCs w:val="22"/>
        </w:rPr>
        <w:t>le aferente prezentului Proiect</w:t>
      </w:r>
      <w:r w:rsidRPr="006C6F2C">
        <w:rPr>
          <w:sz w:val="22"/>
          <w:szCs w:val="22"/>
        </w:rPr>
        <w:t xml:space="preserve"> sunt eligibile cu </w:t>
      </w:r>
      <w:proofErr w:type="spellStart"/>
      <w:r w:rsidRPr="006C6F2C">
        <w:rPr>
          <w:sz w:val="22"/>
          <w:szCs w:val="22"/>
        </w:rPr>
        <w:t>condiţia</w:t>
      </w:r>
      <w:proofErr w:type="spellEnd"/>
      <w:r w:rsidRPr="006C6F2C">
        <w:rPr>
          <w:sz w:val="22"/>
          <w:szCs w:val="22"/>
        </w:rPr>
        <w:t xml:space="preserve"> ca acestea să fie cuprinse în </w:t>
      </w:r>
      <w:r w:rsidRPr="006C6F2C">
        <w:rPr>
          <w:i/>
          <w:sz w:val="22"/>
          <w:szCs w:val="22"/>
        </w:rPr>
        <w:t xml:space="preserve">Anexa I </w:t>
      </w:r>
      <w:r w:rsidR="00031481" w:rsidRPr="006C6F2C">
        <w:rPr>
          <w:sz w:val="22"/>
          <w:szCs w:val="22"/>
        </w:rPr>
        <w:t>la prezentul Contract de finanțare</w:t>
      </w:r>
      <w:r w:rsidRPr="006C6F2C">
        <w:rPr>
          <w:sz w:val="22"/>
          <w:szCs w:val="22"/>
        </w:rPr>
        <w:t xml:space="preserve"> </w:t>
      </w:r>
      <w:proofErr w:type="spellStart"/>
      <w:r w:rsidRPr="006C6F2C">
        <w:rPr>
          <w:sz w:val="22"/>
          <w:szCs w:val="22"/>
        </w:rPr>
        <w:t>şi</w:t>
      </w:r>
      <w:proofErr w:type="spellEnd"/>
      <w:r w:rsidRPr="006C6F2C">
        <w:rPr>
          <w:sz w:val="22"/>
          <w:szCs w:val="22"/>
        </w:rPr>
        <w:t xml:space="preserve"> să fie efectuate în conformitate cu termenii </w:t>
      </w:r>
      <w:proofErr w:type="spellStart"/>
      <w:r w:rsidRPr="006C6F2C">
        <w:rPr>
          <w:sz w:val="22"/>
          <w:szCs w:val="22"/>
        </w:rPr>
        <w:t>şi</w:t>
      </w:r>
      <w:proofErr w:type="spellEnd"/>
      <w:r w:rsidRPr="006C6F2C">
        <w:rPr>
          <w:sz w:val="22"/>
          <w:szCs w:val="22"/>
        </w:rPr>
        <w:t xml:space="preserve"> </w:t>
      </w:r>
      <w:proofErr w:type="spellStart"/>
      <w:r w:rsidRPr="006C6F2C">
        <w:rPr>
          <w:sz w:val="22"/>
          <w:szCs w:val="22"/>
        </w:rPr>
        <w:t>condiţiile</w:t>
      </w:r>
      <w:proofErr w:type="spellEnd"/>
      <w:r w:rsidRPr="006C6F2C">
        <w:rPr>
          <w:sz w:val="22"/>
          <w:szCs w:val="22"/>
        </w:rPr>
        <w:t xml:space="preserve"> prezentului Contract</w:t>
      </w:r>
      <w:r w:rsidR="00E42441" w:rsidRPr="006C6F2C">
        <w:rPr>
          <w:sz w:val="22"/>
          <w:szCs w:val="22"/>
        </w:rPr>
        <w:t xml:space="preserve"> de finanțare</w:t>
      </w:r>
      <w:r w:rsidR="00031481" w:rsidRPr="006C6F2C">
        <w:rPr>
          <w:sz w:val="22"/>
          <w:szCs w:val="22"/>
        </w:rPr>
        <w:t xml:space="preserve"> și a</w:t>
      </w:r>
      <w:r w:rsidR="00D55C9C" w:rsidRPr="006C6F2C">
        <w:rPr>
          <w:sz w:val="22"/>
          <w:szCs w:val="22"/>
        </w:rPr>
        <w:t>le</w:t>
      </w:r>
      <w:r w:rsidR="00031481" w:rsidRPr="006C6F2C">
        <w:rPr>
          <w:sz w:val="22"/>
          <w:szCs w:val="22"/>
        </w:rPr>
        <w:t xml:space="preserve"> legislației naționale și comunitare în vigoare</w:t>
      </w:r>
      <w:r w:rsidRPr="006C6F2C">
        <w:rPr>
          <w:sz w:val="22"/>
          <w:szCs w:val="22"/>
        </w:rPr>
        <w:t>.</w:t>
      </w:r>
    </w:p>
    <w:p w14:paraId="05A0ED01" w14:textId="654C7E42" w:rsidR="006E206E" w:rsidRPr="006C6F2C" w:rsidRDefault="003636E8" w:rsidP="00764E00">
      <w:pPr>
        <w:pStyle w:val="Head2-Alin"/>
        <w:numPr>
          <w:ilvl w:val="0"/>
          <w:numId w:val="13"/>
        </w:numPr>
        <w:spacing w:before="0" w:after="0" w:line="276" w:lineRule="auto"/>
        <w:ind w:left="0" w:firstLine="0"/>
        <w:rPr>
          <w:sz w:val="22"/>
          <w:szCs w:val="22"/>
        </w:rPr>
      </w:pPr>
      <w:r w:rsidRPr="006C6F2C">
        <w:rPr>
          <w:sz w:val="22"/>
          <w:szCs w:val="22"/>
        </w:rPr>
        <w:t>Ca u</w:t>
      </w:r>
      <w:r w:rsidR="005D1C80" w:rsidRPr="006C6F2C">
        <w:rPr>
          <w:sz w:val="22"/>
          <w:szCs w:val="22"/>
        </w:rPr>
        <w:t xml:space="preserve">rmare </w:t>
      </w:r>
      <w:r w:rsidRPr="006C6F2C">
        <w:rPr>
          <w:sz w:val="22"/>
          <w:szCs w:val="22"/>
        </w:rPr>
        <w:t xml:space="preserve">a </w:t>
      </w:r>
      <w:r w:rsidR="005D1C80" w:rsidRPr="006C6F2C">
        <w:rPr>
          <w:sz w:val="22"/>
          <w:szCs w:val="22"/>
        </w:rPr>
        <w:t>verific</w:t>
      </w:r>
      <w:r w:rsidR="007724EC" w:rsidRPr="006C6F2C">
        <w:rPr>
          <w:sz w:val="22"/>
          <w:szCs w:val="22"/>
        </w:rPr>
        <w:t>ă</w:t>
      </w:r>
      <w:r w:rsidR="005D1C80" w:rsidRPr="006C6F2C">
        <w:rPr>
          <w:sz w:val="22"/>
          <w:szCs w:val="22"/>
        </w:rPr>
        <w:t xml:space="preserve">rilor, </w:t>
      </w:r>
      <w:r w:rsidR="007579CF" w:rsidRPr="006C6F2C">
        <w:rPr>
          <w:sz w:val="22"/>
          <w:szCs w:val="22"/>
        </w:rPr>
        <w:t>AM</w:t>
      </w:r>
      <w:r w:rsidR="00D72A62" w:rsidRPr="006C6F2C">
        <w:rPr>
          <w:sz w:val="22"/>
          <w:szCs w:val="22"/>
        </w:rPr>
        <w:t xml:space="preserve"> </w:t>
      </w:r>
      <w:r w:rsidR="007579CF" w:rsidRPr="006C6F2C">
        <w:rPr>
          <w:sz w:val="22"/>
          <w:szCs w:val="22"/>
        </w:rPr>
        <w:t>PO</w:t>
      </w:r>
      <w:r w:rsidR="00E42441" w:rsidRPr="006C6F2C">
        <w:rPr>
          <w:sz w:val="22"/>
          <w:szCs w:val="22"/>
        </w:rPr>
        <w:t>CA își rezervă</w:t>
      </w:r>
      <w:r w:rsidR="007579CF" w:rsidRPr="006C6F2C">
        <w:rPr>
          <w:sz w:val="22"/>
          <w:szCs w:val="22"/>
        </w:rPr>
        <w:t xml:space="preserve"> dreptul de a declara neeligibile cheltuielile efectuate cu ner</w:t>
      </w:r>
      <w:r w:rsidR="00E42441" w:rsidRPr="006C6F2C">
        <w:rPr>
          <w:sz w:val="22"/>
          <w:szCs w:val="22"/>
        </w:rPr>
        <w:t>espectarea prevederilor legale în vigoare</w:t>
      </w:r>
      <w:r w:rsidR="005D1C80" w:rsidRPr="006C6F2C">
        <w:rPr>
          <w:sz w:val="22"/>
          <w:szCs w:val="22"/>
        </w:rPr>
        <w:t>,</w:t>
      </w:r>
      <w:r w:rsidR="00302244" w:rsidRPr="006C6F2C">
        <w:rPr>
          <w:sz w:val="22"/>
          <w:szCs w:val="22"/>
        </w:rPr>
        <w:t xml:space="preserve"> </w:t>
      </w:r>
      <w:r w:rsidR="005D1C80" w:rsidRPr="006C6F2C">
        <w:rPr>
          <w:sz w:val="22"/>
          <w:szCs w:val="22"/>
        </w:rPr>
        <w:t>inclusiv în situația în care acestea au fost cuprinse în Contractul de finanțare, actele adiționale și/sau notificările transmise de către Beneficiar și avizate de către AM POCA, pe toata durata de valabilitate a contractului.</w:t>
      </w:r>
      <w:r w:rsidR="00E42441" w:rsidRPr="006C6F2C">
        <w:rPr>
          <w:sz w:val="22"/>
          <w:szCs w:val="22"/>
        </w:rPr>
        <w:t xml:space="preserve"> </w:t>
      </w:r>
    </w:p>
    <w:p w14:paraId="09B0F444" w14:textId="77777777" w:rsidR="006E206E" w:rsidRPr="006C6F2C" w:rsidRDefault="00C028FC" w:rsidP="00764E00">
      <w:pPr>
        <w:pStyle w:val="Head2-Alin"/>
        <w:numPr>
          <w:ilvl w:val="0"/>
          <w:numId w:val="13"/>
        </w:numPr>
        <w:spacing w:before="0" w:after="0" w:line="276" w:lineRule="auto"/>
        <w:ind w:left="0" w:firstLine="0"/>
        <w:rPr>
          <w:sz w:val="22"/>
          <w:szCs w:val="22"/>
        </w:rPr>
      </w:pPr>
      <w:r w:rsidRPr="006C6F2C">
        <w:rPr>
          <w:sz w:val="22"/>
          <w:szCs w:val="22"/>
        </w:rPr>
        <w:t>Cheltuielile  aferente activităților efectuate după expirarea perioadei de implementare a Proiectului, vor fi suportate exclusiv  de Beneficiar din bugetul propriu</w:t>
      </w:r>
      <w:r w:rsidR="001C70AC" w:rsidRPr="006C6F2C">
        <w:rPr>
          <w:sz w:val="22"/>
          <w:szCs w:val="22"/>
        </w:rPr>
        <w:t>.</w:t>
      </w:r>
    </w:p>
    <w:p w14:paraId="64979151" w14:textId="77777777" w:rsidR="006E206E" w:rsidRPr="006C6F2C" w:rsidRDefault="00AF3193" w:rsidP="00764E00">
      <w:pPr>
        <w:spacing w:before="120" w:after="0"/>
        <w:jc w:val="both"/>
        <w:rPr>
          <w:rFonts w:ascii="Trebuchet MS" w:hAnsi="Trebuchet MS"/>
          <w:b/>
        </w:rPr>
      </w:pPr>
      <w:bookmarkStart w:id="9" w:name="_Toc424285801"/>
      <w:r w:rsidRPr="006C6F2C">
        <w:rPr>
          <w:rFonts w:ascii="Trebuchet MS" w:hAnsi="Trebuchet MS"/>
          <w:b/>
        </w:rPr>
        <w:t>Art</w:t>
      </w:r>
      <w:r w:rsidR="00031481" w:rsidRPr="006C6F2C">
        <w:rPr>
          <w:rFonts w:ascii="Trebuchet MS" w:hAnsi="Trebuchet MS"/>
          <w:b/>
        </w:rPr>
        <w:t xml:space="preserve">. </w:t>
      </w:r>
      <w:r w:rsidR="00346527" w:rsidRPr="006C6F2C">
        <w:rPr>
          <w:rFonts w:ascii="Trebuchet MS" w:hAnsi="Trebuchet MS"/>
          <w:b/>
        </w:rPr>
        <w:t>6</w:t>
      </w:r>
      <w:r w:rsidR="001A6B86" w:rsidRPr="006C6F2C">
        <w:rPr>
          <w:rFonts w:ascii="Trebuchet MS" w:hAnsi="Trebuchet MS"/>
          <w:b/>
        </w:rPr>
        <w:t xml:space="preserve"> </w:t>
      </w:r>
      <w:r w:rsidR="00031481" w:rsidRPr="006C6F2C">
        <w:rPr>
          <w:rFonts w:ascii="Trebuchet MS" w:hAnsi="Trebuchet MS"/>
          <w:b/>
        </w:rPr>
        <w:t xml:space="preserve">– </w:t>
      </w:r>
      <w:proofErr w:type="spellStart"/>
      <w:r w:rsidR="00433D66" w:rsidRPr="006C6F2C">
        <w:rPr>
          <w:rFonts w:ascii="Trebuchet MS" w:hAnsi="Trebuchet MS"/>
          <w:b/>
        </w:rPr>
        <w:t>Prefinan</w:t>
      </w:r>
      <w:r w:rsidR="007724EC" w:rsidRPr="006C6F2C">
        <w:rPr>
          <w:rFonts w:ascii="Trebuchet MS" w:hAnsi="Trebuchet MS"/>
          <w:b/>
        </w:rPr>
        <w:t>ț</w:t>
      </w:r>
      <w:r w:rsidR="00433D66" w:rsidRPr="006C6F2C">
        <w:rPr>
          <w:rFonts w:ascii="Trebuchet MS" w:hAnsi="Trebuchet MS"/>
          <w:b/>
        </w:rPr>
        <w:t>area</w:t>
      </w:r>
      <w:proofErr w:type="spellEnd"/>
      <w:r w:rsidR="00433D66" w:rsidRPr="006C6F2C">
        <w:rPr>
          <w:rFonts w:ascii="Trebuchet MS" w:hAnsi="Trebuchet MS"/>
          <w:b/>
        </w:rPr>
        <w:t>, r</w:t>
      </w:r>
      <w:r w:rsidR="00031481" w:rsidRPr="006C6F2C">
        <w:rPr>
          <w:rFonts w:ascii="Trebuchet MS" w:hAnsi="Trebuchet MS"/>
          <w:b/>
        </w:rPr>
        <w:t>ambursarea</w:t>
      </w:r>
      <w:r w:rsidR="00433D66" w:rsidRPr="006C6F2C">
        <w:rPr>
          <w:rFonts w:ascii="Trebuchet MS" w:hAnsi="Trebuchet MS"/>
          <w:b/>
        </w:rPr>
        <w:t xml:space="preserve"> </w:t>
      </w:r>
      <w:r w:rsidR="007724EC" w:rsidRPr="006C6F2C">
        <w:rPr>
          <w:rFonts w:ascii="Trebuchet MS" w:hAnsi="Trebuchet MS"/>
          <w:b/>
        </w:rPr>
        <w:t>ș</w:t>
      </w:r>
      <w:r w:rsidR="00433D66" w:rsidRPr="006C6F2C">
        <w:rPr>
          <w:rFonts w:ascii="Trebuchet MS" w:hAnsi="Trebuchet MS"/>
          <w:b/>
        </w:rPr>
        <w:t xml:space="preserve">i </w:t>
      </w:r>
      <w:r w:rsidRPr="006C6F2C">
        <w:rPr>
          <w:rFonts w:ascii="Trebuchet MS" w:hAnsi="Trebuchet MS"/>
          <w:b/>
        </w:rPr>
        <w:t>plata cheltuielilor</w:t>
      </w:r>
      <w:bookmarkEnd w:id="9"/>
    </w:p>
    <w:p w14:paraId="25AECE9B" w14:textId="395B94C6" w:rsidR="006E206E" w:rsidRDefault="00433D66" w:rsidP="00764E00">
      <w:pPr>
        <w:pStyle w:val="Head2-Alin"/>
        <w:numPr>
          <w:ilvl w:val="0"/>
          <w:numId w:val="14"/>
        </w:numPr>
        <w:spacing w:before="0" w:after="0" w:line="276" w:lineRule="auto"/>
        <w:ind w:left="0" w:firstLine="0"/>
        <w:rPr>
          <w:sz w:val="22"/>
          <w:szCs w:val="22"/>
        </w:rPr>
      </w:pPr>
      <w:proofErr w:type="spellStart"/>
      <w:r w:rsidRPr="006C6F2C">
        <w:rPr>
          <w:rFonts w:cs="Arial"/>
          <w:sz w:val="22"/>
          <w:szCs w:val="22"/>
        </w:rPr>
        <w:t>Prefinan</w:t>
      </w:r>
      <w:r w:rsidR="007724EC" w:rsidRPr="006C6F2C">
        <w:rPr>
          <w:rFonts w:cs="Arial"/>
          <w:sz w:val="22"/>
          <w:szCs w:val="22"/>
        </w:rPr>
        <w:t>ț</w:t>
      </w:r>
      <w:r w:rsidRPr="006C6F2C">
        <w:rPr>
          <w:rFonts w:cs="Arial"/>
          <w:sz w:val="22"/>
          <w:szCs w:val="22"/>
        </w:rPr>
        <w:t>area</w:t>
      </w:r>
      <w:proofErr w:type="spellEnd"/>
      <w:r w:rsidRPr="006C6F2C">
        <w:rPr>
          <w:rFonts w:cs="Arial"/>
          <w:sz w:val="22"/>
          <w:szCs w:val="22"/>
        </w:rPr>
        <w:t>, r</w:t>
      </w:r>
      <w:r w:rsidR="00AF3193" w:rsidRPr="006C6F2C">
        <w:rPr>
          <w:rFonts w:cs="Arial"/>
          <w:sz w:val="22"/>
          <w:szCs w:val="22"/>
        </w:rPr>
        <w:t>ambursarea</w:t>
      </w:r>
      <w:r w:rsidR="007D0184" w:rsidRPr="006C6F2C">
        <w:rPr>
          <w:rFonts w:cs="Arial"/>
          <w:sz w:val="22"/>
          <w:szCs w:val="22"/>
        </w:rPr>
        <w:t xml:space="preserve"> și</w:t>
      </w:r>
      <w:r w:rsidRPr="006C6F2C">
        <w:rPr>
          <w:rFonts w:cs="Arial"/>
          <w:sz w:val="22"/>
          <w:szCs w:val="22"/>
        </w:rPr>
        <w:t xml:space="preserve"> </w:t>
      </w:r>
      <w:r w:rsidR="005D1A50" w:rsidRPr="006C6F2C">
        <w:rPr>
          <w:rFonts w:cs="Arial"/>
          <w:sz w:val="22"/>
          <w:szCs w:val="22"/>
        </w:rPr>
        <w:t>plata cheltuielilor</w:t>
      </w:r>
      <w:r w:rsidR="00AF3193" w:rsidRPr="006C6F2C">
        <w:rPr>
          <w:sz w:val="22"/>
          <w:szCs w:val="22"/>
          <w:lang w:eastAsia="ro-RO"/>
        </w:rPr>
        <w:t xml:space="preserve"> se va realiza de către AM</w:t>
      </w:r>
      <w:r w:rsidR="00281010" w:rsidRPr="006C6F2C">
        <w:rPr>
          <w:sz w:val="22"/>
          <w:szCs w:val="22"/>
          <w:lang w:eastAsia="ro-RO"/>
        </w:rPr>
        <w:t xml:space="preserve"> </w:t>
      </w:r>
      <w:r w:rsidR="00AF3193" w:rsidRPr="006C6F2C">
        <w:rPr>
          <w:sz w:val="22"/>
          <w:szCs w:val="22"/>
          <w:lang w:eastAsia="ro-RO"/>
        </w:rPr>
        <w:t xml:space="preserve">POCA în conformitate cu </w:t>
      </w:r>
      <w:r w:rsidR="00281010" w:rsidRPr="006C6F2C">
        <w:rPr>
          <w:sz w:val="22"/>
          <w:szCs w:val="22"/>
          <w:lang w:eastAsia="ro-RO"/>
        </w:rPr>
        <w:t xml:space="preserve">prevederile legale </w:t>
      </w:r>
      <w:r w:rsidR="00AF3193" w:rsidRPr="006C6F2C">
        <w:rPr>
          <w:sz w:val="22"/>
          <w:szCs w:val="22"/>
          <w:lang w:eastAsia="ro-RO"/>
        </w:rPr>
        <w:t xml:space="preserve">și </w:t>
      </w:r>
      <w:r w:rsidR="00281010" w:rsidRPr="006C6F2C">
        <w:rPr>
          <w:sz w:val="22"/>
          <w:szCs w:val="22"/>
          <w:lang w:eastAsia="ro-RO"/>
        </w:rPr>
        <w:t xml:space="preserve">ale </w:t>
      </w:r>
      <w:r w:rsidR="00281010" w:rsidRPr="006C6F2C">
        <w:rPr>
          <w:rFonts w:cs="Arial"/>
          <w:i/>
          <w:sz w:val="22"/>
          <w:szCs w:val="22"/>
        </w:rPr>
        <w:t>Anexei</w:t>
      </w:r>
      <w:r w:rsidR="00AF3193" w:rsidRPr="006C6F2C">
        <w:rPr>
          <w:rFonts w:cs="Arial"/>
          <w:i/>
          <w:sz w:val="22"/>
          <w:szCs w:val="22"/>
        </w:rPr>
        <w:t xml:space="preserve"> </w:t>
      </w:r>
      <w:r w:rsidR="00F16119" w:rsidRPr="006C6F2C">
        <w:rPr>
          <w:rFonts w:cs="Arial"/>
          <w:i/>
          <w:sz w:val="22"/>
          <w:szCs w:val="22"/>
        </w:rPr>
        <w:t xml:space="preserve">IV </w:t>
      </w:r>
      <w:r w:rsidR="00E01002" w:rsidRPr="006C6F2C">
        <w:rPr>
          <w:rFonts w:cs="Arial"/>
          <w:sz w:val="22"/>
          <w:szCs w:val="22"/>
        </w:rPr>
        <w:t>la prezentul Contract de finanțare</w:t>
      </w:r>
      <w:r w:rsidR="00AF3193" w:rsidRPr="006C6F2C">
        <w:rPr>
          <w:i/>
          <w:sz w:val="22"/>
          <w:szCs w:val="22"/>
          <w:lang w:eastAsia="ro-RO"/>
        </w:rPr>
        <w:t>,</w:t>
      </w:r>
      <w:r w:rsidR="00281010" w:rsidRPr="006C6F2C">
        <w:rPr>
          <w:sz w:val="22"/>
          <w:szCs w:val="22"/>
          <w:lang w:eastAsia="ro-RO"/>
        </w:rPr>
        <w:t xml:space="preserve"> în</w:t>
      </w:r>
      <w:r w:rsidR="00AF3193" w:rsidRPr="006C6F2C">
        <w:rPr>
          <w:sz w:val="22"/>
          <w:szCs w:val="22"/>
          <w:lang w:eastAsia="ro-RO"/>
        </w:rPr>
        <w:t xml:space="preserve"> baza cererilor </w:t>
      </w:r>
      <w:r w:rsidR="00281010" w:rsidRPr="006C6F2C">
        <w:rPr>
          <w:sz w:val="22"/>
          <w:szCs w:val="22"/>
          <w:lang w:eastAsia="ro-RO"/>
        </w:rPr>
        <w:t>B</w:t>
      </w:r>
      <w:r w:rsidR="00AF3193" w:rsidRPr="006C6F2C">
        <w:rPr>
          <w:sz w:val="22"/>
          <w:szCs w:val="22"/>
          <w:lang w:eastAsia="ro-RO"/>
        </w:rPr>
        <w:t xml:space="preserve">eneficiarului </w:t>
      </w:r>
      <w:r w:rsidR="00A826D2" w:rsidRPr="006C6F2C">
        <w:rPr>
          <w:sz w:val="22"/>
          <w:szCs w:val="22"/>
          <w:lang w:eastAsia="ro-RO"/>
        </w:rPr>
        <w:t>depuse</w:t>
      </w:r>
      <w:r w:rsidR="00AF3193" w:rsidRPr="006C6F2C">
        <w:rPr>
          <w:sz w:val="22"/>
          <w:szCs w:val="22"/>
          <w:lang w:eastAsia="ro-RO"/>
        </w:rPr>
        <w:t xml:space="preserve"> </w:t>
      </w:r>
      <w:r w:rsidR="00F16119" w:rsidRPr="006C6F2C">
        <w:rPr>
          <w:sz w:val="22"/>
          <w:szCs w:val="22"/>
          <w:lang w:eastAsia="ro-RO"/>
        </w:rPr>
        <w:t>la AM</w:t>
      </w:r>
      <w:r w:rsidR="00E01002" w:rsidRPr="006C6F2C">
        <w:rPr>
          <w:sz w:val="22"/>
          <w:szCs w:val="22"/>
          <w:lang w:eastAsia="ro-RO"/>
        </w:rPr>
        <w:t xml:space="preserve"> </w:t>
      </w:r>
      <w:r w:rsidR="00F16119" w:rsidRPr="006C6F2C">
        <w:rPr>
          <w:sz w:val="22"/>
          <w:szCs w:val="22"/>
          <w:lang w:eastAsia="ro-RO"/>
        </w:rPr>
        <w:t>POCA</w:t>
      </w:r>
      <w:r w:rsidR="00AF3193" w:rsidRPr="006C6F2C">
        <w:rPr>
          <w:sz w:val="22"/>
          <w:szCs w:val="22"/>
          <w:lang w:eastAsia="ro-RO"/>
        </w:rPr>
        <w:t>.</w:t>
      </w:r>
    </w:p>
    <w:p w14:paraId="09674115" w14:textId="62491B2E" w:rsidR="00070C1B" w:rsidRDefault="00070C1B" w:rsidP="00070C1B">
      <w:pPr>
        <w:pStyle w:val="Head2-Alin"/>
        <w:numPr>
          <w:ilvl w:val="0"/>
          <w:numId w:val="0"/>
        </w:numPr>
        <w:spacing w:before="0" w:after="0" w:line="276" w:lineRule="auto"/>
        <w:ind w:left="360" w:hanging="360"/>
        <w:rPr>
          <w:sz w:val="22"/>
          <w:szCs w:val="22"/>
        </w:rPr>
      </w:pPr>
    </w:p>
    <w:p w14:paraId="29A49C8A" w14:textId="52534B01" w:rsidR="00070C1B" w:rsidRDefault="00070C1B" w:rsidP="00070C1B">
      <w:pPr>
        <w:pStyle w:val="Head2-Alin"/>
        <w:numPr>
          <w:ilvl w:val="0"/>
          <w:numId w:val="0"/>
        </w:numPr>
        <w:spacing w:before="0" w:after="0" w:line="276" w:lineRule="auto"/>
        <w:ind w:left="360" w:hanging="360"/>
        <w:rPr>
          <w:sz w:val="22"/>
          <w:szCs w:val="22"/>
        </w:rPr>
      </w:pPr>
    </w:p>
    <w:p w14:paraId="607144D2" w14:textId="15F0DB68" w:rsidR="00070C1B" w:rsidRDefault="00070C1B" w:rsidP="00070C1B">
      <w:pPr>
        <w:pStyle w:val="Head2-Alin"/>
        <w:numPr>
          <w:ilvl w:val="0"/>
          <w:numId w:val="0"/>
        </w:numPr>
        <w:spacing w:before="0" w:after="0" w:line="276" w:lineRule="auto"/>
        <w:ind w:left="360" w:hanging="360"/>
        <w:rPr>
          <w:sz w:val="22"/>
          <w:szCs w:val="22"/>
        </w:rPr>
      </w:pPr>
    </w:p>
    <w:p w14:paraId="541DDA0E" w14:textId="3B5C835C" w:rsidR="00070C1B" w:rsidRDefault="00070C1B" w:rsidP="00070C1B">
      <w:pPr>
        <w:pStyle w:val="Head2-Alin"/>
        <w:numPr>
          <w:ilvl w:val="0"/>
          <w:numId w:val="0"/>
        </w:numPr>
        <w:spacing w:before="0" w:after="0" w:line="276" w:lineRule="auto"/>
        <w:ind w:left="360" w:hanging="360"/>
        <w:rPr>
          <w:sz w:val="22"/>
          <w:szCs w:val="22"/>
        </w:rPr>
      </w:pPr>
    </w:p>
    <w:p w14:paraId="6728437A" w14:textId="77777777" w:rsidR="00070C1B" w:rsidRPr="006C6F2C" w:rsidRDefault="00070C1B" w:rsidP="006B400F">
      <w:pPr>
        <w:pStyle w:val="Head2-Alin"/>
        <w:numPr>
          <w:ilvl w:val="0"/>
          <w:numId w:val="0"/>
        </w:numPr>
        <w:spacing w:before="0" w:after="0" w:line="276" w:lineRule="auto"/>
        <w:rPr>
          <w:sz w:val="22"/>
          <w:szCs w:val="22"/>
        </w:rPr>
      </w:pPr>
    </w:p>
    <w:p w14:paraId="3E38E5A7" w14:textId="77777777" w:rsidR="006E206E" w:rsidRPr="006C6F2C" w:rsidRDefault="00433D66" w:rsidP="00764E00">
      <w:pPr>
        <w:pStyle w:val="Head2-Alin"/>
        <w:numPr>
          <w:ilvl w:val="0"/>
          <w:numId w:val="14"/>
        </w:numPr>
        <w:spacing w:before="0" w:after="0" w:line="276" w:lineRule="auto"/>
        <w:ind w:left="0" w:firstLine="0"/>
        <w:rPr>
          <w:sz w:val="22"/>
          <w:szCs w:val="22"/>
        </w:rPr>
      </w:pPr>
      <w:r w:rsidRPr="006C6F2C">
        <w:rPr>
          <w:sz w:val="22"/>
          <w:szCs w:val="22"/>
        </w:rPr>
        <w:lastRenderedPageBreak/>
        <w:t>Transferul fondurilor</w:t>
      </w:r>
      <w:r w:rsidR="00153F92" w:rsidRPr="006C6F2C">
        <w:rPr>
          <w:sz w:val="22"/>
          <w:szCs w:val="22"/>
        </w:rPr>
        <w:t xml:space="preserve"> se va efectua în </w:t>
      </w:r>
      <w:r w:rsidR="00153F92" w:rsidRPr="006C6F2C">
        <w:rPr>
          <w:bCs/>
          <w:sz w:val="22"/>
          <w:szCs w:val="22"/>
        </w:rPr>
        <w:t>lei</w:t>
      </w:r>
      <w:r w:rsidR="00153F92" w:rsidRPr="006C6F2C">
        <w:rPr>
          <w:sz w:val="22"/>
          <w:szCs w:val="22"/>
        </w:rPr>
        <w:t xml:space="preserve"> în următoarele conturi:  </w:t>
      </w:r>
    </w:p>
    <w:p w14:paraId="27CF0D3D" w14:textId="77777777" w:rsidR="000B4082" w:rsidRPr="006C6F2C" w:rsidRDefault="000B4082" w:rsidP="00764E00">
      <w:pPr>
        <w:spacing w:after="0"/>
        <w:jc w:val="both"/>
        <w:rPr>
          <w:rFonts w:ascii="Trebuchet MS" w:hAnsi="Trebuchet MS"/>
        </w:rPr>
      </w:pPr>
      <w:r w:rsidRPr="006C6F2C">
        <w:rPr>
          <w:rFonts w:ascii="Trebuchet MS" w:hAnsi="Trebuchet MS"/>
        </w:rPr>
        <w:t xml:space="preserve">Cont pentru cerere de </w:t>
      </w:r>
      <w:proofErr w:type="spellStart"/>
      <w:r w:rsidRPr="006C6F2C">
        <w:rPr>
          <w:rFonts w:ascii="Trebuchet MS" w:hAnsi="Trebuchet MS"/>
        </w:rPr>
        <w:t>prefinanțare</w:t>
      </w:r>
      <w:proofErr w:type="spellEnd"/>
    </w:p>
    <w:p w14:paraId="4D3BA145" w14:textId="77777777" w:rsidR="006E206E" w:rsidRPr="006C6F2C" w:rsidRDefault="000B4082" w:rsidP="00764E00">
      <w:pPr>
        <w:spacing w:after="0"/>
        <w:jc w:val="both"/>
        <w:rPr>
          <w:rFonts w:ascii="Trebuchet MS" w:hAnsi="Trebuchet MS"/>
        </w:rPr>
      </w:pPr>
      <w:r w:rsidRPr="006C6F2C">
        <w:rPr>
          <w:rFonts w:ascii="Trebuchet MS" w:hAnsi="Trebuchet MS"/>
        </w:rPr>
        <w:t>- cod IBAN:</w:t>
      </w:r>
      <w:r w:rsidRPr="006C6F2C">
        <w:rPr>
          <w:rFonts w:ascii="Trebuchet MS" w:hAnsi="Trebuchet MS"/>
        </w:rPr>
        <w:tab/>
        <w:t xml:space="preserve"> ……………………</w:t>
      </w:r>
      <w:r w:rsidRPr="006C6F2C">
        <w:rPr>
          <w:rFonts w:ascii="Trebuchet MS" w:hAnsi="Trebuchet MS"/>
        </w:rPr>
        <w:tab/>
      </w:r>
      <w:r w:rsidRPr="006C6F2C">
        <w:rPr>
          <w:rFonts w:ascii="Trebuchet MS" w:hAnsi="Trebuchet MS"/>
        </w:rPr>
        <w:tab/>
      </w:r>
      <w:r w:rsidRPr="006C6F2C">
        <w:rPr>
          <w:rFonts w:ascii="Trebuchet MS" w:hAnsi="Trebuchet MS"/>
        </w:rPr>
        <w:tab/>
      </w:r>
      <w:r w:rsidRPr="006C6F2C">
        <w:rPr>
          <w:rFonts w:ascii="Trebuchet MS" w:hAnsi="Trebuchet MS"/>
        </w:rPr>
        <w:tab/>
        <w:t xml:space="preserve"> </w:t>
      </w:r>
    </w:p>
    <w:p w14:paraId="03A6B22E" w14:textId="77777777" w:rsidR="006E206E" w:rsidRPr="006C6F2C" w:rsidRDefault="000B4082" w:rsidP="00764E00">
      <w:pPr>
        <w:spacing w:after="0"/>
        <w:jc w:val="both"/>
        <w:rPr>
          <w:rFonts w:ascii="Trebuchet MS" w:hAnsi="Trebuchet MS"/>
        </w:rPr>
      </w:pPr>
      <w:r w:rsidRPr="006C6F2C">
        <w:rPr>
          <w:rFonts w:ascii="Trebuchet MS" w:hAnsi="Trebuchet MS"/>
        </w:rPr>
        <w:t>- Titular cont: ………………………….</w:t>
      </w:r>
    </w:p>
    <w:p w14:paraId="2D0E4795" w14:textId="77777777" w:rsidR="006E206E" w:rsidRPr="006C6F2C" w:rsidRDefault="000B4082" w:rsidP="00764E00">
      <w:pPr>
        <w:spacing w:after="0"/>
        <w:jc w:val="both"/>
        <w:rPr>
          <w:rFonts w:ascii="Trebuchet MS" w:hAnsi="Trebuchet MS"/>
        </w:rPr>
      </w:pPr>
      <w:r w:rsidRPr="006C6F2C">
        <w:rPr>
          <w:rFonts w:ascii="Trebuchet MS" w:hAnsi="Trebuchet MS"/>
        </w:rPr>
        <w:t>- Denumire/adresa Trezoreriei/Băncii Comerciale: ……………………………</w:t>
      </w:r>
    </w:p>
    <w:p w14:paraId="17DCF3CD" w14:textId="77777777" w:rsidR="006E206E" w:rsidRPr="006C6F2C" w:rsidRDefault="000B4082" w:rsidP="00764E00">
      <w:pPr>
        <w:spacing w:after="0"/>
        <w:jc w:val="both"/>
        <w:rPr>
          <w:rFonts w:ascii="Trebuchet MS" w:hAnsi="Trebuchet MS"/>
        </w:rPr>
      </w:pPr>
      <w:r w:rsidRPr="006C6F2C">
        <w:rPr>
          <w:rFonts w:ascii="Trebuchet MS" w:hAnsi="Trebuchet MS"/>
        </w:rPr>
        <w:t>Cont pentru cerere de plată</w:t>
      </w:r>
    </w:p>
    <w:p w14:paraId="1281BCB1" w14:textId="77777777" w:rsidR="006E206E" w:rsidRPr="006C6F2C" w:rsidRDefault="000B4082" w:rsidP="00764E00">
      <w:pPr>
        <w:spacing w:after="0"/>
        <w:jc w:val="both"/>
        <w:rPr>
          <w:rFonts w:ascii="Trebuchet MS" w:hAnsi="Trebuchet MS"/>
        </w:rPr>
      </w:pPr>
      <w:r w:rsidRPr="006C6F2C">
        <w:rPr>
          <w:rFonts w:ascii="Trebuchet MS" w:hAnsi="Trebuchet MS"/>
        </w:rPr>
        <w:t>- cod IBAN:</w:t>
      </w:r>
      <w:r w:rsidRPr="006C6F2C">
        <w:rPr>
          <w:rFonts w:ascii="Trebuchet MS" w:hAnsi="Trebuchet MS"/>
        </w:rPr>
        <w:tab/>
        <w:t xml:space="preserve"> ……………………</w:t>
      </w:r>
      <w:r w:rsidRPr="006C6F2C">
        <w:rPr>
          <w:rFonts w:ascii="Trebuchet MS" w:hAnsi="Trebuchet MS"/>
        </w:rPr>
        <w:tab/>
      </w:r>
      <w:r w:rsidRPr="006C6F2C">
        <w:rPr>
          <w:rFonts w:ascii="Trebuchet MS" w:hAnsi="Trebuchet MS"/>
        </w:rPr>
        <w:tab/>
      </w:r>
      <w:r w:rsidRPr="006C6F2C">
        <w:rPr>
          <w:rFonts w:ascii="Trebuchet MS" w:hAnsi="Trebuchet MS"/>
        </w:rPr>
        <w:tab/>
      </w:r>
      <w:r w:rsidRPr="006C6F2C">
        <w:rPr>
          <w:rFonts w:ascii="Trebuchet MS" w:hAnsi="Trebuchet MS"/>
        </w:rPr>
        <w:tab/>
        <w:t xml:space="preserve"> </w:t>
      </w:r>
    </w:p>
    <w:p w14:paraId="16309524" w14:textId="77777777" w:rsidR="006E206E" w:rsidRPr="006C6F2C" w:rsidRDefault="000B4082" w:rsidP="00764E00">
      <w:pPr>
        <w:spacing w:after="0"/>
        <w:jc w:val="both"/>
        <w:rPr>
          <w:rFonts w:ascii="Trebuchet MS" w:hAnsi="Trebuchet MS"/>
        </w:rPr>
      </w:pPr>
      <w:r w:rsidRPr="006C6F2C">
        <w:rPr>
          <w:rFonts w:ascii="Trebuchet MS" w:hAnsi="Trebuchet MS"/>
        </w:rPr>
        <w:t>- Titular cont: ………………………….</w:t>
      </w:r>
    </w:p>
    <w:p w14:paraId="60D63A74" w14:textId="77777777" w:rsidR="006E206E" w:rsidRPr="006C6F2C" w:rsidRDefault="000B4082" w:rsidP="00764E00">
      <w:pPr>
        <w:spacing w:after="0"/>
        <w:jc w:val="both"/>
        <w:rPr>
          <w:rFonts w:ascii="Trebuchet MS" w:hAnsi="Trebuchet MS"/>
        </w:rPr>
      </w:pPr>
      <w:r w:rsidRPr="006C6F2C">
        <w:rPr>
          <w:rFonts w:ascii="Trebuchet MS" w:hAnsi="Trebuchet MS"/>
        </w:rPr>
        <w:t>- Denumire/adresa Trezoreriei: ……………………………</w:t>
      </w:r>
    </w:p>
    <w:p w14:paraId="158D4CB5" w14:textId="77777777" w:rsidR="006E206E" w:rsidRPr="006C6F2C" w:rsidRDefault="00024DB4" w:rsidP="00764E00">
      <w:pPr>
        <w:pStyle w:val="Head2-Alin"/>
        <w:numPr>
          <w:ilvl w:val="0"/>
          <w:numId w:val="0"/>
        </w:numPr>
        <w:spacing w:before="0" w:after="0" w:line="276" w:lineRule="auto"/>
        <w:rPr>
          <w:sz w:val="22"/>
          <w:szCs w:val="22"/>
        </w:rPr>
      </w:pPr>
      <w:r w:rsidRPr="006C6F2C">
        <w:rPr>
          <w:sz w:val="22"/>
          <w:szCs w:val="22"/>
        </w:rPr>
        <w:t>Cont</w:t>
      </w:r>
      <w:r w:rsidR="00505D6B" w:rsidRPr="006C6F2C">
        <w:rPr>
          <w:sz w:val="22"/>
          <w:szCs w:val="22"/>
        </w:rPr>
        <w:t xml:space="preserve"> pentru</w:t>
      </w:r>
      <w:r w:rsidRPr="006C6F2C">
        <w:rPr>
          <w:sz w:val="22"/>
          <w:szCs w:val="22"/>
        </w:rPr>
        <w:t xml:space="preserve"> </w:t>
      </w:r>
      <w:r w:rsidR="00505D6B" w:rsidRPr="006C6F2C">
        <w:rPr>
          <w:sz w:val="22"/>
          <w:szCs w:val="22"/>
        </w:rPr>
        <w:t xml:space="preserve">cerere de </w:t>
      </w:r>
      <w:r w:rsidRPr="006C6F2C">
        <w:rPr>
          <w:sz w:val="22"/>
          <w:szCs w:val="22"/>
        </w:rPr>
        <w:t>rambursare</w:t>
      </w:r>
    </w:p>
    <w:p w14:paraId="68C48A0D" w14:textId="77777777" w:rsidR="006E206E" w:rsidRPr="006C6F2C" w:rsidRDefault="00153F92" w:rsidP="00764E00">
      <w:pPr>
        <w:spacing w:after="0"/>
        <w:jc w:val="both"/>
        <w:rPr>
          <w:rFonts w:ascii="Trebuchet MS" w:hAnsi="Trebuchet MS"/>
        </w:rPr>
      </w:pPr>
      <w:r w:rsidRPr="006C6F2C">
        <w:rPr>
          <w:rFonts w:ascii="Trebuchet MS" w:hAnsi="Trebuchet MS"/>
        </w:rPr>
        <w:t>- cod IBAN:</w:t>
      </w:r>
      <w:r w:rsidRPr="006C6F2C">
        <w:rPr>
          <w:rFonts w:ascii="Trebuchet MS" w:hAnsi="Trebuchet MS"/>
        </w:rPr>
        <w:tab/>
        <w:t xml:space="preserve"> ……………………</w:t>
      </w:r>
      <w:r w:rsidRPr="006C6F2C">
        <w:rPr>
          <w:rFonts w:ascii="Trebuchet MS" w:hAnsi="Trebuchet MS"/>
        </w:rPr>
        <w:tab/>
      </w:r>
      <w:r w:rsidRPr="006C6F2C">
        <w:rPr>
          <w:rFonts w:ascii="Trebuchet MS" w:hAnsi="Trebuchet MS"/>
        </w:rPr>
        <w:tab/>
      </w:r>
      <w:r w:rsidRPr="006C6F2C">
        <w:rPr>
          <w:rFonts w:ascii="Trebuchet MS" w:hAnsi="Trebuchet MS"/>
        </w:rPr>
        <w:tab/>
      </w:r>
      <w:r w:rsidRPr="006C6F2C">
        <w:rPr>
          <w:rFonts w:ascii="Trebuchet MS" w:hAnsi="Trebuchet MS"/>
        </w:rPr>
        <w:tab/>
        <w:t xml:space="preserve"> </w:t>
      </w:r>
    </w:p>
    <w:p w14:paraId="56F10DCE" w14:textId="77777777" w:rsidR="006E206E" w:rsidRPr="006C6F2C" w:rsidRDefault="00153F92" w:rsidP="00764E00">
      <w:pPr>
        <w:spacing w:after="0"/>
        <w:jc w:val="both"/>
        <w:rPr>
          <w:rFonts w:ascii="Trebuchet MS" w:hAnsi="Trebuchet MS"/>
        </w:rPr>
      </w:pPr>
      <w:r w:rsidRPr="006C6F2C">
        <w:rPr>
          <w:rFonts w:ascii="Trebuchet MS" w:hAnsi="Trebuchet MS"/>
        </w:rPr>
        <w:t>- Titular cont: ………………………….</w:t>
      </w:r>
    </w:p>
    <w:p w14:paraId="6742A857" w14:textId="2743C1EA" w:rsidR="006E206E" w:rsidRPr="006C6F2C" w:rsidRDefault="00153F92" w:rsidP="00764E00">
      <w:pPr>
        <w:spacing w:after="0"/>
        <w:jc w:val="both"/>
        <w:rPr>
          <w:rFonts w:ascii="Trebuchet MS" w:hAnsi="Trebuchet MS"/>
        </w:rPr>
      </w:pPr>
      <w:r w:rsidRPr="006C6F2C">
        <w:rPr>
          <w:rFonts w:ascii="Trebuchet MS" w:hAnsi="Trebuchet MS"/>
        </w:rPr>
        <w:t>- Denumire/adresa Trezoreriei</w:t>
      </w:r>
      <w:r w:rsidR="00505D6B" w:rsidRPr="006C6F2C">
        <w:rPr>
          <w:rFonts w:ascii="Trebuchet MS" w:hAnsi="Trebuchet MS"/>
        </w:rPr>
        <w:t>/Băncii Comerciale</w:t>
      </w:r>
      <w:r w:rsidRPr="006C6F2C">
        <w:rPr>
          <w:rFonts w:ascii="Trebuchet MS" w:hAnsi="Trebuchet MS"/>
        </w:rPr>
        <w:t>: ……………………………</w:t>
      </w:r>
    </w:p>
    <w:p w14:paraId="4A9A6016" w14:textId="6BBCBE28" w:rsidR="006E206E" w:rsidRPr="006C6F2C" w:rsidRDefault="00153F92" w:rsidP="00764E00">
      <w:pPr>
        <w:spacing w:after="0"/>
        <w:jc w:val="both"/>
        <w:rPr>
          <w:rFonts w:ascii="Trebuchet MS" w:hAnsi="Trebuchet MS"/>
        </w:rPr>
      </w:pPr>
      <w:r w:rsidRPr="006C6F2C">
        <w:rPr>
          <w:rFonts w:ascii="Trebuchet MS" w:hAnsi="Trebuchet MS"/>
        </w:rPr>
        <w:t xml:space="preserve">Pentru proiecte implementate în parteneriat, </w:t>
      </w:r>
      <w:r w:rsidR="00433D66" w:rsidRPr="006C6F2C">
        <w:rPr>
          <w:rFonts w:ascii="Trebuchet MS" w:hAnsi="Trebuchet MS"/>
        </w:rPr>
        <w:t>transferul fondurilor se va face</w:t>
      </w:r>
      <w:r w:rsidRPr="006C6F2C">
        <w:rPr>
          <w:rFonts w:ascii="Trebuchet MS" w:hAnsi="Trebuchet MS"/>
        </w:rPr>
        <w:t xml:space="preserve"> în </w:t>
      </w:r>
      <w:r w:rsidR="00517CDA" w:rsidRPr="006C6F2C">
        <w:rPr>
          <w:rFonts w:ascii="Trebuchet MS" w:hAnsi="Trebuchet MS"/>
        </w:rPr>
        <w:t>următoarele conturi</w:t>
      </w:r>
      <w:r w:rsidRPr="006C6F2C">
        <w:rPr>
          <w:rFonts w:ascii="Trebuchet MS" w:hAnsi="Trebuchet MS"/>
        </w:rPr>
        <w:t xml:space="preserve"> deschis</w:t>
      </w:r>
      <w:r w:rsidR="00517CDA" w:rsidRPr="006C6F2C">
        <w:rPr>
          <w:rFonts w:ascii="Trebuchet MS" w:hAnsi="Trebuchet MS"/>
        </w:rPr>
        <w:t>e</w:t>
      </w:r>
      <w:r w:rsidRPr="006C6F2C">
        <w:rPr>
          <w:rFonts w:ascii="Trebuchet MS" w:hAnsi="Trebuchet MS"/>
        </w:rPr>
        <w:t xml:space="preserve"> pe numele </w:t>
      </w:r>
      <w:r w:rsidR="001A6B86" w:rsidRPr="006C6F2C">
        <w:rPr>
          <w:rFonts w:ascii="Trebuchet MS" w:hAnsi="Trebuchet MS"/>
        </w:rPr>
        <w:t>Beneficiarului</w:t>
      </w:r>
      <w:r w:rsidR="00433D66" w:rsidRPr="006C6F2C">
        <w:rPr>
          <w:rFonts w:ascii="Trebuchet MS" w:hAnsi="Trebuchet MS"/>
        </w:rPr>
        <w:t>/</w:t>
      </w:r>
      <w:proofErr w:type="spellStart"/>
      <w:r w:rsidR="001A6B86" w:rsidRPr="006C6F2C">
        <w:rPr>
          <w:rFonts w:ascii="Trebuchet MS" w:hAnsi="Trebuchet MS"/>
        </w:rPr>
        <w:t>Partenerului</w:t>
      </w:r>
      <w:r w:rsidRPr="006C6F2C">
        <w:rPr>
          <w:rFonts w:ascii="Trebuchet MS" w:hAnsi="Trebuchet MS"/>
        </w:rPr>
        <w:t>:</w:t>
      </w:r>
      <w:r w:rsidR="005C0B34" w:rsidRPr="006C6F2C">
        <w:rPr>
          <w:rFonts w:ascii="Trebuchet MS" w:hAnsi="Trebuchet MS"/>
        </w:rPr>
        <w:t>a</w:t>
      </w:r>
      <w:proofErr w:type="spellEnd"/>
      <w:r w:rsidR="005C0B34" w:rsidRPr="006C6F2C">
        <w:rPr>
          <w:rFonts w:ascii="Trebuchet MS" w:hAnsi="Trebuchet MS"/>
        </w:rPr>
        <w:t xml:space="preserve">) </w:t>
      </w:r>
      <w:r w:rsidR="009D1D78" w:rsidRPr="006C6F2C">
        <w:rPr>
          <w:rFonts w:ascii="Trebuchet MS" w:hAnsi="Trebuchet MS"/>
          <w:b/>
          <w:i/>
        </w:rPr>
        <w:t>Conturi Beneficiar</w:t>
      </w:r>
      <w:r w:rsidR="00337D86" w:rsidRPr="006C6F2C">
        <w:rPr>
          <w:rFonts w:ascii="Trebuchet MS" w:hAnsi="Trebuchet MS"/>
        </w:rPr>
        <w:t>:</w:t>
      </w:r>
    </w:p>
    <w:p w14:paraId="1F650C21" w14:textId="77777777" w:rsidR="006E206E" w:rsidRPr="006C6F2C" w:rsidRDefault="00517CDA" w:rsidP="00764E00">
      <w:pPr>
        <w:spacing w:after="0"/>
        <w:jc w:val="both"/>
        <w:rPr>
          <w:rFonts w:ascii="Trebuchet MS" w:hAnsi="Trebuchet MS"/>
          <w:b/>
        </w:rPr>
      </w:pPr>
      <w:r w:rsidRPr="006C6F2C">
        <w:rPr>
          <w:rFonts w:ascii="Trebuchet MS" w:hAnsi="Trebuchet MS"/>
        </w:rPr>
        <w:t xml:space="preserve">Cont pentru cerere de </w:t>
      </w:r>
      <w:proofErr w:type="spellStart"/>
      <w:r w:rsidR="00C23ABF" w:rsidRPr="006C6F2C">
        <w:rPr>
          <w:rFonts w:ascii="Trebuchet MS" w:hAnsi="Trebuchet MS"/>
          <w:b/>
        </w:rPr>
        <w:t>prefinanțare</w:t>
      </w:r>
      <w:proofErr w:type="spellEnd"/>
    </w:p>
    <w:p w14:paraId="028F0331" w14:textId="77777777" w:rsidR="006E206E" w:rsidRPr="006C6F2C" w:rsidRDefault="00517CDA" w:rsidP="00764E00">
      <w:pPr>
        <w:spacing w:after="0"/>
        <w:jc w:val="both"/>
        <w:rPr>
          <w:rFonts w:ascii="Trebuchet MS" w:hAnsi="Trebuchet MS"/>
        </w:rPr>
      </w:pPr>
      <w:r w:rsidRPr="006C6F2C">
        <w:rPr>
          <w:rFonts w:ascii="Trebuchet MS" w:hAnsi="Trebuchet MS"/>
        </w:rPr>
        <w:t>- cod IBAN:</w:t>
      </w:r>
      <w:r w:rsidRPr="006C6F2C">
        <w:rPr>
          <w:rFonts w:ascii="Trebuchet MS" w:hAnsi="Trebuchet MS"/>
        </w:rPr>
        <w:tab/>
        <w:t xml:space="preserve"> ……………………</w:t>
      </w:r>
      <w:r w:rsidRPr="006C6F2C">
        <w:rPr>
          <w:rFonts w:ascii="Trebuchet MS" w:hAnsi="Trebuchet MS"/>
        </w:rPr>
        <w:tab/>
      </w:r>
      <w:r w:rsidRPr="006C6F2C">
        <w:rPr>
          <w:rFonts w:ascii="Trebuchet MS" w:hAnsi="Trebuchet MS"/>
        </w:rPr>
        <w:tab/>
      </w:r>
      <w:r w:rsidRPr="006C6F2C">
        <w:rPr>
          <w:rFonts w:ascii="Trebuchet MS" w:hAnsi="Trebuchet MS"/>
        </w:rPr>
        <w:tab/>
      </w:r>
      <w:r w:rsidRPr="006C6F2C">
        <w:rPr>
          <w:rFonts w:ascii="Trebuchet MS" w:hAnsi="Trebuchet MS"/>
        </w:rPr>
        <w:tab/>
        <w:t xml:space="preserve"> </w:t>
      </w:r>
    </w:p>
    <w:p w14:paraId="437A20EE" w14:textId="77777777" w:rsidR="006E206E" w:rsidRPr="006C6F2C" w:rsidRDefault="00517CDA" w:rsidP="00764E00">
      <w:pPr>
        <w:spacing w:after="0"/>
        <w:jc w:val="both"/>
        <w:rPr>
          <w:rFonts w:ascii="Trebuchet MS" w:hAnsi="Trebuchet MS"/>
        </w:rPr>
      </w:pPr>
      <w:r w:rsidRPr="006C6F2C">
        <w:rPr>
          <w:rFonts w:ascii="Trebuchet MS" w:hAnsi="Trebuchet MS"/>
        </w:rPr>
        <w:t>- Titular cont: ………………………….</w:t>
      </w:r>
    </w:p>
    <w:p w14:paraId="3F4E11CC" w14:textId="77777777" w:rsidR="006E206E" w:rsidRPr="006C6F2C" w:rsidRDefault="00517CDA" w:rsidP="00764E00">
      <w:pPr>
        <w:spacing w:after="0"/>
        <w:jc w:val="both"/>
        <w:rPr>
          <w:rFonts w:ascii="Trebuchet MS" w:hAnsi="Trebuchet MS"/>
        </w:rPr>
      </w:pPr>
      <w:r w:rsidRPr="006C6F2C">
        <w:rPr>
          <w:rFonts w:ascii="Trebuchet MS" w:hAnsi="Trebuchet MS"/>
        </w:rPr>
        <w:t>- Denumire/adresa Trezoreriei/Băncii Comerciale: ……………………………</w:t>
      </w:r>
    </w:p>
    <w:p w14:paraId="310D8698" w14:textId="77777777" w:rsidR="006E206E" w:rsidRPr="006C6F2C" w:rsidRDefault="00517CDA" w:rsidP="00764E00">
      <w:pPr>
        <w:spacing w:after="0"/>
        <w:jc w:val="both"/>
        <w:rPr>
          <w:rFonts w:ascii="Trebuchet MS" w:hAnsi="Trebuchet MS"/>
        </w:rPr>
      </w:pPr>
      <w:r w:rsidRPr="006C6F2C">
        <w:rPr>
          <w:rFonts w:ascii="Trebuchet MS" w:hAnsi="Trebuchet MS"/>
        </w:rPr>
        <w:t xml:space="preserve">Cont pentru </w:t>
      </w:r>
      <w:r w:rsidR="00C23ABF" w:rsidRPr="006C6F2C">
        <w:rPr>
          <w:rFonts w:ascii="Trebuchet MS" w:hAnsi="Trebuchet MS"/>
          <w:b/>
        </w:rPr>
        <w:t>cerere de plată</w:t>
      </w:r>
    </w:p>
    <w:p w14:paraId="6EF133A2" w14:textId="77777777" w:rsidR="006E206E" w:rsidRPr="006C6F2C" w:rsidRDefault="00517CDA" w:rsidP="00764E00">
      <w:pPr>
        <w:spacing w:after="0"/>
        <w:jc w:val="both"/>
        <w:rPr>
          <w:rFonts w:ascii="Trebuchet MS" w:hAnsi="Trebuchet MS"/>
        </w:rPr>
      </w:pPr>
      <w:r w:rsidRPr="006C6F2C">
        <w:rPr>
          <w:rFonts w:ascii="Trebuchet MS" w:hAnsi="Trebuchet MS"/>
        </w:rPr>
        <w:t>- cod IBAN:</w:t>
      </w:r>
      <w:r w:rsidRPr="006C6F2C">
        <w:rPr>
          <w:rFonts w:ascii="Trebuchet MS" w:hAnsi="Trebuchet MS"/>
        </w:rPr>
        <w:tab/>
        <w:t xml:space="preserve"> ……………………</w:t>
      </w:r>
      <w:r w:rsidRPr="006C6F2C">
        <w:rPr>
          <w:rFonts w:ascii="Trebuchet MS" w:hAnsi="Trebuchet MS"/>
        </w:rPr>
        <w:tab/>
      </w:r>
      <w:r w:rsidRPr="006C6F2C">
        <w:rPr>
          <w:rFonts w:ascii="Trebuchet MS" w:hAnsi="Trebuchet MS"/>
        </w:rPr>
        <w:tab/>
      </w:r>
      <w:r w:rsidRPr="006C6F2C">
        <w:rPr>
          <w:rFonts w:ascii="Trebuchet MS" w:hAnsi="Trebuchet MS"/>
        </w:rPr>
        <w:tab/>
      </w:r>
      <w:r w:rsidRPr="006C6F2C">
        <w:rPr>
          <w:rFonts w:ascii="Trebuchet MS" w:hAnsi="Trebuchet MS"/>
        </w:rPr>
        <w:tab/>
        <w:t xml:space="preserve"> </w:t>
      </w:r>
    </w:p>
    <w:p w14:paraId="3656B375" w14:textId="77777777" w:rsidR="006E206E" w:rsidRPr="006C6F2C" w:rsidRDefault="00517CDA" w:rsidP="00764E00">
      <w:pPr>
        <w:spacing w:after="0"/>
        <w:jc w:val="both"/>
        <w:rPr>
          <w:rFonts w:ascii="Trebuchet MS" w:hAnsi="Trebuchet MS"/>
        </w:rPr>
      </w:pPr>
      <w:r w:rsidRPr="006C6F2C">
        <w:rPr>
          <w:rFonts w:ascii="Trebuchet MS" w:hAnsi="Trebuchet MS"/>
        </w:rPr>
        <w:t>- Titular cont: ………………………….</w:t>
      </w:r>
    </w:p>
    <w:p w14:paraId="372F4EAB" w14:textId="77777777" w:rsidR="006E206E" w:rsidRPr="006C6F2C" w:rsidRDefault="00517CDA" w:rsidP="00764E00">
      <w:pPr>
        <w:spacing w:after="0"/>
        <w:jc w:val="both"/>
        <w:rPr>
          <w:rFonts w:ascii="Trebuchet MS" w:hAnsi="Trebuchet MS"/>
        </w:rPr>
      </w:pPr>
      <w:r w:rsidRPr="006C6F2C">
        <w:rPr>
          <w:rFonts w:ascii="Trebuchet MS" w:hAnsi="Trebuchet MS"/>
        </w:rPr>
        <w:t>- Denumire/adresa Trezoreriei: ……………………………</w:t>
      </w:r>
    </w:p>
    <w:p w14:paraId="2CE9D4AF" w14:textId="77777777" w:rsidR="006E206E" w:rsidRPr="006C6F2C" w:rsidRDefault="00517CDA" w:rsidP="00764E00">
      <w:pPr>
        <w:pStyle w:val="Head2-Alin"/>
        <w:numPr>
          <w:ilvl w:val="0"/>
          <w:numId w:val="0"/>
        </w:numPr>
        <w:spacing w:before="0" w:after="0" w:line="276" w:lineRule="auto"/>
        <w:rPr>
          <w:sz w:val="22"/>
          <w:szCs w:val="22"/>
        </w:rPr>
      </w:pPr>
      <w:r w:rsidRPr="006C6F2C">
        <w:rPr>
          <w:sz w:val="22"/>
          <w:szCs w:val="22"/>
        </w:rPr>
        <w:t xml:space="preserve">Cont pentru </w:t>
      </w:r>
      <w:r w:rsidR="00C23ABF" w:rsidRPr="006C6F2C">
        <w:rPr>
          <w:b/>
          <w:sz w:val="22"/>
          <w:szCs w:val="22"/>
        </w:rPr>
        <w:t>cerere de rambursare</w:t>
      </w:r>
      <w:r w:rsidR="00E7189E" w:rsidRPr="006C6F2C">
        <w:rPr>
          <w:sz w:val="22"/>
          <w:szCs w:val="22"/>
        </w:rPr>
        <w:t xml:space="preserve"> </w:t>
      </w:r>
    </w:p>
    <w:p w14:paraId="2190F9E5" w14:textId="77777777" w:rsidR="006E206E" w:rsidRPr="006C6F2C" w:rsidRDefault="00517CDA" w:rsidP="00764E00">
      <w:pPr>
        <w:spacing w:after="0"/>
        <w:jc w:val="both"/>
        <w:rPr>
          <w:rFonts w:ascii="Trebuchet MS" w:hAnsi="Trebuchet MS"/>
        </w:rPr>
      </w:pPr>
      <w:r w:rsidRPr="006C6F2C">
        <w:rPr>
          <w:rFonts w:ascii="Trebuchet MS" w:hAnsi="Trebuchet MS"/>
        </w:rPr>
        <w:t>- cod IBAN:</w:t>
      </w:r>
      <w:r w:rsidRPr="006C6F2C">
        <w:rPr>
          <w:rFonts w:ascii="Trebuchet MS" w:hAnsi="Trebuchet MS"/>
        </w:rPr>
        <w:tab/>
        <w:t xml:space="preserve"> ……………………</w:t>
      </w:r>
      <w:r w:rsidRPr="006C6F2C">
        <w:rPr>
          <w:rFonts w:ascii="Trebuchet MS" w:hAnsi="Trebuchet MS"/>
        </w:rPr>
        <w:tab/>
      </w:r>
      <w:r w:rsidRPr="006C6F2C">
        <w:rPr>
          <w:rFonts w:ascii="Trebuchet MS" w:hAnsi="Trebuchet MS"/>
        </w:rPr>
        <w:tab/>
      </w:r>
      <w:r w:rsidRPr="006C6F2C">
        <w:rPr>
          <w:rFonts w:ascii="Trebuchet MS" w:hAnsi="Trebuchet MS"/>
        </w:rPr>
        <w:tab/>
      </w:r>
      <w:r w:rsidRPr="006C6F2C">
        <w:rPr>
          <w:rFonts w:ascii="Trebuchet MS" w:hAnsi="Trebuchet MS"/>
        </w:rPr>
        <w:tab/>
        <w:t xml:space="preserve"> </w:t>
      </w:r>
    </w:p>
    <w:p w14:paraId="51CF8222" w14:textId="77777777" w:rsidR="006E206E" w:rsidRPr="006C6F2C" w:rsidRDefault="00517CDA" w:rsidP="00764E00">
      <w:pPr>
        <w:spacing w:after="0"/>
        <w:jc w:val="both"/>
        <w:rPr>
          <w:rFonts w:ascii="Trebuchet MS" w:hAnsi="Trebuchet MS"/>
        </w:rPr>
      </w:pPr>
      <w:r w:rsidRPr="006C6F2C">
        <w:rPr>
          <w:rFonts w:ascii="Trebuchet MS" w:hAnsi="Trebuchet MS"/>
        </w:rPr>
        <w:t>- Titular cont: ………………………….</w:t>
      </w:r>
    </w:p>
    <w:p w14:paraId="20C0382E" w14:textId="77777777" w:rsidR="006E206E" w:rsidRPr="006C6F2C" w:rsidRDefault="00517CDA" w:rsidP="00764E00">
      <w:pPr>
        <w:spacing w:after="0"/>
        <w:jc w:val="both"/>
        <w:rPr>
          <w:rFonts w:ascii="Trebuchet MS" w:hAnsi="Trebuchet MS"/>
        </w:rPr>
      </w:pPr>
      <w:r w:rsidRPr="006C6F2C">
        <w:rPr>
          <w:rFonts w:ascii="Trebuchet MS" w:hAnsi="Trebuchet MS"/>
        </w:rPr>
        <w:t>- Denumire/adresa Trezoreriei/Băncii Comerciale: ……………………………</w:t>
      </w:r>
    </w:p>
    <w:p w14:paraId="093810C9" w14:textId="77777777" w:rsidR="006E206E" w:rsidRPr="006C6F2C" w:rsidRDefault="005C0B34" w:rsidP="00764E00">
      <w:pPr>
        <w:spacing w:after="0"/>
        <w:jc w:val="both"/>
        <w:rPr>
          <w:rFonts w:ascii="Trebuchet MS" w:hAnsi="Trebuchet MS"/>
        </w:rPr>
      </w:pPr>
      <w:r w:rsidRPr="006C6F2C">
        <w:rPr>
          <w:rFonts w:ascii="Trebuchet MS" w:hAnsi="Trebuchet MS"/>
        </w:rPr>
        <w:t xml:space="preserve">b) </w:t>
      </w:r>
      <w:r w:rsidR="009D1D78" w:rsidRPr="006C6F2C">
        <w:rPr>
          <w:rFonts w:ascii="Trebuchet MS" w:hAnsi="Trebuchet MS"/>
          <w:b/>
          <w:i/>
        </w:rPr>
        <w:t>Conturi Partener</w:t>
      </w:r>
      <w:r w:rsidR="009D1D78" w:rsidRPr="006C6F2C">
        <w:rPr>
          <w:rFonts w:ascii="Trebuchet MS" w:hAnsi="Trebuchet MS"/>
        </w:rPr>
        <w:t>:</w:t>
      </w:r>
    </w:p>
    <w:p w14:paraId="46E89ADA" w14:textId="77777777" w:rsidR="006E206E" w:rsidRPr="006C6F2C" w:rsidRDefault="00E7189E" w:rsidP="00764E00">
      <w:pPr>
        <w:spacing w:after="0"/>
        <w:jc w:val="both"/>
        <w:rPr>
          <w:rFonts w:ascii="Trebuchet MS" w:hAnsi="Trebuchet MS"/>
        </w:rPr>
      </w:pPr>
      <w:r w:rsidRPr="006C6F2C">
        <w:rPr>
          <w:rFonts w:ascii="Trebuchet MS" w:hAnsi="Trebuchet MS"/>
        </w:rPr>
        <w:t xml:space="preserve">Cont pentru </w:t>
      </w:r>
      <w:r w:rsidR="00C23ABF" w:rsidRPr="006C6F2C">
        <w:rPr>
          <w:rFonts w:ascii="Trebuchet MS" w:hAnsi="Trebuchet MS"/>
          <w:b/>
        </w:rPr>
        <w:t xml:space="preserve">cerere de </w:t>
      </w:r>
      <w:proofErr w:type="spellStart"/>
      <w:r w:rsidR="00C23ABF" w:rsidRPr="006C6F2C">
        <w:rPr>
          <w:rFonts w:ascii="Trebuchet MS" w:hAnsi="Trebuchet MS"/>
          <w:b/>
        </w:rPr>
        <w:t>prefinanțare</w:t>
      </w:r>
      <w:proofErr w:type="spellEnd"/>
    </w:p>
    <w:p w14:paraId="648980FF" w14:textId="77777777" w:rsidR="006E206E" w:rsidRPr="006C6F2C" w:rsidRDefault="00E7189E" w:rsidP="00764E00">
      <w:pPr>
        <w:spacing w:after="0"/>
        <w:jc w:val="both"/>
        <w:rPr>
          <w:rFonts w:ascii="Trebuchet MS" w:hAnsi="Trebuchet MS"/>
        </w:rPr>
      </w:pPr>
      <w:r w:rsidRPr="006C6F2C">
        <w:rPr>
          <w:rFonts w:ascii="Trebuchet MS" w:hAnsi="Trebuchet MS"/>
        </w:rPr>
        <w:t>- cod IBAN:</w:t>
      </w:r>
      <w:r w:rsidRPr="006C6F2C">
        <w:rPr>
          <w:rFonts w:ascii="Trebuchet MS" w:hAnsi="Trebuchet MS"/>
        </w:rPr>
        <w:tab/>
        <w:t xml:space="preserve"> ……………………</w:t>
      </w:r>
      <w:r w:rsidRPr="006C6F2C">
        <w:rPr>
          <w:rFonts w:ascii="Trebuchet MS" w:hAnsi="Trebuchet MS"/>
        </w:rPr>
        <w:tab/>
      </w:r>
      <w:r w:rsidRPr="006C6F2C">
        <w:rPr>
          <w:rFonts w:ascii="Trebuchet MS" w:hAnsi="Trebuchet MS"/>
        </w:rPr>
        <w:tab/>
      </w:r>
      <w:r w:rsidRPr="006C6F2C">
        <w:rPr>
          <w:rFonts w:ascii="Trebuchet MS" w:hAnsi="Trebuchet MS"/>
        </w:rPr>
        <w:tab/>
      </w:r>
      <w:r w:rsidRPr="006C6F2C">
        <w:rPr>
          <w:rFonts w:ascii="Trebuchet MS" w:hAnsi="Trebuchet MS"/>
        </w:rPr>
        <w:tab/>
        <w:t xml:space="preserve"> </w:t>
      </w:r>
    </w:p>
    <w:p w14:paraId="0A26B4BF" w14:textId="77777777" w:rsidR="006E206E" w:rsidRPr="006C6F2C" w:rsidRDefault="00E7189E" w:rsidP="00764E00">
      <w:pPr>
        <w:spacing w:after="0"/>
        <w:jc w:val="both"/>
        <w:rPr>
          <w:rFonts w:ascii="Trebuchet MS" w:hAnsi="Trebuchet MS"/>
        </w:rPr>
      </w:pPr>
      <w:r w:rsidRPr="006C6F2C">
        <w:rPr>
          <w:rFonts w:ascii="Trebuchet MS" w:hAnsi="Trebuchet MS"/>
        </w:rPr>
        <w:t>- Titular cont: ………………………….</w:t>
      </w:r>
    </w:p>
    <w:p w14:paraId="09F0AB67" w14:textId="77777777" w:rsidR="006E206E" w:rsidRPr="006C6F2C" w:rsidRDefault="00E7189E" w:rsidP="00764E00">
      <w:pPr>
        <w:spacing w:after="0"/>
        <w:jc w:val="both"/>
        <w:rPr>
          <w:rFonts w:ascii="Trebuchet MS" w:hAnsi="Trebuchet MS"/>
        </w:rPr>
      </w:pPr>
      <w:r w:rsidRPr="006C6F2C">
        <w:rPr>
          <w:rFonts w:ascii="Trebuchet MS" w:hAnsi="Trebuchet MS"/>
        </w:rPr>
        <w:t>- Denumire/adresa Trezoreriei/Băncii Comerciale: ……………………………</w:t>
      </w:r>
    </w:p>
    <w:p w14:paraId="70EC41BE" w14:textId="77777777" w:rsidR="006E206E" w:rsidRPr="006C6F2C" w:rsidRDefault="00E7189E" w:rsidP="00764E00">
      <w:pPr>
        <w:spacing w:after="0"/>
        <w:jc w:val="both"/>
        <w:rPr>
          <w:rFonts w:ascii="Trebuchet MS" w:hAnsi="Trebuchet MS"/>
        </w:rPr>
      </w:pPr>
      <w:r w:rsidRPr="006C6F2C">
        <w:rPr>
          <w:rFonts w:ascii="Trebuchet MS" w:hAnsi="Trebuchet MS"/>
        </w:rPr>
        <w:t xml:space="preserve">Cont pentru </w:t>
      </w:r>
      <w:r w:rsidR="00C23ABF" w:rsidRPr="006C6F2C">
        <w:rPr>
          <w:rFonts w:ascii="Trebuchet MS" w:hAnsi="Trebuchet MS"/>
          <w:b/>
        </w:rPr>
        <w:t>cerere de plată</w:t>
      </w:r>
    </w:p>
    <w:p w14:paraId="32A3001F" w14:textId="77777777" w:rsidR="006E206E" w:rsidRPr="006C6F2C" w:rsidRDefault="00E7189E" w:rsidP="00764E00">
      <w:pPr>
        <w:spacing w:after="0"/>
        <w:jc w:val="both"/>
        <w:rPr>
          <w:rFonts w:ascii="Trebuchet MS" w:hAnsi="Trebuchet MS"/>
        </w:rPr>
      </w:pPr>
      <w:r w:rsidRPr="006C6F2C">
        <w:rPr>
          <w:rFonts w:ascii="Trebuchet MS" w:hAnsi="Trebuchet MS"/>
        </w:rPr>
        <w:t>- cod IBAN:</w:t>
      </w:r>
      <w:r w:rsidRPr="006C6F2C">
        <w:rPr>
          <w:rFonts w:ascii="Trebuchet MS" w:hAnsi="Trebuchet MS"/>
        </w:rPr>
        <w:tab/>
        <w:t xml:space="preserve"> ……………………</w:t>
      </w:r>
      <w:r w:rsidRPr="006C6F2C">
        <w:rPr>
          <w:rFonts w:ascii="Trebuchet MS" w:hAnsi="Trebuchet MS"/>
        </w:rPr>
        <w:tab/>
      </w:r>
      <w:r w:rsidRPr="006C6F2C">
        <w:rPr>
          <w:rFonts w:ascii="Trebuchet MS" w:hAnsi="Trebuchet MS"/>
        </w:rPr>
        <w:tab/>
      </w:r>
      <w:r w:rsidRPr="006C6F2C">
        <w:rPr>
          <w:rFonts w:ascii="Trebuchet MS" w:hAnsi="Trebuchet MS"/>
        </w:rPr>
        <w:tab/>
      </w:r>
      <w:r w:rsidRPr="006C6F2C">
        <w:rPr>
          <w:rFonts w:ascii="Trebuchet MS" w:hAnsi="Trebuchet MS"/>
        </w:rPr>
        <w:tab/>
        <w:t xml:space="preserve"> </w:t>
      </w:r>
    </w:p>
    <w:p w14:paraId="324886E5" w14:textId="77777777" w:rsidR="006E206E" w:rsidRPr="006C6F2C" w:rsidRDefault="00E7189E" w:rsidP="00764E00">
      <w:pPr>
        <w:spacing w:after="0"/>
        <w:jc w:val="both"/>
        <w:rPr>
          <w:rFonts w:ascii="Trebuchet MS" w:hAnsi="Trebuchet MS"/>
        </w:rPr>
      </w:pPr>
      <w:r w:rsidRPr="006C6F2C">
        <w:rPr>
          <w:rFonts w:ascii="Trebuchet MS" w:hAnsi="Trebuchet MS"/>
        </w:rPr>
        <w:t>- Titular cont: ………………………….</w:t>
      </w:r>
    </w:p>
    <w:p w14:paraId="236BCCAB" w14:textId="77777777" w:rsidR="006E206E" w:rsidRPr="006C6F2C" w:rsidRDefault="00E7189E" w:rsidP="00764E00">
      <w:pPr>
        <w:spacing w:after="0"/>
        <w:jc w:val="both"/>
        <w:rPr>
          <w:rFonts w:ascii="Trebuchet MS" w:hAnsi="Trebuchet MS"/>
        </w:rPr>
      </w:pPr>
      <w:r w:rsidRPr="006C6F2C">
        <w:rPr>
          <w:rFonts w:ascii="Trebuchet MS" w:hAnsi="Trebuchet MS"/>
        </w:rPr>
        <w:t>- Denumire/adresa Trezoreriei: ……………………………</w:t>
      </w:r>
    </w:p>
    <w:p w14:paraId="79978EEA" w14:textId="77777777" w:rsidR="006E206E" w:rsidRPr="006C6F2C" w:rsidRDefault="00E7189E" w:rsidP="00764E00">
      <w:pPr>
        <w:pStyle w:val="Head2-Alin"/>
        <w:numPr>
          <w:ilvl w:val="0"/>
          <w:numId w:val="0"/>
        </w:numPr>
        <w:spacing w:before="0" w:after="0" w:line="276" w:lineRule="auto"/>
        <w:rPr>
          <w:sz w:val="22"/>
          <w:szCs w:val="22"/>
        </w:rPr>
      </w:pPr>
      <w:r w:rsidRPr="006C6F2C">
        <w:rPr>
          <w:sz w:val="22"/>
          <w:szCs w:val="22"/>
        </w:rPr>
        <w:t xml:space="preserve">Cont pentru </w:t>
      </w:r>
      <w:r w:rsidR="00C23ABF" w:rsidRPr="006C6F2C">
        <w:rPr>
          <w:b/>
          <w:sz w:val="22"/>
          <w:szCs w:val="22"/>
        </w:rPr>
        <w:t>cerere de rambursare</w:t>
      </w:r>
      <w:r w:rsidRPr="006C6F2C">
        <w:rPr>
          <w:sz w:val="22"/>
          <w:szCs w:val="22"/>
        </w:rPr>
        <w:t xml:space="preserve"> </w:t>
      </w:r>
    </w:p>
    <w:p w14:paraId="46529C32" w14:textId="77777777" w:rsidR="006E206E" w:rsidRPr="006C6F2C" w:rsidRDefault="00E7189E" w:rsidP="00764E00">
      <w:pPr>
        <w:spacing w:after="0"/>
        <w:jc w:val="both"/>
        <w:rPr>
          <w:rFonts w:ascii="Trebuchet MS" w:hAnsi="Trebuchet MS"/>
        </w:rPr>
      </w:pPr>
      <w:r w:rsidRPr="006C6F2C">
        <w:rPr>
          <w:rFonts w:ascii="Trebuchet MS" w:hAnsi="Trebuchet MS"/>
        </w:rPr>
        <w:t>- cod IBAN:</w:t>
      </w:r>
      <w:r w:rsidRPr="006C6F2C">
        <w:rPr>
          <w:rFonts w:ascii="Trebuchet MS" w:hAnsi="Trebuchet MS"/>
        </w:rPr>
        <w:tab/>
        <w:t xml:space="preserve"> ……………………</w:t>
      </w:r>
      <w:r w:rsidRPr="006C6F2C">
        <w:rPr>
          <w:rFonts w:ascii="Trebuchet MS" w:hAnsi="Trebuchet MS"/>
        </w:rPr>
        <w:tab/>
      </w:r>
      <w:r w:rsidRPr="006C6F2C">
        <w:rPr>
          <w:rFonts w:ascii="Trebuchet MS" w:hAnsi="Trebuchet MS"/>
        </w:rPr>
        <w:tab/>
      </w:r>
      <w:r w:rsidRPr="006C6F2C">
        <w:rPr>
          <w:rFonts w:ascii="Trebuchet MS" w:hAnsi="Trebuchet MS"/>
        </w:rPr>
        <w:tab/>
      </w:r>
      <w:r w:rsidRPr="006C6F2C">
        <w:rPr>
          <w:rFonts w:ascii="Trebuchet MS" w:hAnsi="Trebuchet MS"/>
        </w:rPr>
        <w:tab/>
        <w:t xml:space="preserve"> </w:t>
      </w:r>
    </w:p>
    <w:p w14:paraId="6A3F074C" w14:textId="77777777" w:rsidR="006E206E" w:rsidRPr="006C6F2C" w:rsidRDefault="00E7189E" w:rsidP="00764E00">
      <w:pPr>
        <w:spacing w:after="0"/>
        <w:jc w:val="both"/>
        <w:rPr>
          <w:rFonts w:ascii="Trebuchet MS" w:hAnsi="Trebuchet MS"/>
        </w:rPr>
      </w:pPr>
      <w:r w:rsidRPr="006C6F2C">
        <w:rPr>
          <w:rFonts w:ascii="Trebuchet MS" w:hAnsi="Trebuchet MS"/>
        </w:rPr>
        <w:t>- Titular cont: ………………………….</w:t>
      </w:r>
    </w:p>
    <w:p w14:paraId="0F07E659" w14:textId="77777777" w:rsidR="006E206E" w:rsidRPr="006C6F2C" w:rsidRDefault="00E7189E" w:rsidP="00764E00">
      <w:pPr>
        <w:spacing w:after="0"/>
        <w:jc w:val="both"/>
        <w:rPr>
          <w:rFonts w:ascii="Trebuchet MS" w:hAnsi="Trebuchet MS"/>
        </w:rPr>
      </w:pPr>
      <w:r w:rsidRPr="006C6F2C">
        <w:rPr>
          <w:rFonts w:ascii="Trebuchet MS" w:hAnsi="Trebuchet MS"/>
        </w:rPr>
        <w:t>- Denumire/adresa Trezoreriei/Băncii Comerciale: ……………………………</w:t>
      </w:r>
    </w:p>
    <w:p w14:paraId="3D1CA1D9" w14:textId="77777777" w:rsidR="006E206E" w:rsidRPr="006C6F2C" w:rsidRDefault="00CA7FC4" w:rsidP="00764E00">
      <w:pPr>
        <w:pStyle w:val="ListParagraph"/>
        <w:numPr>
          <w:ilvl w:val="0"/>
          <w:numId w:val="14"/>
        </w:numPr>
        <w:spacing w:after="0"/>
        <w:ind w:left="0" w:firstLine="0"/>
        <w:contextualSpacing w:val="0"/>
        <w:jc w:val="both"/>
        <w:rPr>
          <w:rFonts w:ascii="Trebuchet MS" w:hAnsi="Trebuchet MS"/>
          <w:lang w:eastAsia="ro-RO"/>
        </w:rPr>
      </w:pPr>
      <w:r w:rsidRPr="006C6F2C">
        <w:rPr>
          <w:rStyle w:val="CommentReference"/>
          <w:rFonts w:ascii="Trebuchet MS" w:hAnsi="Trebuchet MS"/>
          <w:sz w:val="22"/>
          <w:szCs w:val="22"/>
        </w:rPr>
        <w:t>A</w:t>
      </w:r>
      <w:r w:rsidRPr="006C6F2C">
        <w:rPr>
          <w:rFonts w:ascii="Trebuchet MS" w:hAnsi="Trebuchet MS"/>
          <w:lang w:eastAsia="ro-RO"/>
        </w:rPr>
        <w:t xml:space="preserve">M POCA va efectua </w:t>
      </w:r>
      <w:r w:rsidR="00314074" w:rsidRPr="006C6F2C">
        <w:rPr>
          <w:rFonts w:ascii="Trebuchet MS" w:hAnsi="Trebuchet MS"/>
          <w:lang w:eastAsia="ro-RO"/>
        </w:rPr>
        <w:t>t</w:t>
      </w:r>
      <w:r w:rsidRPr="006C6F2C">
        <w:rPr>
          <w:rFonts w:ascii="Trebuchet MS" w:hAnsi="Trebuchet MS"/>
          <w:lang w:eastAsia="ro-RO"/>
        </w:rPr>
        <w:t>rans</w:t>
      </w:r>
      <w:r w:rsidR="00AF3193" w:rsidRPr="006C6F2C">
        <w:rPr>
          <w:rFonts w:ascii="Trebuchet MS" w:hAnsi="Trebuchet MS"/>
          <w:lang w:eastAsia="ro-RO"/>
        </w:rPr>
        <w:t xml:space="preserve">ferul fondurilor în limita soldului existent la data </w:t>
      </w:r>
      <w:r w:rsidR="005B7E38" w:rsidRPr="006C6F2C">
        <w:rPr>
          <w:rFonts w:ascii="Trebuchet MS" w:hAnsi="Trebuchet MS"/>
          <w:lang w:eastAsia="ro-RO"/>
        </w:rPr>
        <w:t>autorizării la</w:t>
      </w:r>
      <w:r w:rsidR="00CA5F08" w:rsidRPr="006C6F2C">
        <w:rPr>
          <w:rFonts w:ascii="Trebuchet MS" w:hAnsi="Trebuchet MS"/>
          <w:lang w:eastAsia="ro-RO"/>
        </w:rPr>
        <w:t xml:space="preserve"> plată a </w:t>
      </w:r>
      <w:r w:rsidR="005B7E38" w:rsidRPr="006C6F2C">
        <w:rPr>
          <w:rFonts w:ascii="Trebuchet MS" w:hAnsi="Trebuchet MS"/>
          <w:lang w:eastAsia="ro-RO"/>
        </w:rPr>
        <w:t xml:space="preserve">cererilor de </w:t>
      </w:r>
      <w:proofErr w:type="spellStart"/>
      <w:r w:rsidR="00AA327A" w:rsidRPr="006C6F2C">
        <w:rPr>
          <w:rFonts w:ascii="Trebuchet MS" w:hAnsi="Trebuchet MS"/>
          <w:lang w:eastAsia="ro-RO"/>
        </w:rPr>
        <w:t>prefinan</w:t>
      </w:r>
      <w:r w:rsidR="00314074" w:rsidRPr="006C6F2C">
        <w:rPr>
          <w:rFonts w:ascii="Trebuchet MS" w:hAnsi="Trebuchet MS"/>
          <w:lang w:eastAsia="ro-RO"/>
        </w:rPr>
        <w:t>ț</w:t>
      </w:r>
      <w:r w:rsidR="00AA327A" w:rsidRPr="006C6F2C">
        <w:rPr>
          <w:rFonts w:ascii="Trebuchet MS" w:hAnsi="Trebuchet MS"/>
          <w:lang w:eastAsia="ro-RO"/>
        </w:rPr>
        <w:t>are</w:t>
      </w:r>
      <w:proofErr w:type="spellEnd"/>
      <w:r w:rsidR="00AA327A" w:rsidRPr="006C6F2C">
        <w:rPr>
          <w:rFonts w:ascii="Trebuchet MS" w:hAnsi="Trebuchet MS"/>
          <w:lang w:eastAsia="ro-RO"/>
        </w:rPr>
        <w:t>/</w:t>
      </w:r>
      <w:r w:rsidR="00CA5F08" w:rsidRPr="006C6F2C">
        <w:rPr>
          <w:rFonts w:ascii="Trebuchet MS" w:hAnsi="Trebuchet MS"/>
          <w:lang w:eastAsia="ro-RO"/>
        </w:rPr>
        <w:t>ramburs</w:t>
      </w:r>
      <w:r w:rsidR="005B7E38" w:rsidRPr="006C6F2C">
        <w:rPr>
          <w:rFonts w:ascii="Trebuchet MS" w:hAnsi="Trebuchet MS"/>
          <w:lang w:eastAsia="ro-RO"/>
        </w:rPr>
        <w:t>are</w:t>
      </w:r>
      <w:r w:rsidR="00CA5F08" w:rsidRPr="006C6F2C">
        <w:rPr>
          <w:rFonts w:ascii="Trebuchet MS" w:hAnsi="Trebuchet MS"/>
          <w:lang w:eastAsia="ro-RO"/>
        </w:rPr>
        <w:t>/pl</w:t>
      </w:r>
      <w:r w:rsidR="005B7E38" w:rsidRPr="006C6F2C">
        <w:rPr>
          <w:rFonts w:ascii="Trebuchet MS" w:hAnsi="Trebuchet MS"/>
          <w:lang w:eastAsia="ro-RO"/>
        </w:rPr>
        <w:t>ată</w:t>
      </w:r>
      <w:r w:rsidR="00AA327A" w:rsidRPr="006C6F2C">
        <w:rPr>
          <w:rFonts w:ascii="Trebuchet MS" w:hAnsi="Trebuchet MS"/>
          <w:lang w:eastAsia="ro-RO"/>
        </w:rPr>
        <w:t>.</w:t>
      </w:r>
    </w:p>
    <w:p w14:paraId="0E79E08B" w14:textId="77777777" w:rsidR="006E206E" w:rsidRPr="006C6F2C" w:rsidRDefault="004F3C4C" w:rsidP="00764E00">
      <w:pPr>
        <w:pStyle w:val="ListParagraph"/>
        <w:numPr>
          <w:ilvl w:val="0"/>
          <w:numId w:val="14"/>
        </w:numPr>
        <w:spacing w:after="0"/>
        <w:ind w:left="0" w:firstLine="0"/>
        <w:contextualSpacing w:val="0"/>
        <w:jc w:val="both"/>
        <w:rPr>
          <w:rFonts w:ascii="Trebuchet MS" w:hAnsi="Trebuchet MS"/>
          <w:lang w:eastAsia="ro-RO"/>
        </w:rPr>
      </w:pPr>
      <w:r w:rsidRPr="006C6F2C">
        <w:rPr>
          <w:rFonts w:ascii="Trebuchet MS" w:hAnsi="Trebuchet MS"/>
          <w:lang w:eastAsia="ro-RO"/>
        </w:rPr>
        <w:t xml:space="preserve">În cazul </w:t>
      </w:r>
      <w:proofErr w:type="spellStart"/>
      <w:r w:rsidRPr="006C6F2C">
        <w:rPr>
          <w:rFonts w:ascii="Trebuchet MS" w:hAnsi="Trebuchet MS"/>
          <w:lang w:eastAsia="ro-RO"/>
        </w:rPr>
        <w:t>insuficienţei</w:t>
      </w:r>
      <w:proofErr w:type="spellEnd"/>
      <w:r w:rsidRPr="006C6F2C">
        <w:rPr>
          <w:rFonts w:ascii="Trebuchet MS" w:hAnsi="Trebuchet MS"/>
          <w:lang w:eastAsia="ro-RO"/>
        </w:rPr>
        <w:t xml:space="preserve"> fondurilor, plata se va suspenda până la alimentarea conturilor AM POCA cu fondurile necesare și va notifica Beneficiarul/Partenerul în termen de 3(trei) zile de la data autorizării la plată a cererilor de </w:t>
      </w:r>
      <w:proofErr w:type="spellStart"/>
      <w:r w:rsidRPr="006C6F2C">
        <w:rPr>
          <w:rFonts w:ascii="Trebuchet MS" w:hAnsi="Trebuchet MS"/>
          <w:lang w:eastAsia="ro-RO"/>
        </w:rPr>
        <w:t>prefinanțare</w:t>
      </w:r>
      <w:proofErr w:type="spellEnd"/>
      <w:r w:rsidRPr="006C6F2C">
        <w:rPr>
          <w:rFonts w:ascii="Trebuchet MS" w:hAnsi="Trebuchet MS"/>
          <w:lang w:eastAsia="ro-RO"/>
        </w:rPr>
        <w:t>/rambur</w:t>
      </w:r>
      <w:r w:rsidR="00911406" w:rsidRPr="006C6F2C">
        <w:rPr>
          <w:rFonts w:ascii="Trebuchet MS" w:hAnsi="Trebuchet MS"/>
          <w:lang w:eastAsia="ro-RO"/>
        </w:rPr>
        <w:t>sare/plată, cu privire la ace</w:t>
      </w:r>
      <w:r w:rsidR="007D588B" w:rsidRPr="006C6F2C">
        <w:rPr>
          <w:rFonts w:ascii="Trebuchet MS" w:hAnsi="Trebuchet MS"/>
          <w:lang w:eastAsia="ro-RO"/>
        </w:rPr>
        <w:t>a</w:t>
      </w:r>
      <w:r w:rsidR="00911406" w:rsidRPr="006C6F2C">
        <w:rPr>
          <w:rFonts w:ascii="Trebuchet MS" w:hAnsi="Trebuchet MS"/>
          <w:lang w:eastAsia="ro-RO"/>
        </w:rPr>
        <w:t>stă</w:t>
      </w:r>
      <w:r w:rsidRPr="006C6F2C">
        <w:rPr>
          <w:rFonts w:ascii="Trebuchet MS" w:hAnsi="Trebuchet MS"/>
          <w:lang w:eastAsia="ro-RO"/>
        </w:rPr>
        <w:t xml:space="preserve"> situație.</w:t>
      </w:r>
    </w:p>
    <w:p w14:paraId="74A7FEBF" w14:textId="77777777" w:rsidR="006E206E" w:rsidRPr="006C6F2C" w:rsidRDefault="00FD076D" w:rsidP="00764E00">
      <w:pPr>
        <w:spacing w:before="120" w:after="0"/>
        <w:jc w:val="both"/>
        <w:rPr>
          <w:rFonts w:ascii="Trebuchet MS" w:hAnsi="Trebuchet MS"/>
          <w:b/>
        </w:rPr>
      </w:pPr>
      <w:bookmarkStart w:id="10" w:name="_Toc424285802"/>
      <w:r w:rsidRPr="006C6F2C">
        <w:rPr>
          <w:rFonts w:ascii="Trebuchet MS" w:hAnsi="Trebuchet MS"/>
          <w:b/>
        </w:rPr>
        <w:t>Art</w:t>
      </w:r>
      <w:r w:rsidR="00E02A0F" w:rsidRPr="006C6F2C">
        <w:rPr>
          <w:rFonts w:ascii="Trebuchet MS" w:hAnsi="Trebuchet MS"/>
          <w:b/>
        </w:rPr>
        <w:t>.</w:t>
      </w:r>
      <w:r w:rsidR="00346527" w:rsidRPr="006C6F2C">
        <w:rPr>
          <w:rFonts w:ascii="Trebuchet MS" w:hAnsi="Trebuchet MS"/>
          <w:b/>
        </w:rPr>
        <w:t>7</w:t>
      </w:r>
      <w:r w:rsidR="001A6B86" w:rsidRPr="006C6F2C">
        <w:rPr>
          <w:rFonts w:ascii="Trebuchet MS" w:hAnsi="Trebuchet MS"/>
          <w:b/>
        </w:rPr>
        <w:t xml:space="preserve"> </w:t>
      </w:r>
      <w:r w:rsidRPr="006C6F2C">
        <w:rPr>
          <w:rFonts w:ascii="Trebuchet MS" w:hAnsi="Trebuchet MS"/>
          <w:b/>
        </w:rPr>
        <w:t>– Obligațiile părților</w:t>
      </w:r>
      <w:bookmarkEnd w:id="10"/>
    </w:p>
    <w:p w14:paraId="6BE4E5D0" w14:textId="77777777" w:rsidR="006E206E" w:rsidRPr="006C6F2C" w:rsidRDefault="00FD076D" w:rsidP="00764E00">
      <w:pPr>
        <w:pStyle w:val="Head2-Alin"/>
        <w:numPr>
          <w:ilvl w:val="0"/>
          <w:numId w:val="0"/>
        </w:numPr>
        <w:spacing w:before="0" w:after="0" w:line="276" w:lineRule="auto"/>
        <w:rPr>
          <w:rFonts w:cs="Arial"/>
          <w:sz w:val="22"/>
          <w:szCs w:val="22"/>
        </w:rPr>
      </w:pPr>
      <w:r w:rsidRPr="006C6F2C">
        <w:rPr>
          <w:rFonts w:cs="Arial"/>
          <w:sz w:val="22"/>
          <w:szCs w:val="22"/>
        </w:rPr>
        <w:t xml:space="preserve">Prezentul Contract de finanțare obligă </w:t>
      </w:r>
      <w:proofErr w:type="spellStart"/>
      <w:r w:rsidRPr="006C6F2C">
        <w:rPr>
          <w:rFonts w:cs="Arial"/>
          <w:sz w:val="22"/>
          <w:szCs w:val="22"/>
        </w:rPr>
        <w:t>părţile</w:t>
      </w:r>
      <w:proofErr w:type="spellEnd"/>
      <w:r w:rsidRPr="006C6F2C">
        <w:rPr>
          <w:rFonts w:cs="Arial"/>
          <w:sz w:val="22"/>
          <w:szCs w:val="22"/>
        </w:rPr>
        <w:t xml:space="preserve"> să respecte întocmai </w:t>
      </w:r>
      <w:proofErr w:type="spellStart"/>
      <w:r w:rsidRPr="006C6F2C">
        <w:rPr>
          <w:rFonts w:cs="Arial"/>
          <w:sz w:val="22"/>
          <w:szCs w:val="22"/>
        </w:rPr>
        <w:t>şi</w:t>
      </w:r>
      <w:proofErr w:type="spellEnd"/>
      <w:r w:rsidRPr="006C6F2C">
        <w:rPr>
          <w:rFonts w:cs="Arial"/>
          <w:sz w:val="22"/>
          <w:szCs w:val="22"/>
        </w:rPr>
        <w:t xml:space="preserve"> cu bună </w:t>
      </w:r>
      <w:proofErr w:type="spellStart"/>
      <w:r w:rsidRPr="006C6F2C">
        <w:rPr>
          <w:rFonts w:cs="Arial"/>
          <w:sz w:val="22"/>
          <w:szCs w:val="22"/>
        </w:rPr>
        <w:t>credinţă</w:t>
      </w:r>
      <w:proofErr w:type="spellEnd"/>
      <w:r w:rsidRPr="006C6F2C">
        <w:rPr>
          <w:rFonts w:cs="Arial"/>
          <w:sz w:val="22"/>
          <w:szCs w:val="22"/>
        </w:rPr>
        <w:t xml:space="preserve"> fiecare </w:t>
      </w:r>
      <w:proofErr w:type="spellStart"/>
      <w:r w:rsidRPr="006C6F2C">
        <w:rPr>
          <w:rFonts w:cs="Arial"/>
          <w:sz w:val="22"/>
          <w:szCs w:val="22"/>
        </w:rPr>
        <w:t>dispoziţie</w:t>
      </w:r>
      <w:proofErr w:type="spellEnd"/>
      <w:r w:rsidRPr="006C6F2C">
        <w:rPr>
          <w:rFonts w:cs="Arial"/>
          <w:sz w:val="22"/>
          <w:szCs w:val="22"/>
        </w:rPr>
        <w:t xml:space="preserve"> a acestuia în conformitate cu principiul </w:t>
      </w:r>
      <w:proofErr w:type="spellStart"/>
      <w:r w:rsidRPr="006C6F2C">
        <w:rPr>
          <w:rFonts w:cs="Arial"/>
          <w:sz w:val="22"/>
          <w:szCs w:val="22"/>
        </w:rPr>
        <w:t>obligativităţii</w:t>
      </w:r>
      <w:proofErr w:type="spellEnd"/>
      <w:r w:rsidRPr="006C6F2C">
        <w:rPr>
          <w:rFonts w:cs="Arial"/>
          <w:sz w:val="22"/>
          <w:szCs w:val="22"/>
        </w:rPr>
        <w:t xml:space="preserve"> Contractului de finanțare între </w:t>
      </w:r>
      <w:proofErr w:type="spellStart"/>
      <w:r w:rsidRPr="006C6F2C">
        <w:rPr>
          <w:rFonts w:cs="Arial"/>
          <w:sz w:val="22"/>
          <w:szCs w:val="22"/>
        </w:rPr>
        <w:t>părţi</w:t>
      </w:r>
      <w:proofErr w:type="spellEnd"/>
      <w:r w:rsidR="007D0184" w:rsidRPr="006C6F2C">
        <w:rPr>
          <w:rFonts w:cs="Arial"/>
          <w:sz w:val="22"/>
          <w:szCs w:val="22"/>
        </w:rPr>
        <w:t>, cu respectarea prevederilor legale naționale și comunitare.</w:t>
      </w:r>
    </w:p>
    <w:p w14:paraId="4751434A" w14:textId="77777777" w:rsidR="006E206E" w:rsidRPr="006C6F2C" w:rsidRDefault="00CA7FC4" w:rsidP="00764E00">
      <w:pPr>
        <w:pStyle w:val="Head4-Subsect"/>
        <w:numPr>
          <w:ilvl w:val="0"/>
          <w:numId w:val="0"/>
        </w:numPr>
        <w:spacing w:before="0" w:after="0" w:line="276" w:lineRule="auto"/>
        <w:rPr>
          <w:rFonts w:cs="Arial"/>
          <w:sz w:val="22"/>
          <w:szCs w:val="22"/>
        </w:rPr>
      </w:pPr>
      <w:r w:rsidRPr="006C6F2C">
        <w:rPr>
          <w:rFonts w:cs="Arial"/>
          <w:sz w:val="22"/>
          <w:szCs w:val="22"/>
        </w:rPr>
        <w:lastRenderedPageBreak/>
        <w:t>Sec</w:t>
      </w:r>
      <w:r w:rsidR="00FB63AD" w:rsidRPr="006C6F2C">
        <w:rPr>
          <w:rFonts w:cs="Arial"/>
          <w:sz w:val="22"/>
          <w:szCs w:val="22"/>
        </w:rPr>
        <w:t>ț</w:t>
      </w:r>
      <w:r w:rsidRPr="006C6F2C">
        <w:rPr>
          <w:rFonts w:cs="Arial"/>
          <w:sz w:val="22"/>
          <w:szCs w:val="22"/>
        </w:rPr>
        <w:t xml:space="preserve">iunea I - </w:t>
      </w:r>
      <w:proofErr w:type="spellStart"/>
      <w:r w:rsidR="00FD076D" w:rsidRPr="006C6F2C">
        <w:rPr>
          <w:rFonts w:cs="Arial"/>
          <w:sz w:val="22"/>
          <w:szCs w:val="22"/>
        </w:rPr>
        <w:t>Obligaţiile</w:t>
      </w:r>
      <w:proofErr w:type="spellEnd"/>
      <w:r w:rsidR="00FD076D" w:rsidRPr="006C6F2C">
        <w:rPr>
          <w:rFonts w:cs="Arial"/>
          <w:sz w:val="22"/>
          <w:szCs w:val="22"/>
        </w:rPr>
        <w:t xml:space="preserve"> Beneficiarului</w:t>
      </w:r>
    </w:p>
    <w:p w14:paraId="138F48EC" w14:textId="77777777" w:rsidR="006E206E" w:rsidRPr="006C6F2C" w:rsidRDefault="00FD076D" w:rsidP="00764E00">
      <w:pPr>
        <w:pStyle w:val="Head5-Subsect"/>
        <w:numPr>
          <w:ilvl w:val="0"/>
          <w:numId w:val="0"/>
        </w:numPr>
        <w:spacing w:before="0" w:after="0" w:line="276" w:lineRule="auto"/>
        <w:rPr>
          <w:rFonts w:cs="Arial"/>
          <w:sz w:val="22"/>
          <w:szCs w:val="22"/>
        </w:rPr>
      </w:pPr>
      <w:proofErr w:type="spellStart"/>
      <w:r w:rsidRPr="006C6F2C">
        <w:rPr>
          <w:rFonts w:cs="Arial"/>
          <w:sz w:val="22"/>
          <w:szCs w:val="22"/>
        </w:rPr>
        <w:t>Obligaţii</w:t>
      </w:r>
      <w:proofErr w:type="spellEnd"/>
      <w:r w:rsidRPr="006C6F2C">
        <w:rPr>
          <w:rFonts w:cs="Arial"/>
          <w:sz w:val="22"/>
          <w:szCs w:val="22"/>
        </w:rPr>
        <w:t xml:space="preserve"> generale</w:t>
      </w:r>
    </w:p>
    <w:p w14:paraId="7AED53CE" w14:textId="77777777" w:rsidR="006E206E" w:rsidRPr="006C6F2C" w:rsidRDefault="00F7632C" w:rsidP="00764E00">
      <w:pPr>
        <w:pStyle w:val="ListParagraph"/>
        <w:spacing w:after="0"/>
        <w:ind w:left="0"/>
        <w:contextualSpacing w:val="0"/>
        <w:jc w:val="both"/>
        <w:rPr>
          <w:rFonts w:ascii="Trebuchet MS" w:hAnsi="Trebuchet MS"/>
          <w:i/>
          <w:iCs/>
        </w:rPr>
      </w:pPr>
      <w:r w:rsidRPr="006C6F2C">
        <w:rPr>
          <w:rFonts w:ascii="Trebuchet MS" w:hAnsi="Trebuchet MS"/>
        </w:rPr>
        <w:t xml:space="preserve">(1) </w:t>
      </w:r>
      <w:r w:rsidR="00826D76" w:rsidRPr="006C6F2C">
        <w:rPr>
          <w:rFonts w:ascii="Trebuchet MS" w:hAnsi="Trebuchet MS"/>
        </w:rPr>
        <w:t>Beneficiarul se obligă să implementeze Proiectul pe propria răspundere, în conformitate cu prevederile prezentului Contract de finanțare</w:t>
      </w:r>
      <w:r w:rsidR="00D33853" w:rsidRPr="006C6F2C">
        <w:rPr>
          <w:rFonts w:ascii="Trebuchet MS" w:hAnsi="Trebuchet MS"/>
        </w:rPr>
        <w:t>,</w:t>
      </w:r>
      <w:r w:rsidR="00826D76" w:rsidRPr="006C6F2C">
        <w:rPr>
          <w:rFonts w:ascii="Trebuchet MS" w:hAnsi="Trebuchet MS"/>
        </w:rPr>
        <w:t xml:space="preserve"> ale </w:t>
      </w:r>
      <w:r w:rsidR="00503448" w:rsidRPr="006C6F2C">
        <w:rPr>
          <w:rFonts w:ascii="Trebuchet MS" w:hAnsi="Trebuchet MS"/>
        </w:rPr>
        <w:t>legislației naționale și comunitare în vigoare</w:t>
      </w:r>
      <w:r w:rsidR="00826D76" w:rsidRPr="006C6F2C">
        <w:rPr>
          <w:rFonts w:ascii="Trebuchet MS" w:hAnsi="Trebuchet MS"/>
        </w:rPr>
        <w:t xml:space="preserve">. Beneficiarul va fi singurul răspunzător în </w:t>
      </w:r>
      <w:proofErr w:type="spellStart"/>
      <w:r w:rsidR="00826D76" w:rsidRPr="006C6F2C">
        <w:rPr>
          <w:rFonts w:ascii="Trebuchet MS" w:hAnsi="Trebuchet MS"/>
        </w:rPr>
        <w:t>faţa</w:t>
      </w:r>
      <w:proofErr w:type="spellEnd"/>
      <w:r w:rsidR="00826D76" w:rsidRPr="006C6F2C">
        <w:rPr>
          <w:rFonts w:ascii="Trebuchet MS" w:hAnsi="Trebuchet MS"/>
        </w:rPr>
        <w:t xml:space="preserve"> AM POCA pentru îndeplinirea </w:t>
      </w:r>
      <w:proofErr w:type="spellStart"/>
      <w:r w:rsidR="00826D76" w:rsidRPr="006C6F2C">
        <w:rPr>
          <w:rFonts w:ascii="Trebuchet MS" w:hAnsi="Trebuchet MS"/>
        </w:rPr>
        <w:t>obligaţiilor</w:t>
      </w:r>
      <w:proofErr w:type="spellEnd"/>
      <w:r w:rsidR="00826D76" w:rsidRPr="006C6F2C">
        <w:rPr>
          <w:rFonts w:ascii="Trebuchet MS" w:hAnsi="Trebuchet MS"/>
        </w:rPr>
        <w:t xml:space="preserve"> asumate prin Contractul de finanțare, pentru implementarea Proiectului </w:t>
      </w:r>
      <w:proofErr w:type="spellStart"/>
      <w:r w:rsidR="00826D76" w:rsidRPr="006C6F2C">
        <w:rPr>
          <w:rFonts w:ascii="Trebuchet MS" w:hAnsi="Trebuchet MS"/>
        </w:rPr>
        <w:t>şi</w:t>
      </w:r>
      <w:proofErr w:type="spellEnd"/>
      <w:r w:rsidR="00826D76" w:rsidRPr="006C6F2C">
        <w:rPr>
          <w:rFonts w:ascii="Trebuchet MS" w:hAnsi="Trebuchet MS"/>
        </w:rPr>
        <w:t xml:space="preserve"> pentru </w:t>
      </w:r>
      <w:r w:rsidR="00175B4A" w:rsidRPr="006C6F2C">
        <w:rPr>
          <w:rFonts w:ascii="Trebuchet MS" w:hAnsi="Trebuchet MS"/>
        </w:rPr>
        <w:t>obținerea rezultatelor</w:t>
      </w:r>
      <w:r w:rsidR="00826D76" w:rsidRPr="006C6F2C">
        <w:rPr>
          <w:rFonts w:ascii="Trebuchet MS" w:hAnsi="Trebuchet MS"/>
        </w:rPr>
        <w:t xml:space="preserve"> prevăzute în </w:t>
      </w:r>
      <w:r w:rsidR="00826D76" w:rsidRPr="006C6F2C">
        <w:rPr>
          <w:rFonts w:ascii="Trebuchet MS" w:hAnsi="Trebuchet MS"/>
          <w:i/>
          <w:iCs/>
        </w:rPr>
        <w:t>Anexa I</w:t>
      </w:r>
      <w:r w:rsidR="007A4BBD" w:rsidRPr="006C6F2C">
        <w:rPr>
          <w:rFonts w:ascii="Trebuchet MS" w:hAnsi="Trebuchet MS"/>
          <w:i/>
          <w:iCs/>
        </w:rPr>
        <w:t xml:space="preserve"> </w:t>
      </w:r>
      <w:r w:rsidR="007A4BBD" w:rsidRPr="006C6F2C">
        <w:rPr>
          <w:rFonts w:ascii="Trebuchet MS" w:hAnsi="Trebuchet MS"/>
          <w:iCs/>
        </w:rPr>
        <w:t xml:space="preserve">la prezentul Contract de </w:t>
      </w:r>
      <w:proofErr w:type="spellStart"/>
      <w:r w:rsidR="007A4BBD" w:rsidRPr="006C6F2C">
        <w:rPr>
          <w:rFonts w:ascii="Trebuchet MS" w:hAnsi="Trebuchet MS"/>
          <w:iCs/>
        </w:rPr>
        <w:t>finanţare</w:t>
      </w:r>
      <w:proofErr w:type="spellEnd"/>
      <w:r w:rsidR="007A4BBD" w:rsidRPr="006C6F2C">
        <w:rPr>
          <w:rFonts w:ascii="Trebuchet MS" w:hAnsi="Trebuchet MS"/>
          <w:i/>
          <w:iCs/>
        </w:rPr>
        <w:t>.</w:t>
      </w:r>
    </w:p>
    <w:p w14:paraId="7DB51060" w14:textId="77777777" w:rsidR="006E206E" w:rsidRPr="006C6F2C" w:rsidRDefault="00F7632C" w:rsidP="00764E00">
      <w:pPr>
        <w:pStyle w:val="ListParagraph"/>
        <w:spacing w:after="0"/>
        <w:ind w:left="0"/>
        <w:contextualSpacing w:val="0"/>
        <w:jc w:val="both"/>
        <w:rPr>
          <w:rFonts w:ascii="Trebuchet MS" w:hAnsi="Trebuchet MS" w:cs="Arial"/>
        </w:rPr>
      </w:pPr>
      <w:r w:rsidRPr="006C6F2C">
        <w:rPr>
          <w:rFonts w:ascii="Trebuchet MS" w:hAnsi="Trebuchet MS" w:cs="Arial"/>
        </w:rPr>
        <w:t xml:space="preserve">(2) </w:t>
      </w:r>
      <w:r w:rsidR="00826D76" w:rsidRPr="006C6F2C">
        <w:rPr>
          <w:rFonts w:ascii="Trebuchet MS" w:hAnsi="Trebuchet MS" w:cs="Arial"/>
        </w:rPr>
        <w:t xml:space="preserve">Beneficiarul declară și se angajează, irevocabil și necondiționat, să utilizeze </w:t>
      </w:r>
      <w:proofErr w:type="spellStart"/>
      <w:r w:rsidR="00826D76" w:rsidRPr="006C6F2C">
        <w:rPr>
          <w:rFonts w:ascii="Trebuchet MS" w:hAnsi="Trebuchet MS" w:cs="Arial"/>
        </w:rPr>
        <w:t>finanţarea</w:t>
      </w:r>
      <w:proofErr w:type="spellEnd"/>
      <w:r w:rsidR="00826D76" w:rsidRPr="006C6F2C">
        <w:rPr>
          <w:rFonts w:ascii="Trebuchet MS" w:hAnsi="Trebuchet MS" w:cs="Arial"/>
        </w:rPr>
        <w:t xml:space="preserve"> exclusiv cu respectarea termenilor și condițiilor Contractului de </w:t>
      </w:r>
      <w:proofErr w:type="spellStart"/>
      <w:r w:rsidR="00826D76" w:rsidRPr="006C6F2C">
        <w:rPr>
          <w:rFonts w:ascii="Trebuchet MS" w:hAnsi="Trebuchet MS" w:cs="Arial"/>
        </w:rPr>
        <w:t>finanţare</w:t>
      </w:r>
      <w:proofErr w:type="spellEnd"/>
      <w:r w:rsidR="00826D76" w:rsidRPr="006C6F2C">
        <w:rPr>
          <w:rFonts w:ascii="Trebuchet MS" w:hAnsi="Trebuchet MS" w:cs="Arial"/>
        </w:rPr>
        <w:t>.</w:t>
      </w:r>
    </w:p>
    <w:p w14:paraId="26422D89" w14:textId="77777777" w:rsidR="006E206E" w:rsidRPr="006C6F2C" w:rsidRDefault="00F7632C" w:rsidP="00764E00">
      <w:pPr>
        <w:pStyle w:val="Head2-Alin"/>
        <w:numPr>
          <w:ilvl w:val="0"/>
          <w:numId w:val="0"/>
        </w:numPr>
        <w:spacing w:before="0" w:after="0" w:line="276" w:lineRule="auto"/>
        <w:rPr>
          <w:rFonts w:cs="Arial"/>
          <w:sz w:val="22"/>
          <w:szCs w:val="22"/>
        </w:rPr>
      </w:pPr>
      <w:r w:rsidRPr="006C6F2C">
        <w:rPr>
          <w:rFonts w:cs="Arial"/>
          <w:sz w:val="22"/>
          <w:szCs w:val="22"/>
        </w:rPr>
        <w:t xml:space="preserve">(3) </w:t>
      </w:r>
      <w:r w:rsidR="00826D76" w:rsidRPr="006C6F2C">
        <w:rPr>
          <w:rFonts w:cs="Arial"/>
          <w:sz w:val="22"/>
          <w:szCs w:val="22"/>
        </w:rPr>
        <w:t xml:space="preserve">Beneficiarul </w:t>
      </w:r>
      <w:proofErr w:type="spellStart"/>
      <w:r w:rsidR="00826D76" w:rsidRPr="006C6F2C">
        <w:rPr>
          <w:rFonts w:cs="Arial"/>
          <w:sz w:val="22"/>
          <w:szCs w:val="22"/>
        </w:rPr>
        <w:t>îşi</w:t>
      </w:r>
      <w:proofErr w:type="spellEnd"/>
      <w:r w:rsidR="00826D76" w:rsidRPr="006C6F2C">
        <w:rPr>
          <w:rFonts w:cs="Arial"/>
          <w:sz w:val="22"/>
          <w:szCs w:val="22"/>
        </w:rPr>
        <w:t xml:space="preserve"> asumă integral răspunderea pentru prejudiciile cauzate </w:t>
      </w:r>
      <w:proofErr w:type="spellStart"/>
      <w:r w:rsidR="00826D76" w:rsidRPr="006C6F2C">
        <w:rPr>
          <w:rFonts w:cs="Arial"/>
          <w:sz w:val="22"/>
          <w:szCs w:val="22"/>
        </w:rPr>
        <w:t>terţilor</w:t>
      </w:r>
      <w:proofErr w:type="spellEnd"/>
      <w:r w:rsidR="00826D76" w:rsidRPr="006C6F2C">
        <w:rPr>
          <w:rFonts w:cs="Arial"/>
          <w:sz w:val="22"/>
          <w:szCs w:val="22"/>
        </w:rPr>
        <w:t xml:space="preserve"> din culpa sa pe parcursul implementării Proiectului. AM POCA va fi degrevată de orice responsabilitate pentru prejudiciile cauzate </w:t>
      </w:r>
      <w:proofErr w:type="spellStart"/>
      <w:r w:rsidR="00826D76" w:rsidRPr="006C6F2C">
        <w:rPr>
          <w:rFonts w:cs="Arial"/>
          <w:sz w:val="22"/>
          <w:szCs w:val="22"/>
        </w:rPr>
        <w:t>terţilor</w:t>
      </w:r>
      <w:proofErr w:type="spellEnd"/>
      <w:r w:rsidR="00826D76" w:rsidRPr="006C6F2C">
        <w:rPr>
          <w:rFonts w:cs="Arial"/>
          <w:sz w:val="22"/>
          <w:szCs w:val="22"/>
        </w:rPr>
        <w:t>, de către Beneficiar, ca urmare a executării prezentului Contract de finanțare.</w:t>
      </w:r>
    </w:p>
    <w:p w14:paraId="53D9A195" w14:textId="77777777" w:rsidR="006E206E" w:rsidRPr="006C6F2C" w:rsidRDefault="00F7632C" w:rsidP="00764E00">
      <w:pPr>
        <w:pStyle w:val="Head2-Alin"/>
        <w:numPr>
          <w:ilvl w:val="0"/>
          <w:numId w:val="0"/>
        </w:numPr>
        <w:spacing w:before="0" w:after="0" w:line="276" w:lineRule="auto"/>
        <w:rPr>
          <w:rFonts w:cs="Arial"/>
          <w:sz w:val="22"/>
          <w:szCs w:val="22"/>
        </w:rPr>
      </w:pPr>
      <w:r w:rsidRPr="006C6F2C">
        <w:rPr>
          <w:rFonts w:cs="Arial"/>
          <w:sz w:val="22"/>
          <w:szCs w:val="22"/>
        </w:rPr>
        <w:t xml:space="preserve">(4) </w:t>
      </w:r>
      <w:r w:rsidR="00826D76" w:rsidRPr="006C6F2C">
        <w:rPr>
          <w:rFonts w:cs="Arial"/>
          <w:sz w:val="22"/>
          <w:szCs w:val="22"/>
        </w:rPr>
        <w:t xml:space="preserve">Beneficiarul este obligat să furnizeze AM POCA orice documente, date </w:t>
      </w:r>
      <w:proofErr w:type="spellStart"/>
      <w:r w:rsidR="00826D76" w:rsidRPr="006C6F2C">
        <w:rPr>
          <w:rFonts w:cs="Arial"/>
          <w:sz w:val="22"/>
          <w:szCs w:val="22"/>
        </w:rPr>
        <w:t>şi</w:t>
      </w:r>
      <w:proofErr w:type="spellEnd"/>
      <w:r w:rsidR="00826D76" w:rsidRPr="006C6F2C">
        <w:rPr>
          <w:rFonts w:cs="Arial"/>
          <w:sz w:val="22"/>
          <w:szCs w:val="22"/>
        </w:rPr>
        <w:t xml:space="preserve">/sau </w:t>
      </w:r>
      <w:proofErr w:type="spellStart"/>
      <w:r w:rsidR="00826D76" w:rsidRPr="006C6F2C">
        <w:rPr>
          <w:rFonts w:cs="Arial"/>
          <w:sz w:val="22"/>
          <w:szCs w:val="22"/>
        </w:rPr>
        <w:t>informaţii</w:t>
      </w:r>
      <w:proofErr w:type="spellEnd"/>
      <w:r w:rsidR="00826D76" w:rsidRPr="006C6F2C">
        <w:rPr>
          <w:rFonts w:cs="Arial"/>
          <w:sz w:val="22"/>
          <w:szCs w:val="22"/>
        </w:rPr>
        <w:t xml:space="preserve"> solicitate în legătură cu implementarea Proiectului </w:t>
      </w:r>
      <w:proofErr w:type="spellStart"/>
      <w:r w:rsidR="00826D76" w:rsidRPr="006C6F2C">
        <w:rPr>
          <w:rFonts w:cs="Arial"/>
          <w:sz w:val="22"/>
          <w:szCs w:val="22"/>
        </w:rPr>
        <w:t>şi</w:t>
      </w:r>
      <w:proofErr w:type="spellEnd"/>
      <w:r w:rsidR="00826D76" w:rsidRPr="006C6F2C">
        <w:rPr>
          <w:rFonts w:cs="Arial"/>
          <w:sz w:val="22"/>
          <w:szCs w:val="22"/>
        </w:rPr>
        <w:t xml:space="preserve"> executarea prezentului Contract de finanțare, în termenul </w:t>
      </w:r>
      <w:proofErr w:type="spellStart"/>
      <w:r w:rsidR="00826D76" w:rsidRPr="006C6F2C">
        <w:rPr>
          <w:rFonts w:cs="Arial"/>
          <w:sz w:val="22"/>
          <w:szCs w:val="22"/>
        </w:rPr>
        <w:t>şi</w:t>
      </w:r>
      <w:proofErr w:type="spellEnd"/>
      <w:r w:rsidR="00826D76" w:rsidRPr="006C6F2C">
        <w:rPr>
          <w:rFonts w:cs="Arial"/>
          <w:sz w:val="22"/>
          <w:szCs w:val="22"/>
        </w:rPr>
        <w:t xml:space="preserve"> </w:t>
      </w:r>
      <w:proofErr w:type="spellStart"/>
      <w:r w:rsidR="00826D76" w:rsidRPr="006C6F2C">
        <w:rPr>
          <w:rFonts w:cs="Arial"/>
          <w:sz w:val="22"/>
          <w:szCs w:val="22"/>
        </w:rPr>
        <w:t>condiţiile</w:t>
      </w:r>
      <w:proofErr w:type="spellEnd"/>
      <w:r w:rsidR="00826D76" w:rsidRPr="006C6F2C">
        <w:rPr>
          <w:rFonts w:cs="Arial"/>
          <w:sz w:val="22"/>
          <w:szCs w:val="22"/>
        </w:rPr>
        <w:t xml:space="preserve"> specificate în solicitare.</w:t>
      </w:r>
    </w:p>
    <w:p w14:paraId="5F18AF89" w14:textId="77777777" w:rsidR="006E206E" w:rsidRPr="006C6F2C" w:rsidRDefault="00F7632C" w:rsidP="00764E00">
      <w:pPr>
        <w:pStyle w:val="Head2-Alin"/>
        <w:numPr>
          <w:ilvl w:val="0"/>
          <w:numId w:val="0"/>
        </w:numPr>
        <w:spacing w:before="0" w:after="0" w:line="276" w:lineRule="auto"/>
        <w:rPr>
          <w:rFonts w:cs="Arial"/>
          <w:sz w:val="22"/>
          <w:szCs w:val="22"/>
        </w:rPr>
      </w:pPr>
      <w:r w:rsidRPr="006C6F2C">
        <w:rPr>
          <w:rFonts w:cs="Arial"/>
          <w:sz w:val="22"/>
          <w:szCs w:val="22"/>
        </w:rPr>
        <w:t xml:space="preserve">(5) </w:t>
      </w:r>
      <w:r w:rsidR="00826D76" w:rsidRPr="006C6F2C">
        <w:rPr>
          <w:rFonts w:cs="Arial"/>
          <w:sz w:val="22"/>
          <w:szCs w:val="22"/>
        </w:rPr>
        <w:t>Beneficiarul are obligația de a respecta instrucțiunile și orice alte documente aplicabile</w:t>
      </w:r>
      <w:r w:rsidR="007E2C08" w:rsidRPr="006C6F2C">
        <w:rPr>
          <w:rFonts w:cs="Arial"/>
          <w:sz w:val="22"/>
          <w:szCs w:val="22"/>
        </w:rPr>
        <w:t>,</w:t>
      </w:r>
      <w:r w:rsidR="00826D76" w:rsidRPr="006C6F2C">
        <w:rPr>
          <w:rFonts w:cs="Arial"/>
          <w:sz w:val="22"/>
          <w:szCs w:val="22"/>
        </w:rPr>
        <w:t xml:space="preserve"> emise de AM POCA.</w:t>
      </w:r>
    </w:p>
    <w:p w14:paraId="511315E0" w14:textId="77777777" w:rsidR="006E206E" w:rsidRPr="006C6F2C" w:rsidRDefault="00D71586" w:rsidP="00764E00">
      <w:pPr>
        <w:autoSpaceDE w:val="0"/>
        <w:autoSpaceDN w:val="0"/>
        <w:adjustRightInd w:val="0"/>
        <w:spacing w:after="0"/>
        <w:jc w:val="both"/>
        <w:rPr>
          <w:rFonts w:ascii="Trebuchet MS" w:hAnsi="Trebuchet MS"/>
          <w:b/>
        </w:rPr>
      </w:pPr>
      <w:r w:rsidRPr="006C6F2C">
        <w:rPr>
          <w:rFonts w:ascii="Trebuchet MS" w:hAnsi="Trebuchet MS"/>
          <w:b/>
        </w:rPr>
        <w:t>Obligații privind i</w:t>
      </w:r>
      <w:r w:rsidR="00826D76" w:rsidRPr="006C6F2C">
        <w:rPr>
          <w:rFonts w:ascii="Trebuchet MS" w:hAnsi="Trebuchet MS"/>
          <w:b/>
        </w:rPr>
        <w:t>mplementare</w:t>
      </w:r>
      <w:r w:rsidRPr="006C6F2C">
        <w:rPr>
          <w:rFonts w:ascii="Trebuchet MS" w:hAnsi="Trebuchet MS"/>
          <w:b/>
        </w:rPr>
        <w:t>a Proiectului</w:t>
      </w:r>
    </w:p>
    <w:p w14:paraId="643B1CEC" w14:textId="77777777" w:rsidR="006E206E" w:rsidRPr="006C6F2C" w:rsidRDefault="00F7632C" w:rsidP="00764E00">
      <w:pPr>
        <w:pStyle w:val="Head2-Alin"/>
        <w:numPr>
          <w:ilvl w:val="0"/>
          <w:numId w:val="0"/>
        </w:numPr>
        <w:spacing w:before="0" w:after="0" w:line="276" w:lineRule="auto"/>
        <w:rPr>
          <w:rFonts w:cs="Arial"/>
          <w:sz w:val="22"/>
          <w:szCs w:val="22"/>
        </w:rPr>
      </w:pPr>
      <w:r w:rsidRPr="006C6F2C">
        <w:rPr>
          <w:rFonts w:cs="Arial"/>
          <w:sz w:val="22"/>
          <w:szCs w:val="22"/>
        </w:rPr>
        <w:t xml:space="preserve">(6) </w:t>
      </w:r>
      <w:r w:rsidR="00826D76" w:rsidRPr="006C6F2C">
        <w:rPr>
          <w:rFonts w:cs="Arial"/>
          <w:sz w:val="22"/>
          <w:szCs w:val="22"/>
        </w:rPr>
        <w:t xml:space="preserve">Beneficiarul are </w:t>
      </w:r>
      <w:proofErr w:type="spellStart"/>
      <w:r w:rsidR="00826D76" w:rsidRPr="006C6F2C">
        <w:rPr>
          <w:rFonts w:cs="Arial"/>
          <w:sz w:val="22"/>
          <w:szCs w:val="22"/>
        </w:rPr>
        <w:t>obligaţia</w:t>
      </w:r>
      <w:proofErr w:type="spellEnd"/>
      <w:r w:rsidR="00826D76" w:rsidRPr="006C6F2C">
        <w:rPr>
          <w:rFonts w:cs="Arial"/>
          <w:sz w:val="22"/>
          <w:szCs w:val="22"/>
        </w:rPr>
        <w:t xml:space="preserve"> să asigure un management eficient al Proiectului, inclusiv prin asigurarea resurselor umane materiale</w:t>
      </w:r>
      <w:r w:rsidR="001A6B86" w:rsidRPr="006C6F2C">
        <w:rPr>
          <w:rFonts w:cs="Arial"/>
          <w:sz w:val="22"/>
          <w:szCs w:val="22"/>
        </w:rPr>
        <w:t xml:space="preserve"> </w:t>
      </w:r>
      <w:proofErr w:type="spellStart"/>
      <w:r w:rsidR="001A6B86" w:rsidRPr="006C6F2C">
        <w:rPr>
          <w:rFonts w:cs="Arial"/>
          <w:sz w:val="22"/>
          <w:szCs w:val="22"/>
        </w:rPr>
        <w:t>şi</w:t>
      </w:r>
      <w:proofErr w:type="spellEnd"/>
      <w:r w:rsidR="001A6B86" w:rsidRPr="006C6F2C">
        <w:rPr>
          <w:rFonts w:cs="Arial"/>
          <w:sz w:val="22"/>
          <w:szCs w:val="22"/>
        </w:rPr>
        <w:t xml:space="preserve"> financiare</w:t>
      </w:r>
      <w:r w:rsidR="00826D76" w:rsidRPr="006C6F2C">
        <w:rPr>
          <w:rFonts w:cs="Arial"/>
          <w:sz w:val="22"/>
          <w:szCs w:val="22"/>
        </w:rPr>
        <w:t xml:space="preserve"> necesare obținerii</w:t>
      </w:r>
      <w:r w:rsidR="00621B18" w:rsidRPr="006C6F2C">
        <w:rPr>
          <w:rFonts w:cs="Arial"/>
          <w:sz w:val="22"/>
          <w:szCs w:val="22"/>
        </w:rPr>
        <w:t>,</w:t>
      </w:r>
      <w:r w:rsidR="00826D76" w:rsidRPr="006C6F2C">
        <w:rPr>
          <w:rFonts w:cs="Arial"/>
          <w:sz w:val="22"/>
          <w:szCs w:val="22"/>
        </w:rPr>
        <w:t xml:space="preserve"> în termenele stabilite prin prezentul Contract de finanțare, a rezultatelor Proiectului.</w:t>
      </w:r>
    </w:p>
    <w:p w14:paraId="4AD16ED0" w14:textId="77777777" w:rsidR="006E206E" w:rsidRPr="006C6F2C" w:rsidRDefault="00F7632C" w:rsidP="00764E00">
      <w:pPr>
        <w:pStyle w:val="Head2-Alin"/>
        <w:numPr>
          <w:ilvl w:val="0"/>
          <w:numId w:val="0"/>
        </w:numPr>
        <w:spacing w:before="0" w:after="0" w:line="276" w:lineRule="auto"/>
        <w:rPr>
          <w:rFonts w:cs="Arial"/>
          <w:sz w:val="22"/>
          <w:szCs w:val="22"/>
        </w:rPr>
      </w:pPr>
      <w:r w:rsidRPr="006C6F2C">
        <w:rPr>
          <w:rFonts w:cs="Arial"/>
          <w:sz w:val="22"/>
          <w:szCs w:val="22"/>
        </w:rPr>
        <w:t xml:space="preserve">(7) </w:t>
      </w:r>
      <w:r w:rsidR="00826D76" w:rsidRPr="006C6F2C">
        <w:rPr>
          <w:rFonts w:cs="Arial"/>
          <w:sz w:val="22"/>
          <w:szCs w:val="22"/>
        </w:rPr>
        <w:t xml:space="preserve">Beneficiarul are </w:t>
      </w:r>
      <w:proofErr w:type="spellStart"/>
      <w:r w:rsidR="00826D76" w:rsidRPr="006C6F2C">
        <w:rPr>
          <w:rFonts w:cs="Arial"/>
          <w:sz w:val="22"/>
          <w:szCs w:val="22"/>
        </w:rPr>
        <w:t>obligaţia</w:t>
      </w:r>
      <w:proofErr w:type="spellEnd"/>
      <w:r w:rsidR="00826D76" w:rsidRPr="006C6F2C">
        <w:rPr>
          <w:rFonts w:cs="Arial"/>
          <w:sz w:val="22"/>
          <w:szCs w:val="22"/>
        </w:rPr>
        <w:t xml:space="preserve"> de a respecta calendarul</w:t>
      </w:r>
      <w:r w:rsidR="007934F4" w:rsidRPr="006C6F2C">
        <w:rPr>
          <w:rFonts w:cs="Arial"/>
          <w:sz w:val="22"/>
          <w:szCs w:val="22"/>
        </w:rPr>
        <w:t xml:space="preserve"> </w:t>
      </w:r>
      <w:r w:rsidR="006111DD" w:rsidRPr="006C6F2C">
        <w:rPr>
          <w:rFonts w:cs="Arial"/>
          <w:sz w:val="22"/>
          <w:szCs w:val="22"/>
        </w:rPr>
        <w:t>rezultatelor</w:t>
      </w:r>
      <w:r w:rsidR="00826D76" w:rsidRPr="006C6F2C">
        <w:rPr>
          <w:rFonts w:cs="Arial"/>
          <w:sz w:val="22"/>
          <w:szCs w:val="22"/>
        </w:rPr>
        <w:t xml:space="preserve"> prevăzut în </w:t>
      </w:r>
      <w:r w:rsidR="00826D76" w:rsidRPr="006C6F2C">
        <w:rPr>
          <w:rFonts w:cs="Arial"/>
          <w:i/>
          <w:iCs/>
          <w:sz w:val="22"/>
          <w:szCs w:val="22"/>
        </w:rPr>
        <w:t xml:space="preserve">Anexa I </w:t>
      </w:r>
      <w:r w:rsidR="00826D76" w:rsidRPr="006C6F2C">
        <w:rPr>
          <w:rFonts w:cs="Arial"/>
          <w:sz w:val="22"/>
          <w:szCs w:val="22"/>
        </w:rPr>
        <w:t>la prezentul Contract de finanțare</w:t>
      </w:r>
      <w:r w:rsidR="001A6B86" w:rsidRPr="006C6F2C">
        <w:rPr>
          <w:rFonts w:cs="Arial"/>
          <w:sz w:val="22"/>
          <w:szCs w:val="22"/>
        </w:rPr>
        <w:t xml:space="preserve">, precum </w:t>
      </w:r>
      <w:r w:rsidR="00AD43D0" w:rsidRPr="006C6F2C">
        <w:rPr>
          <w:rFonts w:cs="Arial"/>
          <w:sz w:val="22"/>
          <w:szCs w:val="22"/>
        </w:rPr>
        <w:t>ș</w:t>
      </w:r>
      <w:r w:rsidR="001A6B86" w:rsidRPr="006C6F2C">
        <w:rPr>
          <w:rFonts w:cs="Arial"/>
          <w:sz w:val="22"/>
          <w:szCs w:val="22"/>
        </w:rPr>
        <w:t>i activit</w:t>
      </w:r>
      <w:r w:rsidR="00AD43D0" w:rsidRPr="006C6F2C">
        <w:rPr>
          <w:rFonts w:cs="Arial"/>
          <w:sz w:val="22"/>
          <w:szCs w:val="22"/>
        </w:rPr>
        <w:t>ăț</w:t>
      </w:r>
      <w:r w:rsidR="00267206" w:rsidRPr="006C6F2C">
        <w:rPr>
          <w:rFonts w:cs="Arial"/>
          <w:sz w:val="22"/>
          <w:szCs w:val="22"/>
        </w:rPr>
        <w:t>ile</w:t>
      </w:r>
      <w:r w:rsidR="001A6B86" w:rsidRPr="006C6F2C">
        <w:rPr>
          <w:rFonts w:cs="Arial"/>
          <w:sz w:val="22"/>
          <w:szCs w:val="22"/>
        </w:rPr>
        <w:t xml:space="preserve"> aferente acestora</w:t>
      </w:r>
      <w:r w:rsidR="00826D76" w:rsidRPr="006C6F2C">
        <w:rPr>
          <w:rFonts w:cs="Arial"/>
          <w:sz w:val="22"/>
          <w:szCs w:val="22"/>
        </w:rPr>
        <w:t xml:space="preserve">. </w:t>
      </w:r>
    </w:p>
    <w:p w14:paraId="5F94FCAC" w14:textId="77777777" w:rsidR="006E206E" w:rsidRPr="006C6F2C" w:rsidRDefault="00F7632C" w:rsidP="00764E00">
      <w:pPr>
        <w:pStyle w:val="Head2-Alin"/>
        <w:numPr>
          <w:ilvl w:val="0"/>
          <w:numId w:val="0"/>
        </w:numPr>
        <w:spacing w:before="0" w:after="0" w:line="276" w:lineRule="auto"/>
        <w:rPr>
          <w:sz w:val="22"/>
          <w:szCs w:val="22"/>
        </w:rPr>
      </w:pPr>
      <w:r w:rsidRPr="006C6F2C">
        <w:rPr>
          <w:rFonts w:cs="Arial"/>
          <w:sz w:val="22"/>
          <w:szCs w:val="22"/>
        </w:rPr>
        <w:t xml:space="preserve">(8) </w:t>
      </w:r>
      <w:r w:rsidR="00826D76" w:rsidRPr="006C6F2C">
        <w:rPr>
          <w:rFonts w:cs="Arial"/>
          <w:sz w:val="22"/>
          <w:szCs w:val="22"/>
        </w:rPr>
        <w:t xml:space="preserve">Beneficiarul are </w:t>
      </w:r>
      <w:proofErr w:type="spellStart"/>
      <w:r w:rsidR="00826D76" w:rsidRPr="006C6F2C">
        <w:rPr>
          <w:rFonts w:cs="Arial"/>
          <w:sz w:val="22"/>
          <w:szCs w:val="22"/>
        </w:rPr>
        <w:t>obligaţia</w:t>
      </w:r>
      <w:proofErr w:type="spellEnd"/>
      <w:r w:rsidR="00826D76" w:rsidRPr="006C6F2C">
        <w:rPr>
          <w:rFonts w:cs="Arial"/>
          <w:sz w:val="22"/>
          <w:szCs w:val="22"/>
        </w:rPr>
        <w:t xml:space="preserve"> de a respecta </w:t>
      </w:r>
      <w:r w:rsidR="005E0938" w:rsidRPr="006C6F2C">
        <w:rPr>
          <w:rFonts w:cs="Arial"/>
          <w:sz w:val="22"/>
          <w:szCs w:val="22"/>
        </w:rPr>
        <w:t xml:space="preserve">prevederile </w:t>
      </w:r>
      <w:r w:rsidR="005E0938" w:rsidRPr="006C6F2C">
        <w:rPr>
          <w:i/>
          <w:sz w:val="22"/>
          <w:szCs w:val="22"/>
        </w:rPr>
        <w:t>Anexei</w:t>
      </w:r>
      <w:r w:rsidR="007545EB" w:rsidRPr="006C6F2C">
        <w:rPr>
          <w:i/>
          <w:sz w:val="22"/>
          <w:szCs w:val="22"/>
        </w:rPr>
        <w:t xml:space="preserve"> II</w:t>
      </w:r>
      <w:r w:rsidR="007545EB" w:rsidRPr="006C6F2C">
        <w:rPr>
          <w:sz w:val="22"/>
          <w:szCs w:val="22"/>
        </w:rPr>
        <w:t xml:space="preserve"> </w:t>
      </w:r>
      <w:r w:rsidR="00463474" w:rsidRPr="006C6F2C">
        <w:rPr>
          <w:sz w:val="22"/>
          <w:szCs w:val="22"/>
        </w:rPr>
        <w:t xml:space="preserve">la prezentul Contract de </w:t>
      </w:r>
      <w:proofErr w:type="spellStart"/>
      <w:r w:rsidR="00463474" w:rsidRPr="006C6F2C">
        <w:rPr>
          <w:sz w:val="22"/>
          <w:szCs w:val="22"/>
        </w:rPr>
        <w:t>finanţare</w:t>
      </w:r>
      <w:proofErr w:type="spellEnd"/>
      <w:r w:rsidR="00463474" w:rsidRPr="006C6F2C">
        <w:rPr>
          <w:sz w:val="22"/>
          <w:szCs w:val="22"/>
        </w:rPr>
        <w:t>.</w:t>
      </w:r>
    </w:p>
    <w:p w14:paraId="71AE4DE3" w14:textId="77777777" w:rsidR="006E206E" w:rsidRPr="006C6F2C" w:rsidRDefault="00F7632C" w:rsidP="00764E00">
      <w:pPr>
        <w:pStyle w:val="Head2-Alin"/>
        <w:numPr>
          <w:ilvl w:val="0"/>
          <w:numId w:val="0"/>
        </w:numPr>
        <w:spacing w:before="0" w:after="0" w:line="276" w:lineRule="auto"/>
        <w:rPr>
          <w:sz w:val="22"/>
          <w:szCs w:val="22"/>
        </w:rPr>
      </w:pPr>
      <w:r w:rsidRPr="006C6F2C">
        <w:rPr>
          <w:sz w:val="22"/>
          <w:szCs w:val="22"/>
        </w:rPr>
        <w:t xml:space="preserve">(9) </w:t>
      </w:r>
      <w:r w:rsidR="007C69DD" w:rsidRPr="006C6F2C">
        <w:rPr>
          <w:sz w:val="22"/>
          <w:szCs w:val="22"/>
        </w:rPr>
        <w:t>Beneficiarul are obligația de a întocmi ș</w:t>
      </w:r>
      <w:r w:rsidR="00BF7321" w:rsidRPr="006C6F2C">
        <w:rPr>
          <w:sz w:val="22"/>
          <w:szCs w:val="22"/>
        </w:rPr>
        <w:t>i transmite către AM</w:t>
      </w:r>
      <w:r w:rsidR="003B77F7" w:rsidRPr="006C6F2C">
        <w:rPr>
          <w:sz w:val="22"/>
          <w:szCs w:val="22"/>
        </w:rPr>
        <w:t xml:space="preserve"> </w:t>
      </w:r>
      <w:r w:rsidR="006111DD" w:rsidRPr="006C6F2C">
        <w:rPr>
          <w:sz w:val="22"/>
          <w:szCs w:val="22"/>
        </w:rPr>
        <w:t>POCA</w:t>
      </w:r>
      <w:r w:rsidR="00BF7321" w:rsidRPr="006C6F2C">
        <w:rPr>
          <w:sz w:val="22"/>
          <w:szCs w:val="22"/>
        </w:rPr>
        <w:t>, conform</w:t>
      </w:r>
      <w:r w:rsidR="00B415C6" w:rsidRPr="006C6F2C">
        <w:rPr>
          <w:sz w:val="22"/>
          <w:szCs w:val="22"/>
        </w:rPr>
        <w:t xml:space="preserve"> planificării din</w:t>
      </w:r>
      <w:r w:rsidR="00BF7321" w:rsidRPr="006C6F2C">
        <w:rPr>
          <w:sz w:val="22"/>
          <w:szCs w:val="22"/>
        </w:rPr>
        <w:t xml:space="preserve"> </w:t>
      </w:r>
      <w:r w:rsidR="00B415C6" w:rsidRPr="006C6F2C">
        <w:rPr>
          <w:i/>
          <w:sz w:val="22"/>
          <w:szCs w:val="22"/>
        </w:rPr>
        <w:t>Anexa</w:t>
      </w:r>
      <w:r w:rsidR="00BF7321" w:rsidRPr="006C6F2C">
        <w:rPr>
          <w:i/>
          <w:sz w:val="22"/>
          <w:szCs w:val="22"/>
        </w:rPr>
        <w:t xml:space="preserve"> II</w:t>
      </w:r>
      <w:r w:rsidR="00BF7321" w:rsidRPr="006C6F2C">
        <w:rPr>
          <w:sz w:val="22"/>
          <w:szCs w:val="22"/>
        </w:rPr>
        <w:t xml:space="preserve"> la prezentul Contract de finanțare, cererile de </w:t>
      </w:r>
      <w:proofErr w:type="spellStart"/>
      <w:r w:rsidR="00BF7321" w:rsidRPr="006C6F2C">
        <w:rPr>
          <w:sz w:val="22"/>
          <w:szCs w:val="22"/>
        </w:rPr>
        <w:t>prefina</w:t>
      </w:r>
      <w:r w:rsidR="00413FEF" w:rsidRPr="006C6F2C">
        <w:rPr>
          <w:sz w:val="22"/>
          <w:szCs w:val="22"/>
        </w:rPr>
        <w:t>n</w:t>
      </w:r>
      <w:r w:rsidR="00BF7321" w:rsidRPr="006C6F2C">
        <w:rPr>
          <w:sz w:val="22"/>
          <w:szCs w:val="22"/>
        </w:rPr>
        <w:t>țare</w:t>
      </w:r>
      <w:proofErr w:type="spellEnd"/>
      <w:r w:rsidR="00BF7321" w:rsidRPr="006C6F2C">
        <w:rPr>
          <w:sz w:val="22"/>
          <w:szCs w:val="22"/>
        </w:rPr>
        <w:t>/rambursare/plată, precum și documentele justificative aferente, în conformitate cu</w:t>
      </w:r>
      <w:r w:rsidR="00B415C6" w:rsidRPr="006C6F2C">
        <w:rPr>
          <w:sz w:val="22"/>
          <w:szCs w:val="22"/>
        </w:rPr>
        <w:t xml:space="preserve"> prevederile </w:t>
      </w:r>
      <w:r w:rsidR="00B415C6" w:rsidRPr="006C6F2C">
        <w:rPr>
          <w:i/>
          <w:sz w:val="22"/>
          <w:szCs w:val="22"/>
        </w:rPr>
        <w:t>Anexei</w:t>
      </w:r>
      <w:r w:rsidR="00BF7321" w:rsidRPr="006C6F2C">
        <w:rPr>
          <w:i/>
          <w:sz w:val="22"/>
          <w:szCs w:val="22"/>
        </w:rPr>
        <w:t xml:space="preserve"> IV</w:t>
      </w:r>
      <w:r w:rsidR="00BF7321" w:rsidRPr="006C6F2C">
        <w:rPr>
          <w:sz w:val="22"/>
          <w:szCs w:val="22"/>
        </w:rPr>
        <w:t xml:space="preserve"> la prezentul Contract de finanțare.</w:t>
      </w:r>
    </w:p>
    <w:p w14:paraId="46EF03E3" w14:textId="77777777" w:rsidR="006E206E" w:rsidRPr="006C6F2C" w:rsidRDefault="00F7632C" w:rsidP="00764E00">
      <w:pPr>
        <w:pStyle w:val="Head2-Alin"/>
        <w:numPr>
          <w:ilvl w:val="0"/>
          <w:numId w:val="0"/>
        </w:numPr>
        <w:spacing w:before="0" w:after="0" w:line="276" w:lineRule="auto"/>
        <w:rPr>
          <w:rFonts w:cs="Arial"/>
          <w:sz w:val="22"/>
          <w:szCs w:val="22"/>
        </w:rPr>
      </w:pPr>
      <w:r w:rsidRPr="006C6F2C">
        <w:rPr>
          <w:rFonts w:cs="Arial"/>
          <w:sz w:val="22"/>
          <w:szCs w:val="22"/>
        </w:rPr>
        <w:t xml:space="preserve">(10) </w:t>
      </w:r>
      <w:r w:rsidR="005523A4" w:rsidRPr="006C6F2C">
        <w:rPr>
          <w:rFonts w:cs="Arial"/>
          <w:sz w:val="22"/>
          <w:szCs w:val="22"/>
        </w:rPr>
        <w:t xml:space="preserve">Cererile de </w:t>
      </w:r>
      <w:proofErr w:type="spellStart"/>
      <w:r w:rsidR="00674667" w:rsidRPr="006C6F2C">
        <w:rPr>
          <w:rFonts w:cs="Arial"/>
          <w:sz w:val="22"/>
          <w:szCs w:val="22"/>
        </w:rPr>
        <w:t>prefinan</w:t>
      </w:r>
      <w:r w:rsidR="003B77F7" w:rsidRPr="006C6F2C">
        <w:rPr>
          <w:rFonts w:cs="Arial"/>
          <w:sz w:val="22"/>
          <w:szCs w:val="22"/>
        </w:rPr>
        <w:t>ț</w:t>
      </w:r>
      <w:r w:rsidR="00674667" w:rsidRPr="006C6F2C">
        <w:rPr>
          <w:rFonts w:cs="Arial"/>
          <w:sz w:val="22"/>
          <w:szCs w:val="22"/>
        </w:rPr>
        <w:t>are</w:t>
      </w:r>
      <w:proofErr w:type="spellEnd"/>
      <w:r w:rsidR="00674667" w:rsidRPr="006C6F2C">
        <w:rPr>
          <w:rFonts w:cs="Arial"/>
          <w:sz w:val="22"/>
          <w:szCs w:val="22"/>
        </w:rPr>
        <w:t>/</w:t>
      </w:r>
      <w:r w:rsidR="005523A4" w:rsidRPr="006C6F2C">
        <w:rPr>
          <w:rFonts w:cs="Arial"/>
          <w:sz w:val="22"/>
          <w:szCs w:val="22"/>
        </w:rPr>
        <w:t>rambursare</w:t>
      </w:r>
      <w:r w:rsidR="00674667" w:rsidRPr="006C6F2C">
        <w:rPr>
          <w:rFonts w:cs="Arial"/>
          <w:sz w:val="22"/>
          <w:szCs w:val="22"/>
        </w:rPr>
        <w:t>/plat</w:t>
      </w:r>
      <w:r w:rsidR="003B77F7" w:rsidRPr="006C6F2C">
        <w:rPr>
          <w:rFonts w:cs="Arial"/>
          <w:sz w:val="22"/>
          <w:szCs w:val="22"/>
        </w:rPr>
        <w:t>ă</w:t>
      </w:r>
      <w:r w:rsidR="005523A4" w:rsidRPr="006C6F2C">
        <w:rPr>
          <w:rFonts w:cs="Arial"/>
          <w:sz w:val="22"/>
          <w:szCs w:val="22"/>
        </w:rPr>
        <w:t xml:space="preserve">, rapoartele de progres, notificările, precum </w:t>
      </w:r>
      <w:proofErr w:type="spellStart"/>
      <w:r w:rsidR="005523A4" w:rsidRPr="006C6F2C">
        <w:rPr>
          <w:rFonts w:cs="Arial"/>
          <w:sz w:val="22"/>
          <w:szCs w:val="22"/>
        </w:rPr>
        <w:t>şi</w:t>
      </w:r>
      <w:proofErr w:type="spellEnd"/>
      <w:r w:rsidR="005523A4" w:rsidRPr="006C6F2C">
        <w:rPr>
          <w:rFonts w:cs="Arial"/>
          <w:sz w:val="22"/>
          <w:szCs w:val="22"/>
        </w:rPr>
        <w:t xml:space="preserve"> orice alt document oficial transmis </w:t>
      </w:r>
      <w:r w:rsidR="00463474" w:rsidRPr="006C6F2C">
        <w:rPr>
          <w:rFonts w:cs="Arial"/>
          <w:sz w:val="22"/>
          <w:szCs w:val="22"/>
        </w:rPr>
        <w:t xml:space="preserve">către </w:t>
      </w:r>
      <w:r w:rsidR="00D71586" w:rsidRPr="006C6F2C">
        <w:rPr>
          <w:rFonts w:cs="Arial"/>
          <w:sz w:val="22"/>
          <w:szCs w:val="22"/>
        </w:rPr>
        <w:t xml:space="preserve">AM POCA pentru </w:t>
      </w:r>
      <w:r w:rsidR="005523A4" w:rsidRPr="006C6F2C">
        <w:rPr>
          <w:rFonts w:cs="Arial"/>
          <w:sz w:val="22"/>
          <w:szCs w:val="22"/>
        </w:rPr>
        <w:t>implementarea Proiectului, vor fi semnate de către reprezentantul legal al Beneficiarului sau de către perso</w:t>
      </w:r>
      <w:r w:rsidR="00BC5656" w:rsidRPr="006C6F2C">
        <w:rPr>
          <w:rFonts w:cs="Arial"/>
          <w:sz w:val="22"/>
          <w:szCs w:val="22"/>
        </w:rPr>
        <w:t>ana împuternicită în acest sens</w:t>
      </w:r>
      <w:r w:rsidR="005523A4" w:rsidRPr="006C6F2C">
        <w:rPr>
          <w:rFonts w:cs="Arial"/>
          <w:sz w:val="22"/>
          <w:szCs w:val="22"/>
        </w:rPr>
        <w:t xml:space="preserve"> de către acesta, în conformitate cu prevederile legale în vigoare</w:t>
      </w:r>
      <w:r w:rsidR="00BC5656" w:rsidRPr="006C6F2C">
        <w:rPr>
          <w:rFonts w:cs="Arial"/>
          <w:sz w:val="22"/>
          <w:szCs w:val="22"/>
        </w:rPr>
        <w:t>.</w:t>
      </w:r>
    </w:p>
    <w:p w14:paraId="7797BE9F" w14:textId="77777777" w:rsidR="007D64E6" w:rsidRPr="006C6F2C" w:rsidRDefault="00F7632C" w:rsidP="00633098">
      <w:pPr>
        <w:pStyle w:val="Head2-Alin"/>
        <w:numPr>
          <w:ilvl w:val="0"/>
          <w:numId w:val="0"/>
        </w:numPr>
        <w:spacing w:before="0" w:after="0" w:line="276" w:lineRule="auto"/>
        <w:rPr>
          <w:rFonts w:cs="Arial"/>
          <w:sz w:val="22"/>
          <w:szCs w:val="22"/>
        </w:rPr>
      </w:pPr>
      <w:r w:rsidRPr="006C6F2C">
        <w:rPr>
          <w:rFonts w:cs="Arial"/>
          <w:sz w:val="22"/>
          <w:szCs w:val="22"/>
        </w:rPr>
        <w:t xml:space="preserve">(11) </w:t>
      </w:r>
      <w:r w:rsidR="005523A4" w:rsidRPr="006C6F2C">
        <w:rPr>
          <w:rFonts w:cs="Arial"/>
          <w:sz w:val="22"/>
          <w:szCs w:val="22"/>
        </w:rPr>
        <w:t xml:space="preserve">Beneficiarul are </w:t>
      </w:r>
      <w:proofErr w:type="spellStart"/>
      <w:r w:rsidR="005523A4" w:rsidRPr="006C6F2C">
        <w:rPr>
          <w:rFonts w:cs="Arial"/>
          <w:sz w:val="22"/>
          <w:szCs w:val="22"/>
        </w:rPr>
        <w:t>obligaţia</w:t>
      </w:r>
      <w:proofErr w:type="spellEnd"/>
      <w:r w:rsidR="005523A4" w:rsidRPr="006C6F2C">
        <w:rPr>
          <w:rFonts w:cs="Arial"/>
          <w:sz w:val="22"/>
          <w:szCs w:val="22"/>
        </w:rPr>
        <w:t xml:space="preserve"> de a întocmi </w:t>
      </w:r>
      <w:proofErr w:type="spellStart"/>
      <w:r w:rsidR="005523A4" w:rsidRPr="006C6F2C">
        <w:rPr>
          <w:rFonts w:cs="Arial"/>
          <w:sz w:val="22"/>
          <w:szCs w:val="22"/>
        </w:rPr>
        <w:t>şi</w:t>
      </w:r>
      <w:proofErr w:type="spellEnd"/>
      <w:r w:rsidR="005523A4" w:rsidRPr="006C6F2C">
        <w:rPr>
          <w:rFonts w:cs="Arial"/>
          <w:sz w:val="22"/>
          <w:szCs w:val="22"/>
        </w:rPr>
        <w:t xml:space="preserve"> transmite rapoarte de progres trimestriale</w:t>
      </w:r>
      <w:r w:rsidR="005C5385" w:rsidRPr="006C6F2C">
        <w:rPr>
          <w:rFonts w:cs="Arial"/>
          <w:sz w:val="22"/>
          <w:szCs w:val="22"/>
        </w:rPr>
        <w:t>,</w:t>
      </w:r>
      <w:r w:rsidR="00BF0758" w:rsidRPr="006C6F2C">
        <w:rPr>
          <w:rFonts w:cs="Arial"/>
          <w:sz w:val="22"/>
          <w:szCs w:val="22"/>
        </w:rPr>
        <w:t xml:space="preserve"> conform prevederilor </w:t>
      </w:r>
      <w:r w:rsidR="00BF0758" w:rsidRPr="006C6F2C">
        <w:rPr>
          <w:rFonts w:cs="Arial"/>
          <w:i/>
          <w:sz w:val="22"/>
          <w:szCs w:val="22"/>
        </w:rPr>
        <w:t>Anexei III</w:t>
      </w:r>
      <w:r w:rsidR="00BF0758" w:rsidRPr="006C6F2C">
        <w:rPr>
          <w:rFonts w:cs="Arial"/>
          <w:sz w:val="22"/>
          <w:szCs w:val="22"/>
        </w:rPr>
        <w:t xml:space="preserve"> la prezentul Contract de </w:t>
      </w:r>
      <w:proofErr w:type="spellStart"/>
      <w:r w:rsidR="00BF0758" w:rsidRPr="006C6F2C">
        <w:rPr>
          <w:rFonts w:cs="Arial"/>
          <w:sz w:val="22"/>
          <w:szCs w:val="22"/>
        </w:rPr>
        <w:t>finanţare</w:t>
      </w:r>
      <w:proofErr w:type="spellEnd"/>
      <w:r w:rsidR="005523A4" w:rsidRPr="006C6F2C">
        <w:rPr>
          <w:rFonts w:cs="Arial"/>
          <w:sz w:val="22"/>
          <w:szCs w:val="22"/>
        </w:rPr>
        <w:t xml:space="preserve"> </w:t>
      </w:r>
      <w:proofErr w:type="spellStart"/>
      <w:r w:rsidR="005523A4" w:rsidRPr="006C6F2C">
        <w:rPr>
          <w:rFonts w:cs="Arial"/>
          <w:sz w:val="22"/>
          <w:szCs w:val="22"/>
        </w:rPr>
        <w:t>şi</w:t>
      </w:r>
      <w:proofErr w:type="spellEnd"/>
      <w:r w:rsidR="005523A4" w:rsidRPr="006C6F2C">
        <w:rPr>
          <w:rFonts w:cs="Arial"/>
          <w:sz w:val="22"/>
          <w:szCs w:val="22"/>
        </w:rPr>
        <w:t>/sau ori de câte ori AM POCA solicită aceasta.</w:t>
      </w:r>
    </w:p>
    <w:p w14:paraId="1D544653" w14:textId="08DB0F08" w:rsidR="00081B0E" w:rsidRPr="006C6F2C" w:rsidRDefault="007D64E6" w:rsidP="00633098">
      <w:pPr>
        <w:pStyle w:val="Head2-Alin"/>
        <w:numPr>
          <w:ilvl w:val="0"/>
          <w:numId w:val="0"/>
        </w:numPr>
        <w:spacing w:before="0" w:after="0" w:line="276" w:lineRule="auto"/>
        <w:rPr>
          <w:rFonts w:cs="Arial"/>
          <w:sz w:val="22"/>
          <w:szCs w:val="22"/>
        </w:rPr>
      </w:pPr>
      <w:r w:rsidRPr="006C6F2C">
        <w:rPr>
          <w:rFonts w:cs="Arial"/>
          <w:sz w:val="22"/>
          <w:szCs w:val="22"/>
        </w:rPr>
        <w:t>(</w:t>
      </w:r>
      <w:bookmarkStart w:id="11" w:name="_Hlk509583726"/>
      <w:r w:rsidRPr="006C6F2C">
        <w:rPr>
          <w:rFonts w:cs="Arial"/>
          <w:sz w:val="22"/>
          <w:szCs w:val="22"/>
        </w:rPr>
        <w:t xml:space="preserve">12) Beneficiarul </w:t>
      </w:r>
      <w:r w:rsidR="00081B0E" w:rsidRPr="006C6F2C">
        <w:rPr>
          <w:rFonts w:cs="Arial"/>
          <w:sz w:val="22"/>
          <w:szCs w:val="22"/>
        </w:rPr>
        <w:t>are obligația</w:t>
      </w:r>
      <w:r w:rsidRPr="006C6F2C">
        <w:rPr>
          <w:rFonts w:cs="Arial"/>
          <w:sz w:val="22"/>
          <w:szCs w:val="22"/>
        </w:rPr>
        <w:t xml:space="preserve"> să adauge toate documentele și să completeze datele pentru care este răspunzător, actualizându-</w:t>
      </w:r>
      <w:r w:rsidR="00081B0E" w:rsidRPr="006C6F2C">
        <w:rPr>
          <w:rFonts w:cs="Arial"/>
          <w:sz w:val="22"/>
          <w:szCs w:val="22"/>
        </w:rPr>
        <w:t>le</w:t>
      </w:r>
      <w:r w:rsidRPr="006C6F2C">
        <w:rPr>
          <w:rFonts w:cs="Arial"/>
          <w:sz w:val="22"/>
          <w:szCs w:val="22"/>
        </w:rPr>
        <w:t xml:space="preserve"> corespunzător, ori de câte ori este cazul, în </w:t>
      </w:r>
      <w:r w:rsidR="003636E8" w:rsidRPr="006C6F2C">
        <w:rPr>
          <w:rFonts w:cs="Arial"/>
          <w:sz w:val="22"/>
          <w:szCs w:val="22"/>
        </w:rPr>
        <w:t xml:space="preserve">sistemul informatic </w:t>
      </w:r>
      <w:r w:rsidRPr="006C6F2C">
        <w:rPr>
          <w:rFonts w:cs="Arial"/>
          <w:sz w:val="22"/>
          <w:szCs w:val="22"/>
        </w:rPr>
        <w:t>MYSMIS 2014+.</w:t>
      </w:r>
      <w:r w:rsidR="00081B0E" w:rsidRPr="006C6F2C">
        <w:rPr>
          <w:rFonts w:cs="Arial"/>
          <w:sz w:val="22"/>
          <w:szCs w:val="22"/>
        </w:rPr>
        <w:t xml:space="preserve"> </w:t>
      </w:r>
    </w:p>
    <w:p w14:paraId="4649E190" w14:textId="77777777" w:rsidR="009179B7" w:rsidRPr="006C6F2C" w:rsidRDefault="00081B0E" w:rsidP="00633098">
      <w:pPr>
        <w:pStyle w:val="Head2-Alin"/>
        <w:numPr>
          <w:ilvl w:val="0"/>
          <w:numId w:val="0"/>
        </w:numPr>
        <w:spacing w:before="0" w:after="0" w:line="276" w:lineRule="auto"/>
        <w:rPr>
          <w:rFonts w:cs="Arial"/>
          <w:sz w:val="22"/>
          <w:szCs w:val="22"/>
        </w:rPr>
      </w:pPr>
      <w:r w:rsidRPr="006C6F2C">
        <w:rPr>
          <w:rFonts w:cs="Arial"/>
          <w:sz w:val="22"/>
          <w:szCs w:val="22"/>
        </w:rPr>
        <w:t>(13) Beneficiarul are obligația  de a adăuga dosarul achiziției publice în MYSMIS 2014+, în termen de maxim 10 zile lucrătoare de la data încheierii co</w:t>
      </w:r>
      <w:r w:rsidR="009179B7" w:rsidRPr="006C6F2C">
        <w:rPr>
          <w:rFonts w:cs="Arial"/>
          <w:sz w:val="22"/>
          <w:szCs w:val="22"/>
        </w:rPr>
        <w:t>ntractului de achiziție publică.</w:t>
      </w:r>
    </w:p>
    <w:p w14:paraId="1B9D0874" w14:textId="5EF92D02" w:rsidR="009179B7" w:rsidRPr="006C6F2C" w:rsidRDefault="009179B7" w:rsidP="00633098">
      <w:pPr>
        <w:pStyle w:val="Head2-Alin"/>
        <w:numPr>
          <w:ilvl w:val="0"/>
          <w:numId w:val="0"/>
        </w:numPr>
        <w:spacing w:before="0" w:after="0" w:line="276" w:lineRule="auto"/>
        <w:rPr>
          <w:rFonts w:cs="Arial"/>
          <w:sz w:val="22"/>
          <w:szCs w:val="22"/>
        </w:rPr>
      </w:pPr>
      <w:r w:rsidRPr="006C6F2C">
        <w:rPr>
          <w:rFonts w:cs="Arial"/>
          <w:sz w:val="22"/>
          <w:szCs w:val="22"/>
        </w:rPr>
        <w:t xml:space="preserve">(14) În cazul unei defecțiuni a sistemului </w:t>
      </w:r>
      <w:proofErr w:type="spellStart"/>
      <w:r w:rsidRPr="006C6F2C">
        <w:rPr>
          <w:rFonts w:cs="Arial"/>
          <w:sz w:val="22"/>
          <w:szCs w:val="22"/>
        </w:rPr>
        <w:t>MySMIS</w:t>
      </w:r>
      <w:proofErr w:type="spellEnd"/>
      <w:r w:rsidRPr="006C6F2C">
        <w:rPr>
          <w:rFonts w:cs="Arial"/>
          <w:sz w:val="22"/>
          <w:szCs w:val="22"/>
        </w:rPr>
        <w:t xml:space="preserve"> 2014 sau </w:t>
      </w:r>
      <w:r w:rsidR="00A01DC6" w:rsidRPr="006C6F2C">
        <w:rPr>
          <w:rFonts w:cs="Arial"/>
          <w:sz w:val="22"/>
          <w:szCs w:val="22"/>
        </w:rPr>
        <w:t xml:space="preserve">în caz de </w:t>
      </w:r>
      <w:r w:rsidRPr="006C6F2C">
        <w:rPr>
          <w:rFonts w:cs="Arial"/>
          <w:sz w:val="22"/>
          <w:szCs w:val="22"/>
        </w:rPr>
        <w:t xml:space="preserve"> forț</w:t>
      </w:r>
      <w:r w:rsidR="00A01DC6" w:rsidRPr="006C6F2C">
        <w:rPr>
          <w:rFonts w:cs="Arial"/>
          <w:sz w:val="22"/>
          <w:szCs w:val="22"/>
        </w:rPr>
        <w:t>ă</w:t>
      </w:r>
      <w:r w:rsidRPr="006C6F2C">
        <w:rPr>
          <w:rFonts w:cs="Arial"/>
          <w:sz w:val="22"/>
          <w:szCs w:val="22"/>
        </w:rPr>
        <w:t xml:space="preserve"> major</w:t>
      </w:r>
      <w:r w:rsidR="00A01DC6" w:rsidRPr="006C6F2C">
        <w:rPr>
          <w:rFonts w:cs="Arial"/>
          <w:sz w:val="22"/>
          <w:szCs w:val="22"/>
        </w:rPr>
        <w:t>ă în conformitate cu prevederile art. 16 din contract</w:t>
      </w:r>
      <w:r w:rsidRPr="006C6F2C">
        <w:rPr>
          <w:rFonts w:cs="Arial"/>
          <w:sz w:val="22"/>
          <w:szCs w:val="22"/>
        </w:rPr>
        <w:t xml:space="preserve">, Beneficiarul poate prezenta informațiile solicitate în format </w:t>
      </w:r>
      <w:r w:rsidR="00A01DC6" w:rsidRPr="006C6F2C">
        <w:rPr>
          <w:rFonts w:cs="Arial"/>
          <w:sz w:val="22"/>
          <w:szCs w:val="22"/>
        </w:rPr>
        <w:t xml:space="preserve"> </w:t>
      </w:r>
      <w:proofErr w:type="spellStart"/>
      <w:r w:rsidR="00A01DC6" w:rsidRPr="006C6F2C">
        <w:rPr>
          <w:rFonts w:cs="Arial"/>
          <w:sz w:val="22"/>
          <w:szCs w:val="22"/>
        </w:rPr>
        <w:t>letric</w:t>
      </w:r>
      <w:proofErr w:type="spellEnd"/>
      <w:r w:rsidRPr="006C6F2C">
        <w:rPr>
          <w:rFonts w:cs="Arial"/>
          <w:sz w:val="22"/>
          <w:szCs w:val="22"/>
        </w:rPr>
        <w:t xml:space="preserve">. De îndată ce imposibilitatea folosirii sistemului sau </w:t>
      </w:r>
      <w:r w:rsidR="003636E8" w:rsidRPr="006C6F2C">
        <w:rPr>
          <w:rFonts w:cs="Arial"/>
          <w:sz w:val="22"/>
          <w:szCs w:val="22"/>
        </w:rPr>
        <w:t>cazul de f</w:t>
      </w:r>
      <w:r w:rsidRPr="006C6F2C">
        <w:rPr>
          <w:rFonts w:cs="Arial"/>
          <w:sz w:val="22"/>
          <w:szCs w:val="22"/>
        </w:rPr>
        <w:t xml:space="preserve">orța majoră încetează, Beneficiarul va adăuga documentele respective în </w:t>
      </w:r>
      <w:proofErr w:type="spellStart"/>
      <w:r w:rsidRPr="006C6F2C">
        <w:rPr>
          <w:rFonts w:cs="Arial"/>
          <w:sz w:val="22"/>
          <w:szCs w:val="22"/>
        </w:rPr>
        <w:t>MySMIS</w:t>
      </w:r>
      <w:proofErr w:type="spellEnd"/>
      <w:r w:rsidRPr="006C6F2C">
        <w:rPr>
          <w:rFonts w:cs="Arial"/>
          <w:sz w:val="22"/>
          <w:szCs w:val="22"/>
        </w:rPr>
        <w:t xml:space="preserve"> 2014.</w:t>
      </w:r>
    </w:p>
    <w:bookmarkEnd w:id="11"/>
    <w:p w14:paraId="711FA855" w14:textId="4A379740" w:rsidR="00345E80" w:rsidRPr="006C6F2C" w:rsidRDefault="00F7632C" w:rsidP="00764E00">
      <w:pPr>
        <w:pStyle w:val="Head2-Alin"/>
        <w:numPr>
          <w:ilvl w:val="0"/>
          <w:numId w:val="0"/>
        </w:numPr>
        <w:spacing w:before="0" w:after="0" w:line="276" w:lineRule="auto"/>
        <w:rPr>
          <w:sz w:val="22"/>
          <w:szCs w:val="22"/>
        </w:rPr>
      </w:pPr>
      <w:r w:rsidRPr="006C6F2C">
        <w:rPr>
          <w:sz w:val="22"/>
          <w:szCs w:val="22"/>
        </w:rPr>
        <w:t>(</w:t>
      </w:r>
      <w:r w:rsidR="00081B0E" w:rsidRPr="006C6F2C">
        <w:rPr>
          <w:sz w:val="22"/>
          <w:szCs w:val="22"/>
        </w:rPr>
        <w:t>1</w:t>
      </w:r>
      <w:r w:rsidR="009179B7" w:rsidRPr="006C6F2C">
        <w:rPr>
          <w:sz w:val="22"/>
          <w:szCs w:val="22"/>
        </w:rPr>
        <w:t>5</w:t>
      </w:r>
      <w:r w:rsidRPr="006C6F2C">
        <w:rPr>
          <w:sz w:val="22"/>
          <w:szCs w:val="22"/>
        </w:rPr>
        <w:t xml:space="preserve">) </w:t>
      </w:r>
      <w:r w:rsidR="007934F4" w:rsidRPr="006C6F2C">
        <w:rPr>
          <w:sz w:val="22"/>
          <w:szCs w:val="22"/>
        </w:rPr>
        <w:t>Beneficiarul</w:t>
      </w:r>
      <w:r w:rsidR="000318F3" w:rsidRPr="006C6F2C">
        <w:rPr>
          <w:sz w:val="22"/>
          <w:szCs w:val="22"/>
        </w:rPr>
        <w:t xml:space="preserve"> este obligat să realizeze toate măsurile de informare și publicitate în conformitate cu obligațiile asumate prin </w:t>
      </w:r>
      <w:r w:rsidR="00601DFA" w:rsidRPr="006C6F2C">
        <w:rPr>
          <w:i/>
          <w:sz w:val="22"/>
          <w:szCs w:val="22"/>
        </w:rPr>
        <w:t>Anexa I</w:t>
      </w:r>
      <w:r w:rsidR="00601DFA" w:rsidRPr="006C6F2C">
        <w:rPr>
          <w:sz w:val="22"/>
          <w:szCs w:val="22"/>
        </w:rPr>
        <w:t xml:space="preserve"> și cu respectarea prevederilor din </w:t>
      </w:r>
      <w:r w:rsidR="000318F3" w:rsidRPr="006C6F2C">
        <w:rPr>
          <w:i/>
          <w:sz w:val="22"/>
          <w:szCs w:val="22"/>
        </w:rPr>
        <w:t>Anexa VII</w:t>
      </w:r>
      <w:r w:rsidR="00601DFA" w:rsidRPr="006C6F2C">
        <w:rPr>
          <w:sz w:val="22"/>
          <w:szCs w:val="22"/>
        </w:rPr>
        <w:t xml:space="preserve"> la prezentul Contract de finanțare</w:t>
      </w:r>
      <w:r w:rsidR="00A36F84" w:rsidRPr="006C6F2C">
        <w:rPr>
          <w:sz w:val="22"/>
          <w:szCs w:val="22"/>
        </w:rPr>
        <w:t>.</w:t>
      </w:r>
      <w:r w:rsidR="00A36F84" w:rsidRPr="006C6F2C" w:rsidDel="00A36F84">
        <w:rPr>
          <w:sz w:val="22"/>
          <w:szCs w:val="22"/>
        </w:rPr>
        <w:t xml:space="preserve"> </w:t>
      </w:r>
    </w:p>
    <w:p w14:paraId="4DA290A7" w14:textId="51B23F5A" w:rsidR="006E206E" w:rsidRPr="006C6F2C" w:rsidRDefault="00F7632C" w:rsidP="00764E00">
      <w:pPr>
        <w:pStyle w:val="Head2-Alin"/>
        <w:numPr>
          <w:ilvl w:val="0"/>
          <w:numId w:val="0"/>
        </w:numPr>
        <w:tabs>
          <w:tab w:val="left" w:pos="720"/>
        </w:tabs>
        <w:spacing w:before="0" w:after="0" w:line="276" w:lineRule="auto"/>
        <w:rPr>
          <w:rFonts w:cs="Arial"/>
          <w:sz w:val="22"/>
          <w:szCs w:val="22"/>
        </w:rPr>
      </w:pPr>
      <w:r w:rsidRPr="006C6F2C">
        <w:rPr>
          <w:rFonts w:cs="Arial"/>
          <w:sz w:val="22"/>
          <w:szCs w:val="22"/>
        </w:rPr>
        <w:lastRenderedPageBreak/>
        <w:t>(1</w:t>
      </w:r>
      <w:r w:rsidR="009179B7" w:rsidRPr="006C6F2C">
        <w:rPr>
          <w:rFonts w:cs="Arial"/>
          <w:sz w:val="22"/>
          <w:szCs w:val="22"/>
        </w:rPr>
        <w:t>6</w:t>
      </w:r>
      <w:r w:rsidRPr="006C6F2C">
        <w:rPr>
          <w:rFonts w:cs="Arial"/>
          <w:sz w:val="22"/>
          <w:szCs w:val="22"/>
        </w:rPr>
        <w:t xml:space="preserve">) </w:t>
      </w:r>
      <w:r w:rsidR="00826D76" w:rsidRPr="006C6F2C">
        <w:rPr>
          <w:rFonts w:cs="Arial"/>
          <w:sz w:val="22"/>
          <w:szCs w:val="22"/>
        </w:rPr>
        <w:t xml:space="preserve">Beneficiarul este obligat să informeze AM POCA despre orice </w:t>
      </w:r>
      <w:proofErr w:type="spellStart"/>
      <w:r w:rsidR="00826D76" w:rsidRPr="006C6F2C">
        <w:rPr>
          <w:rFonts w:cs="Arial"/>
          <w:sz w:val="22"/>
          <w:szCs w:val="22"/>
        </w:rPr>
        <w:t>situaţie</w:t>
      </w:r>
      <w:proofErr w:type="spellEnd"/>
      <w:r w:rsidR="00826D76" w:rsidRPr="006C6F2C">
        <w:rPr>
          <w:rFonts w:cs="Arial"/>
          <w:sz w:val="22"/>
          <w:szCs w:val="22"/>
        </w:rPr>
        <w:t xml:space="preserve"> care poate determina </w:t>
      </w:r>
      <w:r w:rsidR="007F0691" w:rsidRPr="006C6F2C">
        <w:rPr>
          <w:rFonts w:cs="Arial"/>
          <w:sz w:val="22"/>
          <w:szCs w:val="22"/>
        </w:rPr>
        <w:t>rezilierea</w:t>
      </w:r>
      <w:r w:rsidR="00826D76" w:rsidRPr="006C6F2C">
        <w:rPr>
          <w:rFonts w:cs="Arial"/>
          <w:sz w:val="22"/>
          <w:szCs w:val="22"/>
        </w:rPr>
        <w:t xml:space="preserve"> </w:t>
      </w:r>
      <w:proofErr w:type="spellStart"/>
      <w:r w:rsidR="00B25417" w:rsidRPr="006C6F2C">
        <w:rPr>
          <w:rFonts w:cs="Arial"/>
          <w:sz w:val="22"/>
          <w:szCs w:val="22"/>
        </w:rPr>
        <w:t>şi</w:t>
      </w:r>
      <w:proofErr w:type="spellEnd"/>
      <w:r w:rsidR="00B25417" w:rsidRPr="006C6F2C">
        <w:rPr>
          <w:rFonts w:cs="Arial"/>
          <w:sz w:val="22"/>
          <w:szCs w:val="22"/>
        </w:rPr>
        <w:t>/</w:t>
      </w:r>
      <w:r w:rsidR="00826D76" w:rsidRPr="006C6F2C">
        <w:rPr>
          <w:rFonts w:cs="Arial"/>
          <w:sz w:val="22"/>
          <w:szCs w:val="22"/>
        </w:rPr>
        <w:t>sau întârzierea executării Contractului de finanțare</w:t>
      </w:r>
      <w:r w:rsidR="00530312" w:rsidRPr="006C6F2C">
        <w:rPr>
          <w:rFonts w:cs="Arial"/>
          <w:sz w:val="22"/>
          <w:szCs w:val="22"/>
        </w:rPr>
        <w:t>,</w:t>
      </w:r>
      <w:r w:rsidR="00D71586" w:rsidRPr="006C6F2C">
        <w:rPr>
          <w:rFonts w:cs="Arial"/>
          <w:sz w:val="22"/>
          <w:szCs w:val="22"/>
        </w:rPr>
        <w:t xml:space="preserve"> </w:t>
      </w:r>
      <w:r w:rsidR="00826D76" w:rsidRPr="006C6F2C">
        <w:rPr>
          <w:rFonts w:cs="Arial"/>
          <w:sz w:val="22"/>
          <w:szCs w:val="22"/>
        </w:rPr>
        <w:t xml:space="preserve">în termen de maxim 5(cinci) zile lucrătoare de la data luării la </w:t>
      </w:r>
      <w:proofErr w:type="spellStart"/>
      <w:r w:rsidR="00826D76" w:rsidRPr="006C6F2C">
        <w:rPr>
          <w:rFonts w:cs="Arial"/>
          <w:sz w:val="22"/>
          <w:szCs w:val="22"/>
        </w:rPr>
        <w:t>cunoştinţă</w:t>
      </w:r>
      <w:proofErr w:type="spellEnd"/>
      <w:r w:rsidR="00826D76" w:rsidRPr="006C6F2C">
        <w:rPr>
          <w:rFonts w:cs="Arial"/>
          <w:sz w:val="22"/>
          <w:szCs w:val="22"/>
        </w:rPr>
        <w:t xml:space="preserve">. </w:t>
      </w:r>
      <w:r w:rsidR="00275818" w:rsidRPr="006C6F2C">
        <w:rPr>
          <w:rFonts w:cs="Arial"/>
          <w:sz w:val="22"/>
          <w:szCs w:val="22"/>
        </w:rPr>
        <w:t>În urma analizei</w:t>
      </w:r>
      <w:r w:rsidR="001658E0" w:rsidRPr="006C6F2C">
        <w:rPr>
          <w:rFonts w:cs="Arial"/>
          <w:sz w:val="22"/>
          <w:szCs w:val="22"/>
        </w:rPr>
        <w:t xml:space="preserve">, AM POCA poate decide </w:t>
      </w:r>
      <w:r w:rsidR="007F0691" w:rsidRPr="006C6F2C">
        <w:rPr>
          <w:rFonts w:cs="Arial"/>
          <w:sz w:val="22"/>
          <w:szCs w:val="22"/>
        </w:rPr>
        <w:t xml:space="preserve">rezilierea </w:t>
      </w:r>
      <w:proofErr w:type="spellStart"/>
      <w:r w:rsidR="00E9702F" w:rsidRPr="006C6F2C">
        <w:rPr>
          <w:rFonts w:cs="Arial"/>
          <w:sz w:val="22"/>
          <w:szCs w:val="22"/>
        </w:rPr>
        <w:t>şi</w:t>
      </w:r>
      <w:proofErr w:type="spellEnd"/>
      <w:r w:rsidR="00E9702F" w:rsidRPr="006C6F2C">
        <w:rPr>
          <w:rFonts w:cs="Arial"/>
          <w:sz w:val="22"/>
          <w:szCs w:val="22"/>
        </w:rPr>
        <w:t xml:space="preserve">/sau </w:t>
      </w:r>
      <w:r w:rsidR="001658E0" w:rsidRPr="006C6F2C">
        <w:rPr>
          <w:rFonts w:cs="Arial"/>
          <w:sz w:val="22"/>
          <w:szCs w:val="22"/>
        </w:rPr>
        <w:t>s</w:t>
      </w:r>
      <w:r w:rsidR="00B75AD3" w:rsidRPr="006C6F2C">
        <w:rPr>
          <w:rFonts w:cs="Arial"/>
          <w:sz w:val="22"/>
          <w:szCs w:val="22"/>
        </w:rPr>
        <w:t xml:space="preserve">uspendarea </w:t>
      </w:r>
      <w:r w:rsidR="001658E0" w:rsidRPr="006C6F2C">
        <w:rPr>
          <w:rFonts w:cs="Arial"/>
          <w:sz w:val="22"/>
          <w:szCs w:val="22"/>
        </w:rPr>
        <w:t>Contractului de finanțare, cu aplicarea corespunzătoare a prevederilor legale incidente.</w:t>
      </w:r>
    </w:p>
    <w:p w14:paraId="7094323A" w14:textId="3E353603" w:rsidR="006E206E" w:rsidRPr="006C6F2C" w:rsidRDefault="00F7632C" w:rsidP="00764E00">
      <w:pPr>
        <w:pStyle w:val="Head2-Alin"/>
        <w:numPr>
          <w:ilvl w:val="0"/>
          <w:numId w:val="0"/>
        </w:numPr>
        <w:spacing w:before="0" w:after="0" w:line="276" w:lineRule="auto"/>
        <w:rPr>
          <w:rFonts w:cs="Arial"/>
          <w:sz w:val="22"/>
          <w:szCs w:val="22"/>
        </w:rPr>
      </w:pPr>
      <w:r w:rsidRPr="006C6F2C">
        <w:rPr>
          <w:rFonts w:cs="Arial"/>
          <w:sz w:val="22"/>
          <w:szCs w:val="22"/>
        </w:rPr>
        <w:t>(1</w:t>
      </w:r>
      <w:r w:rsidR="009179B7" w:rsidRPr="006C6F2C">
        <w:rPr>
          <w:rFonts w:cs="Arial"/>
          <w:sz w:val="22"/>
          <w:szCs w:val="22"/>
        </w:rPr>
        <w:t>7</w:t>
      </w:r>
      <w:r w:rsidRPr="006C6F2C">
        <w:rPr>
          <w:rFonts w:cs="Arial"/>
          <w:sz w:val="22"/>
          <w:szCs w:val="22"/>
        </w:rPr>
        <w:t xml:space="preserve">) </w:t>
      </w:r>
      <w:r w:rsidR="00826D76" w:rsidRPr="006C6F2C">
        <w:rPr>
          <w:rFonts w:cs="Arial"/>
          <w:sz w:val="22"/>
          <w:szCs w:val="22"/>
        </w:rPr>
        <w:t xml:space="preserve">Beneficiarul are </w:t>
      </w:r>
      <w:proofErr w:type="spellStart"/>
      <w:r w:rsidR="00826D76" w:rsidRPr="006C6F2C">
        <w:rPr>
          <w:rFonts w:cs="Arial"/>
          <w:sz w:val="22"/>
          <w:szCs w:val="22"/>
        </w:rPr>
        <w:t>obligaţia</w:t>
      </w:r>
      <w:proofErr w:type="spellEnd"/>
      <w:r w:rsidR="002F0396" w:rsidRPr="006C6F2C">
        <w:rPr>
          <w:rFonts w:cs="Arial"/>
          <w:sz w:val="22"/>
          <w:szCs w:val="22"/>
        </w:rPr>
        <w:t xml:space="preserve"> de a restitui AM POCA orice plată nedatorată/sume necuvenite plătite în cadrul prezentului Contract de finanțare.</w:t>
      </w:r>
      <w:r w:rsidR="00826D76" w:rsidRPr="006C6F2C">
        <w:rPr>
          <w:rFonts w:cs="Arial"/>
          <w:sz w:val="22"/>
          <w:szCs w:val="22"/>
        </w:rPr>
        <w:t xml:space="preserve"> </w:t>
      </w:r>
      <w:r w:rsidR="00165CF4" w:rsidRPr="006C6F2C">
        <w:rPr>
          <w:rFonts w:cs="Arial"/>
          <w:sz w:val="22"/>
          <w:szCs w:val="22"/>
        </w:rPr>
        <w:t>Modalitatea de recuperare a sumelor se realizeaz</w:t>
      </w:r>
      <w:r w:rsidR="00530312" w:rsidRPr="006C6F2C">
        <w:rPr>
          <w:rFonts w:cs="Arial"/>
          <w:sz w:val="22"/>
          <w:szCs w:val="22"/>
        </w:rPr>
        <w:t>ă</w:t>
      </w:r>
      <w:r w:rsidR="00165CF4" w:rsidRPr="006C6F2C">
        <w:rPr>
          <w:rFonts w:cs="Arial"/>
          <w:sz w:val="22"/>
          <w:szCs w:val="22"/>
        </w:rPr>
        <w:t xml:space="preserve"> conform </w:t>
      </w:r>
      <w:r w:rsidR="00165CF4" w:rsidRPr="006C6F2C">
        <w:rPr>
          <w:rFonts w:cs="Arial"/>
          <w:i/>
          <w:sz w:val="22"/>
          <w:szCs w:val="22"/>
        </w:rPr>
        <w:t>Anexei VIII</w:t>
      </w:r>
      <w:r w:rsidR="00165CF4" w:rsidRPr="006C6F2C">
        <w:rPr>
          <w:rFonts w:cs="Arial"/>
          <w:sz w:val="22"/>
          <w:szCs w:val="22"/>
        </w:rPr>
        <w:t xml:space="preserve"> la prezentul Contract de finan</w:t>
      </w:r>
      <w:r w:rsidR="00CA35D7" w:rsidRPr="006C6F2C">
        <w:rPr>
          <w:rFonts w:cs="Arial"/>
          <w:sz w:val="22"/>
          <w:szCs w:val="22"/>
        </w:rPr>
        <w:t>ț</w:t>
      </w:r>
      <w:r w:rsidR="00165CF4" w:rsidRPr="006C6F2C">
        <w:rPr>
          <w:rFonts w:cs="Arial"/>
          <w:sz w:val="22"/>
          <w:szCs w:val="22"/>
        </w:rPr>
        <w:t>are.</w:t>
      </w:r>
    </w:p>
    <w:p w14:paraId="0057D9EE" w14:textId="1A65F486" w:rsidR="00130FBD" w:rsidRPr="006C6F2C" w:rsidRDefault="00F7632C" w:rsidP="00764E00">
      <w:pPr>
        <w:pStyle w:val="Head2-Alin"/>
        <w:numPr>
          <w:ilvl w:val="0"/>
          <w:numId w:val="0"/>
        </w:numPr>
        <w:spacing w:before="0" w:after="0" w:line="276" w:lineRule="auto"/>
        <w:rPr>
          <w:rFonts w:cs="Arial"/>
          <w:sz w:val="22"/>
          <w:szCs w:val="22"/>
        </w:rPr>
      </w:pPr>
      <w:r w:rsidRPr="006C6F2C">
        <w:rPr>
          <w:sz w:val="22"/>
          <w:szCs w:val="22"/>
        </w:rPr>
        <w:t>(</w:t>
      </w:r>
      <w:r w:rsidR="00081B0E" w:rsidRPr="006C6F2C">
        <w:rPr>
          <w:sz w:val="22"/>
          <w:szCs w:val="22"/>
        </w:rPr>
        <w:t>1</w:t>
      </w:r>
      <w:r w:rsidR="009179B7" w:rsidRPr="006C6F2C">
        <w:rPr>
          <w:sz w:val="22"/>
          <w:szCs w:val="22"/>
        </w:rPr>
        <w:t>8</w:t>
      </w:r>
      <w:r w:rsidRPr="006C6F2C">
        <w:rPr>
          <w:sz w:val="22"/>
          <w:szCs w:val="22"/>
        </w:rPr>
        <w:t xml:space="preserve">) </w:t>
      </w:r>
      <w:r w:rsidR="007C3FE1" w:rsidRPr="006C6F2C">
        <w:rPr>
          <w:sz w:val="22"/>
          <w:szCs w:val="22"/>
        </w:rPr>
        <w:t xml:space="preserve">Beneficiarul este obligat să notifice AM POCA în scris și fără întârziere, orice modificare apărută în legătură cu datele sale de identificare sau ale reprezentanților săi, precum și orice informație ce poate fi relevantă în relația sa cu AM POCA, orice astfel de modificare/informație fiind opozabilă AM POCA doar de la data primirii notificării de către AM POCA. Aceste </w:t>
      </w:r>
      <w:proofErr w:type="spellStart"/>
      <w:r w:rsidR="007C3FE1" w:rsidRPr="006C6F2C">
        <w:rPr>
          <w:sz w:val="22"/>
          <w:szCs w:val="22"/>
        </w:rPr>
        <w:t>informaţii</w:t>
      </w:r>
      <w:proofErr w:type="spellEnd"/>
      <w:r w:rsidR="007C3FE1" w:rsidRPr="006C6F2C">
        <w:rPr>
          <w:sz w:val="22"/>
          <w:szCs w:val="22"/>
        </w:rPr>
        <w:t xml:space="preserve"> se pot referi, dar fără a se limita la, orice împrejurare de natură economică sau juridică, act sau fapt care ar modifica starea de drept sau de</w:t>
      </w:r>
      <w:r w:rsidR="00440951" w:rsidRPr="006C6F2C">
        <w:rPr>
          <w:sz w:val="22"/>
          <w:szCs w:val="22"/>
        </w:rPr>
        <w:t xml:space="preserve"> fapt existentă</w:t>
      </w:r>
      <w:r w:rsidR="007C3FE1" w:rsidRPr="006C6F2C">
        <w:rPr>
          <w:sz w:val="22"/>
          <w:szCs w:val="22"/>
        </w:rPr>
        <w:t xml:space="preserve"> la momentul încheierii Contractului de finanțare.</w:t>
      </w:r>
    </w:p>
    <w:p w14:paraId="7E699392" w14:textId="5F12A9BF" w:rsidR="00BB24E8" w:rsidRPr="006C6F2C" w:rsidRDefault="00F7632C" w:rsidP="00633098">
      <w:pPr>
        <w:pStyle w:val="Head2-Alin"/>
        <w:numPr>
          <w:ilvl w:val="0"/>
          <w:numId w:val="0"/>
        </w:numPr>
        <w:spacing w:before="0" w:after="0" w:line="276" w:lineRule="auto"/>
        <w:rPr>
          <w:sz w:val="22"/>
          <w:szCs w:val="22"/>
        </w:rPr>
      </w:pPr>
      <w:r w:rsidRPr="006C6F2C">
        <w:rPr>
          <w:rFonts w:cs="Arial"/>
          <w:sz w:val="22"/>
          <w:szCs w:val="22"/>
        </w:rPr>
        <w:t>(</w:t>
      </w:r>
      <w:r w:rsidR="00081B0E" w:rsidRPr="006C6F2C">
        <w:rPr>
          <w:rFonts w:cs="Arial"/>
          <w:sz w:val="22"/>
          <w:szCs w:val="22"/>
        </w:rPr>
        <w:t>1</w:t>
      </w:r>
      <w:r w:rsidR="009179B7" w:rsidRPr="006C6F2C">
        <w:rPr>
          <w:rFonts w:cs="Arial"/>
          <w:sz w:val="22"/>
          <w:szCs w:val="22"/>
        </w:rPr>
        <w:t>9</w:t>
      </w:r>
      <w:r w:rsidRPr="006C6F2C">
        <w:rPr>
          <w:rFonts w:cs="Arial"/>
          <w:sz w:val="22"/>
          <w:szCs w:val="22"/>
        </w:rPr>
        <w:t xml:space="preserve">) </w:t>
      </w:r>
      <w:r w:rsidR="00130FBD" w:rsidRPr="006C6F2C">
        <w:rPr>
          <w:rFonts w:cs="Arial"/>
          <w:sz w:val="22"/>
          <w:szCs w:val="22"/>
        </w:rPr>
        <w:t>Beneficiarul es</w:t>
      </w:r>
      <w:r w:rsidR="00757EC2" w:rsidRPr="006C6F2C">
        <w:rPr>
          <w:rFonts w:cs="Arial"/>
          <w:sz w:val="22"/>
          <w:szCs w:val="22"/>
        </w:rPr>
        <w:t xml:space="preserve">te obligat să notifice AM POCA </w:t>
      </w:r>
      <w:r w:rsidR="00130FBD" w:rsidRPr="006C6F2C">
        <w:rPr>
          <w:rFonts w:cs="Arial"/>
          <w:sz w:val="22"/>
          <w:szCs w:val="22"/>
        </w:rPr>
        <w:t>asupra fondurilor</w:t>
      </w:r>
      <w:r w:rsidR="00757EC2" w:rsidRPr="006C6F2C">
        <w:rPr>
          <w:rFonts w:cs="Arial"/>
          <w:sz w:val="22"/>
          <w:szCs w:val="22"/>
        </w:rPr>
        <w:t xml:space="preserve"> rămase neutilizate,</w:t>
      </w:r>
      <w:r w:rsidR="00130FBD" w:rsidRPr="006C6F2C">
        <w:rPr>
          <w:rFonts w:cs="Arial"/>
          <w:sz w:val="22"/>
          <w:szCs w:val="22"/>
        </w:rPr>
        <w:t xml:space="preserve"> ca urmare a atribuirii și/sau finalizării contractelor de achiziție publică aferente proiectului.</w:t>
      </w:r>
    </w:p>
    <w:p w14:paraId="30CE0898" w14:textId="794C47C0" w:rsidR="00F7632C" w:rsidRPr="006C6F2C" w:rsidRDefault="006C66B4" w:rsidP="00764E00">
      <w:pPr>
        <w:pStyle w:val="ListParagraph"/>
        <w:autoSpaceDE w:val="0"/>
        <w:autoSpaceDN w:val="0"/>
        <w:adjustRightInd w:val="0"/>
        <w:spacing w:after="0"/>
        <w:ind w:left="0"/>
        <w:contextualSpacing w:val="0"/>
        <w:jc w:val="both"/>
        <w:rPr>
          <w:rFonts w:ascii="Trebuchet MS" w:hAnsi="Trebuchet MS"/>
          <w:b/>
        </w:rPr>
      </w:pPr>
      <w:r w:rsidRPr="006C6F2C">
        <w:rPr>
          <w:rFonts w:ascii="Trebuchet MS" w:hAnsi="Trebuchet MS"/>
          <w:b/>
        </w:rPr>
        <w:t>Obligații privind implementarea Proiectului în p</w:t>
      </w:r>
      <w:r w:rsidR="00826D76" w:rsidRPr="006C6F2C">
        <w:rPr>
          <w:rFonts w:ascii="Trebuchet MS" w:hAnsi="Trebuchet MS"/>
          <w:b/>
        </w:rPr>
        <w:t>arteneriat</w:t>
      </w:r>
    </w:p>
    <w:p w14:paraId="278CEADF" w14:textId="6A06DC33" w:rsidR="00F7632C" w:rsidRPr="006C6F2C" w:rsidRDefault="00F7632C" w:rsidP="00764E00">
      <w:pPr>
        <w:pStyle w:val="ListParagraph"/>
        <w:autoSpaceDE w:val="0"/>
        <w:autoSpaceDN w:val="0"/>
        <w:adjustRightInd w:val="0"/>
        <w:spacing w:after="0"/>
        <w:ind w:left="0"/>
        <w:contextualSpacing w:val="0"/>
        <w:jc w:val="both"/>
        <w:rPr>
          <w:rFonts w:ascii="Trebuchet MS" w:hAnsi="Trebuchet MS"/>
        </w:rPr>
      </w:pPr>
      <w:r w:rsidRPr="006C6F2C">
        <w:rPr>
          <w:rFonts w:ascii="Trebuchet MS" w:hAnsi="Trebuchet MS"/>
        </w:rPr>
        <w:t>(</w:t>
      </w:r>
      <w:r w:rsidR="009179B7" w:rsidRPr="006C6F2C">
        <w:rPr>
          <w:rFonts w:ascii="Trebuchet MS" w:hAnsi="Trebuchet MS"/>
        </w:rPr>
        <w:t>20</w:t>
      </w:r>
      <w:r w:rsidRPr="006C6F2C">
        <w:rPr>
          <w:rFonts w:ascii="Trebuchet MS" w:hAnsi="Trebuchet MS"/>
        </w:rPr>
        <w:t xml:space="preserve">) </w:t>
      </w:r>
      <w:r w:rsidR="00B339C0" w:rsidRPr="006C6F2C">
        <w:rPr>
          <w:rFonts w:ascii="Trebuchet MS" w:hAnsi="Trebuchet MS"/>
        </w:rPr>
        <w:t xml:space="preserve">În cazul implementării Proiectului în parteneriat, responsabilitatea </w:t>
      </w:r>
      <w:proofErr w:type="spellStart"/>
      <w:r w:rsidR="00B339C0" w:rsidRPr="006C6F2C">
        <w:rPr>
          <w:rFonts w:ascii="Trebuchet MS" w:hAnsi="Trebuchet MS"/>
        </w:rPr>
        <w:t>faţă</w:t>
      </w:r>
      <w:proofErr w:type="spellEnd"/>
      <w:r w:rsidR="00B339C0" w:rsidRPr="006C6F2C">
        <w:rPr>
          <w:rFonts w:ascii="Trebuchet MS" w:hAnsi="Trebuchet MS"/>
        </w:rPr>
        <w:t xml:space="preserve"> de AM POCA pentru realizarea Proiectului și a respectării prevederilor legale naționale și comunitare revine, în exclusivitate, Beneficiarului</w:t>
      </w:r>
      <w:r w:rsidR="002C2525" w:rsidRPr="006C6F2C">
        <w:rPr>
          <w:rFonts w:ascii="Trebuchet MS" w:hAnsi="Trebuchet MS"/>
        </w:rPr>
        <w:t xml:space="preserve"> -</w:t>
      </w:r>
      <w:r w:rsidR="00413FEF" w:rsidRPr="006C6F2C">
        <w:rPr>
          <w:rFonts w:ascii="Trebuchet MS" w:hAnsi="Trebuchet MS"/>
        </w:rPr>
        <w:t xml:space="preserve"> </w:t>
      </w:r>
      <w:r w:rsidR="00B339C0" w:rsidRPr="006C6F2C">
        <w:rPr>
          <w:rFonts w:ascii="Trebuchet MS" w:hAnsi="Trebuchet MS"/>
        </w:rPr>
        <w:t>lider de parteneriat.</w:t>
      </w:r>
      <w:r w:rsidR="0010704A" w:rsidRPr="006C6F2C">
        <w:rPr>
          <w:rFonts w:ascii="Trebuchet MS" w:hAnsi="Trebuchet MS"/>
        </w:rPr>
        <w:t xml:space="preserve"> </w:t>
      </w:r>
      <w:r w:rsidR="00AE7001" w:rsidRPr="006C6F2C">
        <w:rPr>
          <w:rFonts w:ascii="Trebuchet MS" w:hAnsi="Trebuchet MS"/>
        </w:rPr>
        <w:t xml:space="preserve">Pentru neregulile identificate în cadrul proiectelor implementate în parteneriat, AM POCA emite notificările și titlurile de creanță pe numele </w:t>
      </w:r>
      <w:r w:rsidR="002C2525" w:rsidRPr="006C6F2C">
        <w:rPr>
          <w:rFonts w:ascii="Trebuchet MS" w:hAnsi="Trebuchet MS"/>
        </w:rPr>
        <w:t>B</w:t>
      </w:r>
      <w:r w:rsidR="00AE7001" w:rsidRPr="006C6F2C">
        <w:rPr>
          <w:rFonts w:ascii="Trebuchet MS" w:hAnsi="Trebuchet MS"/>
        </w:rPr>
        <w:t>eneficiarului – lider de parteneriat/partenerului care a efectuat cheltuiala afectată de neregulă.</w:t>
      </w:r>
    </w:p>
    <w:p w14:paraId="641B3936" w14:textId="243A8C3C" w:rsidR="006E206E" w:rsidRPr="006C6F2C" w:rsidRDefault="00F7632C" w:rsidP="00764E00">
      <w:pPr>
        <w:pStyle w:val="ListParagraph"/>
        <w:autoSpaceDE w:val="0"/>
        <w:autoSpaceDN w:val="0"/>
        <w:adjustRightInd w:val="0"/>
        <w:spacing w:after="0"/>
        <w:ind w:left="0"/>
        <w:contextualSpacing w:val="0"/>
        <w:jc w:val="both"/>
        <w:rPr>
          <w:rFonts w:ascii="Trebuchet MS" w:hAnsi="Trebuchet MS"/>
          <w:color w:val="00B050"/>
        </w:rPr>
      </w:pPr>
      <w:r w:rsidRPr="006C6F2C">
        <w:rPr>
          <w:rFonts w:ascii="Trebuchet MS" w:hAnsi="Trebuchet MS"/>
        </w:rPr>
        <w:t>(</w:t>
      </w:r>
      <w:r w:rsidR="009179B7" w:rsidRPr="006C6F2C">
        <w:rPr>
          <w:rFonts w:ascii="Trebuchet MS" w:hAnsi="Trebuchet MS"/>
        </w:rPr>
        <w:t>21</w:t>
      </w:r>
      <w:r w:rsidRPr="006C6F2C">
        <w:rPr>
          <w:rFonts w:ascii="Trebuchet MS" w:hAnsi="Trebuchet MS"/>
        </w:rPr>
        <w:t>)</w:t>
      </w:r>
      <w:r w:rsidRPr="006C6F2C">
        <w:rPr>
          <w:rFonts w:ascii="Trebuchet MS" w:hAnsi="Trebuchet MS"/>
          <w:color w:val="00B050"/>
        </w:rPr>
        <w:t xml:space="preserve"> </w:t>
      </w:r>
      <w:r w:rsidR="00826D76" w:rsidRPr="006C6F2C">
        <w:rPr>
          <w:rFonts w:ascii="Trebuchet MS" w:hAnsi="Trebuchet MS"/>
        </w:rPr>
        <w:t>În cazul în care</w:t>
      </w:r>
      <w:r w:rsidR="006C66B4" w:rsidRPr="006C6F2C">
        <w:rPr>
          <w:rFonts w:ascii="Trebuchet MS" w:hAnsi="Trebuchet MS"/>
        </w:rPr>
        <w:t>,</w:t>
      </w:r>
      <w:r w:rsidR="00826D76" w:rsidRPr="006C6F2C">
        <w:rPr>
          <w:rFonts w:ascii="Trebuchet MS" w:hAnsi="Trebuchet MS"/>
        </w:rPr>
        <w:t xml:space="preserve"> unul dintre Parteneri se retrage sau nu-</w:t>
      </w:r>
      <w:proofErr w:type="spellStart"/>
      <w:r w:rsidR="00826D76" w:rsidRPr="006C6F2C">
        <w:rPr>
          <w:rFonts w:ascii="Trebuchet MS" w:hAnsi="Trebuchet MS"/>
        </w:rPr>
        <w:t>şi</w:t>
      </w:r>
      <w:proofErr w:type="spellEnd"/>
      <w:r w:rsidR="00826D76" w:rsidRPr="006C6F2C">
        <w:rPr>
          <w:rFonts w:ascii="Trebuchet MS" w:hAnsi="Trebuchet MS"/>
        </w:rPr>
        <w:t xml:space="preserve"> </w:t>
      </w:r>
      <w:proofErr w:type="spellStart"/>
      <w:r w:rsidR="00826D76" w:rsidRPr="006C6F2C">
        <w:rPr>
          <w:rFonts w:ascii="Trebuchet MS" w:hAnsi="Trebuchet MS"/>
        </w:rPr>
        <w:t>îndeplineşte</w:t>
      </w:r>
      <w:proofErr w:type="spellEnd"/>
      <w:r w:rsidR="00826D76" w:rsidRPr="006C6F2C">
        <w:rPr>
          <w:rFonts w:ascii="Trebuchet MS" w:hAnsi="Trebuchet MS"/>
        </w:rPr>
        <w:t xml:space="preserve"> </w:t>
      </w:r>
      <w:proofErr w:type="spellStart"/>
      <w:r w:rsidR="00826D76" w:rsidRPr="006C6F2C">
        <w:rPr>
          <w:rFonts w:ascii="Trebuchet MS" w:hAnsi="Trebuchet MS"/>
        </w:rPr>
        <w:t>obligaţiile</w:t>
      </w:r>
      <w:proofErr w:type="spellEnd"/>
      <w:r w:rsidR="00826D76" w:rsidRPr="006C6F2C">
        <w:rPr>
          <w:rFonts w:ascii="Trebuchet MS" w:hAnsi="Trebuchet MS"/>
        </w:rPr>
        <w:t xml:space="preserve"> conform Acordului de parteneriat încheiat cu Beneficiarul, acesta din urmă are </w:t>
      </w:r>
      <w:proofErr w:type="spellStart"/>
      <w:r w:rsidR="00826D76" w:rsidRPr="006C6F2C">
        <w:rPr>
          <w:rFonts w:ascii="Trebuchet MS" w:hAnsi="Trebuchet MS"/>
        </w:rPr>
        <w:t>obligaţia</w:t>
      </w:r>
      <w:proofErr w:type="spellEnd"/>
      <w:r w:rsidR="00826D76" w:rsidRPr="006C6F2C">
        <w:rPr>
          <w:rFonts w:ascii="Trebuchet MS" w:hAnsi="Trebuchet MS"/>
        </w:rPr>
        <w:t xml:space="preserve"> de a prelua </w:t>
      </w:r>
      <w:proofErr w:type="spellStart"/>
      <w:r w:rsidR="00826D76" w:rsidRPr="006C6F2C">
        <w:rPr>
          <w:rFonts w:ascii="Trebuchet MS" w:hAnsi="Trebuchet MS"/>
        </w:rPr>
        <w:t>activităţile</w:t>
      </w:r>
      <w:proofErr w:type="spellEnd"/>
      <w:r w:rsidR="00826D76" w:rsidRPr="006C6F2C">
        <w:rPr>
          <w:rFonts w:ascii="Trebuchet MS" w:hAnsi="Trebuchet MS"/>
        </w:rPr>
        <w:t xml:space="preserve"> Partenerului în ca</w:t>
      </w:r>
      <w:r w:rsidR="006C66B4" w:rsidRPr="006C6F2C">
        <w:rPr>
          <w:rFonts w:ascii="Trebuchet MS" w:hAnsi="Trebuchet MS"/>
        </w:rPr>
        <w:t>uză, indiferent de prevederile A</w:t>
      </w:r>
      <w:r w:rsidR="00826D76" w:rsidRPr="006C6F2C">
        <w:rPr>
          <w:rFonts w:ascii="Trebuchet MS" w:hAnsi="Trebuchet MS"/>
        </w:rPr>
        <w:t>cordului de parteneriat.</w:t>
      </w:r>
    </w:p>
    <w:p w14:paraId="036EC269" w14:textId="7522AF5D" w:rsidR="006E206E" w:rsidRPr="006C6F2C" w:rsidRDefault="00122734" w:rsidP="00764E00">
      <w:pPr>
        <w:pStyle w:val="ListParagraph"/>
        <w:autoSpaceDE w:val="0"/>
        <w:autoSpaceDN w:val="0"/>
        <w:adjustRightInd w:val="0"/>
        <w:spacing w:after="0"/>
        <w:ind w:left="0"/>
        <w:contextualSpacing w:val="0"/>
        <w:jc w:val="both"/>
        <w:rPr>
          <w:rFonts w:ascii="Trebuchet MS" w:hAnsi="Trebuchet MS"/>
        </w:rPr>
      </w:pPr>
      <w:r w:rsidRPr="006C6F2C">
        <w:rPr>
          <w:rFonts w:ascii="Trebuchet MS" w:hAnsi="Trebuchet MS"/>
        </w:rPr>
        <w:t>(</w:t>
      </w:r>
      <w:r w:rsidR="00081B0E" w:rsidRPr="006C6F2C">
        <w:rPr>
          <w:rFonts w:ascii="Trebuchet MS" w:hAnsi="Trebuchet MS"/>
        </w:rPr>
        <w:t>2</w:t>
      </w:r>
      <w:r w:rsidR="009179B7" w:rsidRPr="006C6F2C">
        <w:rPr>
          <w:rFonts w:ascii="Trebuchet MS" w:hAnsi="Trebuchet MS"/>
        </w:rPr>
        <w:t>2</w:t>
      </w:r>
      <w:r w:rsidRPr="006C6F2C">
        <w:rPr>
          <w:rFonts w:ascii="Trebuchet MS" w:hAnsi="Trebuchet MS"/>
        </w:rPr>
        <w:t xml:space="preserve">) </w:t>
      </w:r>
      <w:r w:rsidR="00826D76" w:rsidRPr="006C6F2C">
        <w:rPr>
          <w:rFonts w:ascii="Trebuchet MS" w:hAnsi="Trebuchet MS"/>
        </w:rPr>
        <w:t xml:space="preserve">Beneficiarul poate înlocui </w:t>
      </w:r>
      <w:r w:rsidR="00880BFF" w:rsidRPr="006C6F2C">
        <w:rPr>
          <w:rFonts w:ascii="Trebuchet MS" w:hAnsi="Trebuchet MS"/>
        </w:rPr>
        <w:t>P</w:t>
      </w:r>
      <w:r w:rsidR="00826D76" w:rsidRPr="006C6F2C">
        <w:rPr>
          <w:rFonts w:ascii="Trebuchet MS" w:hAnsi="Trebuchet MS"/>
        </w:rPr>
        <w:t xml:space="preserve">artenerii </w:t>
      </w:r>
      <w:proofErr w:type="spellStart"/>
      <w:r w:rsidR="00826D76" w:rsidRPr="006C6F2C">
        <w:rPr>
          <w:rFonts w:ascii="Trebuchet MS" w:hAnsi="Trebuchet MS"/>
        </w:rPr>
        <w:t>aprobaţi</w:t>
      </w:r>
      <w:proofErr w:type="spellEnd"/>
      <w:r w:rsidR="00826D76" w:rsidRPr="006C6F2C">
        <w:rPr>
          <w:rFonts w:ascii="Trebuchet MS" w:hAnsi="Trebuchet MS"/>
        </w:rPr>
        <w:t xml:space="preserve"> prin </w:t>
      </w:r>
      <w:r w:rsidR="006C66B4" w:rsidRPr="006C6F2C">
        <w:rPr>
          <w:rFonts w:ascii="Trebuchet MS" w:hAnsi="Trebuchet MS"/>
        </w:rPr>
        <w:t>C</w:t>
      </w:r>
      <w:r w:rsidR="00826D76" w:rsidRPr="006C6F2C">
        <w:rPr>
          <w:rFonts w:ascii="Trebuchet MS" w:hAnsi="Trebuchet MS"/>
        </w:rPr>
        <w:t xml:space="preserve">ererea de </w:t>
      </w:r>
      <w:proofErr w:type="spellStart"/>
      <w:r w:rsidR="00826D76" w:rsidRPr="006C6F2C">
        <w:rPr>
          <w:rFonts w:ascii="Trebuchet MS" w:hAnsi="Trebuchet MS"/>
        </w:rPr>
        <w:t>finanţare</w:t>
      </w:r>
      <w:proofErr w:type="spellEnd"/>
      <w:r w:rsidR="00826D76" w:rsidRPr="006C6F2C">
        <w:rPr>
          <w:rFonts w:ascii="Trebuchet MS" w:hAnsi="Trebuchet MS"/>
        </w:rPr>
        <w:t>, în cazuri temeinic justificate, cu aprobarea AM POCA și cu respectarea prevederilor legale</w:t>
      </w:r>
      <w:r w:rsidR="00924EDF" w:rsidRPr="006C6F2C">
        <w:rPr>
          <w:rFonts w:ascii="Trebuchet MS" w:hAnsi="Trebuchet MS"/>
        </w:rPr>
        <w:t xml:space="preserve">, precum și a tuturor condițiilor </w:t>
      </w:r>
      <w:r w:rsidR="001275D0" w:rsidRPr="006C6F2C">
        <w:rPr>
          <w:rFonts w:ascii="Trebuchet MS" w:hAnsi="Trebuchet MS"/>
        </w:rPr>
        <w:t>stipulate</w:t>
      </w:r>
      <w:r w:rsidR="00924EDF" w:rsidRPr="006C6F2C">
        <w:rPr>
          <w:rFonts w:ascii="Trebuchet MS" w:hAnsi="Trebuchet MS"/>
        </w:rPr>
        <w:t xml:space="preserve"> </w:t>
      </w:r>
      <w:r w:rsidR="001275D0" w:rsidRPr="006C6F2C">
        <w:rPr>
          <w:rFonts w:ascii="Trebuchet MS" w:hAnsi="Trebuchet MS"/>
        </w:rPr>
        <w:t>în</w:t>
      </w:r>
      <w:r w:rsidR="00924EDF" w:rsidRPr="006C6F2C">
        <w:rPr>
          <w:rFonts w:ascii="Trebuchet MS" w:hAnsi="Trebuchet MS"/>
        </w:rPr>
        <w:t xml:space="preserve"> </w:t>
      </w:r>
      <w:r w:rsidR="00EF7326" w:rsidRPr="006C6F2C">
        <w:rPr>
          <w:rFonts w:ascii="Trebuchet MS" w:hAnsi="Trebuchet MS"/>
        </w:rPr>
        <w:t xml:space="preserve">Acordul de parteneriat </w:t>
      </w:r>
      <w:r w:rsidR="006C66B4" w:rsidRPr="006C6F2C">
        <w:rPr>
          <w:rFonts w:ascii="Trebuchet MS" w:hAnsi="Trebuchet MS"/>
        </w:rPr>
        <w:t>ș</w:t>
      </w:r>
      <w:r w:rsidR="00EF7326" w:rsidRPr="006C6F2C">
        <w:rPr>
          <w:rFonts w:ascii="Trebuchet MS" w:hAnsi="Trebuchet MS"/>
        </w:rPr>
        <w:t xml:space="preserve">i </w:t>
      </w:r>
      <w:r w:rsidR="006C66B4" w:rsidRPr="006C6F2C">
        <w:rPr>
          <w:rFonts w:ascii="Trebuchet MS" w:hAnsi="Trebuchet MS"/>
        </w:rPr>
        <w:t xml:space="preserve">prin </w:t>
      </w:r>
      <w:r w:rsidR="00924EDF" w:rsidRPr="006C6F2C">
        <w:rPr>
          <w:rFonts w:ascii="Trebuchet MS" w:hAnsi="Trebuchet MS"/>
        </w:rPr>
        <w:t>Ghidul solicitantului</w:t>
      </w:r>
      <w:r w:rsidR="00EF7326" w:rsidRPr="006C6F2C">
        <w:rPr>
          <w:rFonts w:ascii="Trebuchet MS" w:hAnsi="Trebuchet MS"/>
        </w:rPr>
        <w:t xml:space="preserve"> aplicabil</w:t>
      </w:r>
      <w:r w:rsidR="00880BFF" w:rsidRPr="006C6F2C">
        <w:rPr>
          <w:rFonts w:ascii="Trebuchet MS" w:hAnsi="Trebuchet MS"/>
        </w:rPr>
        <w:t xml:space="preserve"> cererii de proiecte</w:t>
      </w:r>
      <w:r w:rsidR="00826D76" w:rsidRPr="006C6F2C">
        <w:rPr>
          <w:rFonts w:ascii="Trebuchet MS" w:hAnsi="Trebuchet MS"/>
        </w:rPr>
        <w:t>.</w:t>
      </w:r>
    </w:p>
    <w:p w14:paraId="4B24D7F0" w14:textId="77777777" w:rsidR="006E206E" w:rsidRPr="006C6F2C" w:rsidRDefault="006C66B4" w:rsidP="00764E00">
      <w:pPr>
        <w:pStyle w:val="ListParagraph"/>
        <w:autoSpaceDE w:val="0"/>
        <w:autoSpaceDN w:val="0"/>
        <w:adjustRightInd w:val="0"/>
        <w:spacing w:after="0"/>
        <w:ind w:left="0"/>
        <w:contextualSpacing w:val="0"/>
        <w:jc w:val="both"/>
        <w:rPr>
          <w:rFonts w:ascii="Trebuchet MS" w:hAnsi="Trebuchet MS"/>
          <w:b/>
        </w:rPr>
      </w:pPr>
      <w:r w:rsidRPr="006C6F2C">
        <w:rPr>
          <w:rFonts w:ascii="Trebuchet MS" w:hAnsi="Trebuchet MS"/>
          <w:b/>
        </w:rPr>
        <w:t>Obligații privind m</w:t>
      </w:r>
      <w:r w:rsidR="00314225" w:rsidRPr="006C6F2C">
        <w:rPr>
          <w:rFonts w:ascii="Trebuchet MS" w:hAnsi="Trebuchet MS"/>
          <w:b/>
        </w:rPr>
        <w:t>onitorizare</w:t>
      </w:r>
      <w:r w:rsidRPr="006C6F2C">
        <w:rPr>
          <w:rFonts w:ascii="Trebuchet MS" w:hAnsi="Trebuchet MS"/>
          <w:b/>
        </w:rPr>
        <w:t>a</w:t>
      </w:r>
      <w:r w:rsidR="00314225" w:rsidRPr="006C6F2C">
        <w:rPr>
          <w:rFonts w:ascii="Trebuchet MS" w:hAnsi="Trebuchet MS"/>
          <w:b/>
        </w:rPr>
        <w:t xml:space="preserve">, </w:t>
      </w:r>
      <w:r w:rsidR="00165CF4" w:rsidRPr="006C6F2C">
        <w:rPr>
          <w:rFonts w:ascii="Trebuchet MS" w:hAnsi="Trebuchet MS"/>
          <w:b/>
        </w:rPr>
        <w:t>verificare</w:t>
      </w:r>
      <w:r w:rsidR="00CE5981" w:rsidRPr="006C6F2C">
        <w:rPr>
          <w:rFonts w:ascii="Trebuchet MS" w:hAnsi="Trebuchet MS"/>
          <w:b/>
        </w:rPr>
        <w:t>a</w:t>
      </w:r>
      <w:r w:rsidR="00165CF4" w:rsidRPr="006C6F2C">
        <w:rPr>
          <w:rFonts w:ascii="Trebuchet MS" w:hAnsi="Trebuchet MS"/>
          <w:b/>
        </w:rPr>
        <w:t xml:space="preserve">, </w:t>
      </w:r>
      <w:r w:rsidR="00314225" w:rsidRPr="006C6F2C">
        <w:rPr>
          <w:rFonts w:ascii="Trebuchet MS" w:hAnsi="Trebuchet MS"/>
          <w:b/>
        </w:rPr>
        <w:t>control</w:t>
      </w:r>
      <w:r w:rsidRPr="006C6F2C">
        <w:rPr>
          <w:rFonts w:ascii="Trebuchet MS" w:hAnsi="Trebuchet MS"/>
          <w:b/>
        </w:rPr>
        <w:t>ul</w:t>
      </w:r>
      <w:r w:rsidR="00314225" w:rsidRPr="006C6F2C">
        <w:rPr>
          <w:rFonts w:ascii="Trebuchet MS" w:hAnsi="Trebuchet MS"/>
          <w:b/>
        </w:rPr>
        <w:t xml:space="preserve"> și audit</w:t>
      </w:r>
      <w:r w:rsidRPr="006C6F2C">
        <w:rPr>
          <w:rFonts w:ascii="Trebuchet MS" w:hAnsi="Trebuchet MS"/>
          <w:b/>
        </w:rPr>
        <w:t>ul</w:t>
      </w:r>
    </w:p>
    <w:p w14:paraId="5F7CE8F4" w14:textId="05AFD160" w:rsidR="006E206E" w:rsidRPr="006C6F2C" w:rsidRDefault="00FA6000" w:rsidP="00764E00">
      <w:pPr>
        <w:pStyle w:val="ListParagraph"/>
        <w:autoSpaceDE w:val="0"/>
        <w:autoSpaceDN w:val="0"/>
        <w:adjustRightInd w:val="0"/>
        <w:spacing w:after="0"/>
        <w:ind w:left="0"/>
        <w:contextualSpacing w:val="0"/>
        <w:jc w:val="both"/>
        <w:rPr>
          <w:rFonts w:ascii="Trebuchet MS" w:hAnsi="Trebuchet MS"/>
          <w:b/>
        </w:rPr>
      </w:pPr>
      <w:r w:rsidRPr="006C6F2C">
        <w:rPr>
          <w:rFonts w:ascii="Trebuchet MS" w:hAnsi="Trebuchet MS"/>
        </w:rPr>
        <w:t>(</w:t>
      </w:r>
      <w:r w:rsidR="00081B0E" w:rsidRPr="006C6F2C">
        <w:rPr>
          <w:rFonts w:ascii="Trebuchet MS" w:hAnsi="Trebuchet MS"/>
        </w:rPr>
        <w:t>2</w:t>
      </w:r>
      <w:r w:rsidR="009179B7" w:rsidRPr="006C6F2C">
        <w:rPr>
          <w:rFonts w:ascii="Trebuchet MS" w:hAnsi="Trebuchet MS"/>
        </w:rPr>
        <w:t>3</w:t>
      </w:r>
      <w:r w:rsidRPr="006C6F2C">
        <w:rPr>
          <w:rFonts w:ascii="Trebuchet MS" w:hAnsi="Trebuchet MS"/>
        </w:rPr>
        <w:t>)</w:t>
      </w:r>
      <w:r w:rsidRPr="006C6F2C">
        <w:rPr>
          <w:rFonts w:ascii="Trebuchet MS" w:hAnsi="Trebuchet MS"/>
          <w:b/>
        </w:rPr>
        <w:t xml:space="preserve"> </w:t>
      </w:r>
      <w:r w:rsidR="00C54922" w:rsidRPr="006C6F2C">
        <w:rPr>
          <w:rFonts w:ascii="Trebuchet MS" w:hAnsi="Trebuchet MS"/>
        </w:rPr>
        <w:t xml:space="preserve">Beneficiarul are </w:t>
      </w:r>
      <w:proofErr w:type="spellStart"/>
      <w:r w:rsidR="00C54922" w:rsidRPr="006C6F2C">
        <w:rPr>
          <w:rFonts w:ascii="Trebuchet MS" w:hAnsi="Trebuchet MS"/>
        </w:rPr>
        <w:t>obligaţia</w:t>
      </w:r>
      <w:proofErr w:type="spellEnd"/>
      <w:r w:rsidR="00C54922" w:rsidRPr="006C6F2C">
        <w:rPr>
          <w:rFonts w:ascii="Trebuchet MS" w:hAnsi="Trebuchet MS"/>
        </w:rPr>
        <w:t xml:space="preserve"> de a asigura accesul neîngrădit al </w:t>
      </w:r>
      <w:proofErr w:type="spellStart"/>
      <w:r w:rsidR="00C54922" w:rsidRPr="006C6F2C">
        <w:rPr>
          <w:rFonts w:ascii="Trebuchet MS" w:hAnsi="Trebuchet MS"/>
        </w:rPr>
        <w:t>autorităţilor</w:t>
      </w:r>
      <w:proofErr w:type="spellEnd"/>
      <w:r w:rsidR="00C54922" w:rsidRPr="006C6F2C">
        <w:rPr>
          <w:rFonts w:ascii="Trebuchet MS" w:hAnsi="Trebuchet MS"/>
        </w:rPr>
        <w:t xml:space="preserve"> </w:t>
      </w:r>
      <w:proofErr w:type="spellStart"/>
      <w:r w:rsidR="00C54922" w:rsidRPr="006C6F2C">
        <w:rPr>
          <w:rFonts w:ascii="Trebuchet MS" w:hAnsi="Trebuchet MS"/>
        </w:rPr>
        <w:t>naţionale</w:t>
      </w:r>
      <w:proofErr w:type="spellEnd"/>
      <w:r w:rsidR="00C54922" w:rsidRPr="006C6F2C">
        <w:rPr>
          <w:rFonts w:ascii="Trebuchet MS" w:hAnsi="Trebuchet MS"/>
        </w:rPr>
        <w:t xml:space="preserve"> cu </w:t>
      </w:r>
      <w:proofErr w:type="spellStart"/>
      <w:r w:rsidR="00C54922" w:rsidRPr="006C6F2C">
        <w:rPr>
          <w:rFonts w:ascii="Trebuchet MS" w:hAnsi="Trebuchet MS"/>
        </w:rPr>
        <w:t>atribuţii</w:t>
      </w:r>
      <w:proofErr w:type="spellEnd"/>
      <w:r w:rsidR="00C54922" w:rsidRPr="006C6F2C">
        <w:rPr>
          <w:rFonts w:ascii="Trebuchet MS" w:hAnsi="Trebuchet MS"/>
        </w:rPr>
        <w:t xml:space="preserve"> de</w:t>
      </w:r>
      <w:r w:rsidR="001344CC">
        <w:rPr>
          <w:rFonts w:ascii="Trebuchet MS" w:hAnsi="Trebuchet MS"/>
        </w:rPr>
        <w:t xml:space="preserve"> monitorizare,</w:t>
      </w:r>
      <w:r w:rsidR="00C54922" w:rsidRPr="006C6F2C">
        <w:rPr>
          <w:rFonts w:ascii="Trebuchet MS" w:hAnsi="Trebuchet MS"/>
        </w:rPr>
        <w:t xml:space="preserve"> verificare, control </w:t>
      </w:r>
      <w:proofErr w:type="spellStart"/>
      <w:r w:rsidR="00C54922" w:rsidRPr="006C6F2C">
        <w:rPr>
          <w:rFonts w:ascii="Trebuchet MS" w:hAnsi="Trebuchet MS"/>
        </w:rPr>
        <w:t>şi</w:t>
      </w:r>
      <w:proofErr w:type="spellEnd"/>
      <w:r w:rsidR="00C54922" w:rsidRPr="006C6F2C">
        <w:rPr>
          <w:rFonts w:ascii="Trebuchet MS" w:hAnsi="Trebuchet MS"/>
        </w:rPr>
        <w:t xml:space="preserve"> audit, al serviciilor Comisiei Europene, al </w:t>
      </w:r>
      <w:proofErr w:type="spellStart"/>
      <w:r w:rsidR="00C54922" w:rsidRPr="006C6F2C">
        <w:rPr>
          <w:rFonts w:ascii="Trebuchet MS" w:hAnsi="Trebuchet MS"/>
        </w:rPr>
        <w:t>Curţii</w:t>
      </w:r>
      <w:proofErr w:type="spellEnd"/>
      <w:r w:rsidR="00C54922" w:rsidRPr="006C6F2C">
        <w:rPr>
          <w:rFonts w:ascii="Trebuchet MS" w:hAnsi="Trebuchet MS"/>
        </w:rPr>
        <w:t xml:space="preserve"> Europene de Conturi, al </w:t>
      </w:r>
      <w:proofErr w:type="spellStart"/>
      <w:r w:rsidR="00C54922" w:rsidRPr="006C6F2C">
        <w:rPr>
          <w:rFonts w:ascii="Trebuchet MS" w:hAnsi="Trebuchet MS"/>
        </w:rPr>
        <w:t>reprezentanţilor</w:t>
      </w:r>
      <w:proofErr w:type="spellEnd"/>
      <w:r w:rsidR="00C54922" w:rsidRPr="006C6F2C">
        <w:rPr>
          <w:rFonts w:ascii="Trebuchet MS" w:hAnsi="Trebuchet MS"/>
        </w:rPr>
        <w:t xml:space="preserve"> serviciului specializat al Comisiei Europene - Oficiul European pentru Lupta Antifraudă - OLAF, precum </w:t>
      </w:r>
      <w:proofErr w:type="spellStart"/>
      <w:r w:rsidR="00C54922" w:rsidRPr="006C6F2C">
        <w:rPr>
          <w:rFonts w:ascii="Trebuchet MS" w:hAnsi="Trebuchet MS"/>
        </w:rPr>
        <w:t>şi</w:t>
      </w:r>
      <w:proofErr w:type="spellEnd"/>
      <w:r w:rsidR="00C54922" w:rsidRPr="006C6F2C">
        <w:rPr>
          <w:rFonts w:ascii="Trebuchet MS" w:hAnsi="Trebuchet MS"/>
        </w:rPr>
        <w:t xml:space="preserve"> al </w:t>
      </w:r>
      <w:proofErr w:type="spellStart"/>
      <w:r w:rsidR="00C54922" w:rsidRPr="006C6F2C">
        <w:rPr>
          <w:rFonts w:ascii="Trebuchet MS" w:hAnsi="Trebuchet MS"/>
        </w:rPr>
        <w:t>reprezentanţilor</w:t>
      </w:r>
      <w:proofErr w:type="spellEnd"/>
      <w:r w:rsidR="00C54922" w:rsidRPr="006C6F2C">
        <w:rPr>
          <w:rFonts w:ascii="Trebuchet MS" w:hAnsi="Trebuchet MS"/>
        </w:rPr>
        <w:t xml:space="preserve"> Departamentului pentru Lupta Antifraudă - DLAF, în limitele </w:t>
      </w:r>
      <w:proofErr w:type="spellStart"/>
      <w:r w:rsidR="00C54922" w:rsidRPr="006C6F2C">
        <w:rPr>
          <w:rFonts w:ascii="Trebuchet MS" w:hAnsi="Trebuchet MS"/>
        </w:rPr>
        <w:t>competenţelor</w:t>
      </w:r>
      <w:proofErr w:type="spellEnd"/>
      <w:r w:rsidR="00C54922" w:rsidRPr="006C6F2C">
        <w:rPr>
          <w:rFonts w:ascii="Trebuchet MS" w:hAnsi="Trebuchet MS"/>
        </w:rPr>
        <w:t xml:space="preserve"> ce le revin, în cazul în care </w:t>
      </w:r>
      <w:proofErr w:type="spellStart"/>
      <w:r w:rsidR="00C54922" w:rsidRPr="006C6F2C">
        <w:rPr>
          <w:rFonts w:ascii="Trebuchet MS" w:hAnsi="Trebuchet MS"/>
        </w:rPr>
        <w:t>aceştia</w:t>
      </w:r>
      <w:proofErr w:type="spellEnd"/>
      <w:r w:rsidR="00C54922" w:rsidRPr="006C6F2C">
        <w:rPr>
          <w:rFonts w:ascii="Trebuchet MS" w:hAnsi="Trebuchet MS"/>
        </w:rPr>
        <w:t xml:space="preserve"> efectuează </w:t>
      </w:r>
      <w:r w:rsidR="001344CC">
        <w:rPr>
          <w:rFonts w:ascii="Trebuchet MS" w:hAnsi="Trebuchet MS"/>
        </w:rPr>
        <w:t>monitorizări/</w:t>
      </w:r>
      <w:r w:rsidR="00C54922" w:rsidRPr="006C6F2C">
        <w:rPr>
          <w:rFonts w:ascii="Trebuchet MS" w:hAnsi="Trebuchet MS"/>
        </w:rPr>
        <w:t xml:space="preserve">verificări/controale/audit la </w:t>
      </w:r>
      <w:proofErr w:type="spellStart"/>
      <w:r w:rsidR="00C54922" w:rsidRPr="006C6F2C">
        <w:rPr>
          <w:rFonts w:ascii="Trebuchet MS" w:hAnsi="Trebuchet MS"/>
        </w:rPr>
        <w:t>faţa</w:t>
      </w:r>
      <w:proofErr w:type="spellEnd"/>
      <w:r w:rsidR="00C54922" w:rsidRPr="006C6F2C">
        <w:rPr>
          <w:rFonts w:ascii="Trebuchet MS" w:hAnsi="Trebuchet MS"/>
        </w:rPr>
        <w:t xml:space="preserve"> locului </w:t>
      </w:r>
      <w:proofErr w:type="spellStart"/>
      <w:r w:rsidR="00C54922" w:rsidRPr="006C6F2C">
        <w:rPr>
          <w:rFonts w:ascii="Trebuchet MS" w:hAnsi="Trebuchet MS"/>
        </w:rPr>
        <w:t>şi</w:t>
      </w:r>
      <w:proofErr w:type="spellEnd"/>
      <w:r w:rsidR="00C54922" w:rsidRPr="006C6F2C">
        <w:rPr>
          <w:rFonts w:ascii="Trebuchet MS" w:hAnsi="Trebuchet MS"/>
        </w:rPr>
        <w:t xml:space="preserve"> solicită </w:t>
      </w:r>
      <w:proofErr w:type="spellStart"/>
      <w:r w:rsidR="00C54922" w:rsidRPr="006C6F2C">
        <w:rPr>
          <w:rFonts w:ascii="Trebuchet MS" w:hAnsi="Trebuchet MS"/>
        </w:rPr>
        <w:t>declaraţii</w:t>
      </w:r>
      <w:proofErr w:type="spellEnd"/>
      <w:r w:rsidR="00C54922" w:rsidRPr="006C6F2C">
        <w:rPr>
          <w:rFonts w:ascii="Trebuchet MS" w:hAnsi="Trebuchet MS"/>
        </w:rPr>
        <w:t xml:space="preserve">, documente, </w:t>
      </w:r>
      <w:proofErr w:type="spellStart"/>
      <w:r w:rsidR="00C54922" w:rsidRPr="006C6F2C">
        <w:rPr>
          <w:rFonts w:ascii="Trebuchet MS" w:hAnsi="Trebuchet MS"/>
        </w:rPr>
        <w:t>informaţii</w:t>
      </w:r>
      <w:proofErr w:type="spellEnd"/>
      <w:r w:rsidR="00B3564D" w:rsidRPr="006C6F2C">
        <w:rPr>
          <w:rFonts w:ascii="Trebuchet MS" w:hAnsi="Trebuchet MS"/>
        </w:rPr>
        <w:t>, sub sancțiunea restituirii sumelor rambursate</w:t>
      </w:r>
      <w:r w:rsidR="00A76F94" w:rsidRPr="006C6F2C">
        <w:rPr>
          <w:rFonts w:ascii="Trebuchet MS" w:hAnsi="Trebuchet MS"/>
        </w:rPr>
        <w:t>, inclusiv dobânzile/penalizările aferente</w:t>
      </w:r>
      <w:r w:rsidR="00BA4FF8" w:rsidRPr="006C6F2C">
        <w:rPr>
          <w:rFonts w:ascii="Trebuchet MS" w:hAnsi="Trebuchet MS"/>
        </w:rPr>
        <w:t>, pentru documentele lipsă</w:t>
      </w:r>
      <w:r w:rsidR="00C54922" w:rsidRPr="006C6F2C">
        <w:rPr>
          <w:rFonts w:ascii="Trebuchet MS" w:hAnsi="Trebuchet MS"/>
        </w:rPr>
        <w:t>.</w:t>
      </w:r>
    </w:p>
    <w:p w14:paraId="5601BF84" w14:textId="3A4601A1" w:rsidR="006E206E" w:rsidRPr="006C6F2C" w:rsidRDefault="00FA6000" w:rsidP="00764E00">
      <w:pPr>
        <w:pStyle w:val="ListParagraph"/>
        <w:autoSpaceDE w:val="0"/>
        <w:autoSpaceDN w:val="0"/>
        <w:adjustRightInd w:val="0"/>
        <w:spacing w:after="0"/>
        <w:ind w:left="0"/>
        <w:contextualSpacing w:val="0"/>
        <w:jc w:val="both"/>
        <w:rPr>
          <w:rFonts w:ascii="Trebuchet MS" w:hAnsi="Trebuchet MS"/>
          <w:b/>
        </w:rPr>
      </w:pPr>
      <w:r w:rsidRPr="006C6F2C">
        <w:rPr>
          <w:rFonts w:ascii="Trebuchet MS" w:hAnsi="Trebuchet MS"/>
        </w:rPr>
        <w:t>(</w:t>
      </w:r>
      <w:r w:rsidR="00081B0E" w:rsidRPr="006C6F2C">
        <w:rPr>
          <w:rFonts w:ascii="Trebuchet MS" w:hAnsi="Trebuchet MS"/>
        </w:rPr>
        <w:t>2</w:t>
      </w:r>
      <w:r w:rsidR="009179B7" w:rsidRPr="006C6F2C">
        <w:rPr>
          <w:rFonts w:ascii="Trebuchet MS" w:hAnsi="Trebuchet MS"/>
        </w:rPr>
        <w:t>4</w:t>
      </w:r>
      <w:r w:rsidRPr="006C6F2C">
        <w:rPr>
          <w:rFonts w:ascii="Trebuchet MS" w:hAnsi="Trebuchet MS"/>
        </w:rPr>
        <w:t xml:space="preserve">) </w:t>
      </w:r>
      <w:r w:rsidR="00826D76" w:rsidRPr="006C6F2C">
        <w:rPr>
          <w:rFonts w:ascii="Trebuchet MS" w:hAnsi="Trebuchet MS"/>
        </w:rPr>
        <w:t xml:space="preserve">În îndeplinirea obligațiilor </w:t>
      </w:r>
      <w:r w:rsidR="00D95EC4" w:rsidRPr="006C6F2C">
        <w:rPr>
          <w:rFonts w:ascii="Trebuchet MS" w:hAnsi="Trebuchet MS"/>
        </w:rPr>
        <w:t xml:space="preserve">prevăzute la </w:t>
      </w:r>
      <w:r w:rsidR="007A7ED6" w:rsidRPr="006C6F2C">
        <w:rPr>
          <w:rFonts w:ascii="Trebuchet MS" w:hAnsi="Trebuchet MS"/>
        </w:rPr>
        <w:t>alin. (2</w:t>
      </w:r>
      <w:r w:rsidR="00257A96" w:rsidRPr="006C6F2C">
        <w:rPr>
          <w:rFonts w:ascii="Trebuchet MS" w:hAnsi="Trebuchet MS"/>
        </w:rPr>
        <w:t>3</w:t>
      </w:r>
      <w:r w:rsidR="007A7ED6" w:rsidRPr="006C6F2C">
        <w:rPr>
          <w:rFonts w:ascii="Trebuchet MS" w:hAnsi="Trebuchet MS"/>
        </w:rPr>
        <w:t>)</w:t>
      </w:r>
      <w:r w:rsidR="00826D76" w:rsidRPr="006C6F2C">
        <w:rPr>
          <w:rFonts w:ascii="Trebuchet MS" w:hAnsi="Trebuchet MS"/>
        </w:rPr>
        <w:t>, Beneficiarul se obligă să acorde, în termenul solicitat, drepturile de acces necesare personalului desemnat în acest sens de către org</w:t>
      </w:r>
      <w:r w:rsidR="003347CE" w:rsidRPr="006C6F2C">
        <w:rPr>
          <w:rFonts w:ascii="Trebuchet MS" w:hAnsi="Trebuchet MS"/>
        </w:rPr>
        <w:t>anismele menționate la alin. (</w:t>
      </w:r>
      <w:r w:rsidR="00165CF4" w:rsidRPr="006C6F2C">
        <w:rPr>
          <w:rFonts w:ascii="Trebuchet MS" w:hAnsi="Trebuchet MS"/>
        </w:rPr>
        <w:t>2</w:t>
      </w:r>
      <w:r w:rsidR="00A86418" w:rsidRPr="006C6F2C">
        <w:rPr>
          <w:rFonts w:ascii="Trebuchet MS" w:hAnsi="Trebuchet MS"/>
        </w:rPr>
        <w:t>3</w:t>
      </w:r>
      <w:r w:rsidR="006F30B9" w:rsidRPr="006C6F2C">
        <w:rPr>
          <w:rFonts w:ascii="Trebuchet MS" w:hAnsi="Trebuchet MS"/>
        </w:rPr>
        <w:t>)</w:t>
      </w:r>
      <w:r w:rsidR="00826D76" w:rsidRPr="006C6F2C">
        <w:rPr>
          <w:rFonts w:ascii="Trebuchet MS" w:hAnsi="Trebuchet MS"/>
        </w:rPr>
        <w:t xml:space="preserve">, la locurile și spațiile unde se implementează sau a fost implementat Proiectul, inclusiv acces la sistemele informatice, precum și la bunurile achiziționate, la toate documentele și fișierele informatice privind gestiunea tehnică și financiară a Proiectului. Documentele trebuie să fie ușor accesibile și arhivate astfel </w:t>
      </w:r>
      <w:r w:rsidR="003347CE" w:rsidRPr="006C6F2C">
        <w:rPr>
          <w:rFonts w:ascii="Trebuchet MS" w:hAnsi="Trebuchet MS"/>
        </w:rPr>
        <w:t>încât să permită verificarea acestora</w:t>
      </w:r>
      <w:r w:rsidR="00826D76" w:rsidRPr="006C6F2C">
        <w:rPr>
          <w:rFonts w:ascii="Trebuchet MS" w:hAnsi="Trebuchet MS"/>
        </w:rPr>
        <w:t xml:space="preserve">. </w:t>
      </w:r>
      <w:r w:rsidR="00CE05F8" w:rsidRPr="006C6F2C">
        <w:rPr>
          <w:rFonts w:ascii="Trebuchet MS" w:hAnsi="Trebuchet MS"/>
        </w:rPr>
        <w:t>Beneficiarul este obligat să informeze AM POCA cu privire la locul arhivării, în termen de 5</w:t>
      </w:r>
      <w:r w:rsidR="00165CF4" w:rsidRPr="006C6F2C">
        <w:rPr>
          <w:rFonts w:ascii="Trebuchet MS" w:hAnsi="Trebuchet MS"/>
        </w:rPr>
        <w:t>(cinci)</w:t>
      </w:r>
      <w:r w:rsidR="00CE05F8" w:rsidRPr="006C6F2C">
        <w:rPr>
          <w:rFonts w:ascii="Trebuchet MS" w:hAnsi="Trebuchet MS"/>
        </w:rPr>
        <w:t xml:space="preserve"> zile lucrătoare de la data </w:t>
      </w:r>
      <w:r w:rsidR="00B93912" w:rsidRPr="006C6F2C">
        <w:rPr>
          <w:rFonts w:ascii="Trebuchet MS" w:hAnsi="Trebuchet MS"/>
        </w:rPr>
        <w:t>intervenirii oric</w:t>
      </w:r>
      <w:r w:rsidR="00857CA2" w:rsidRPr="006C6F2C">
        <w:rPr>
          <w:rFonts w:ascii="Trebuchet MS" w:hAnsi="Trebuchet MS"/>
        </w:rPr>
        <w:t>ă</w:t>
      </w:r>
      <w:r w:rsidR="00B93912" w:rsidRPr="006C6F2C">
        <w:rPr>
          <w:rFonts w:ascii="Trebuchet MS" w:hAnsi="Trebuchet MS"/>
        </w:rPr>
        <w:t>ror mod</w:t>
      </w:r>
      <w:r w:rsidR="00857CA2" w:rsidRPr="006C6F2C">
        <w:rPr>
          <w:rFonts w:ascii="Trebuchet MS" w:hAnsi="Trebuchet MS"/>
        </w:rPr>
        <w:t>ifică</w:t>
      </w:r>
      <w:r w:rsidR="00B93912" w:rsidRPr="006C6F2C">
        <w:rPr>
          <w:rFonts w:ascii="Trebuchet MS" w:hAnsi="Trebuchet MS"/>
        </w:rPr>
        <w:t>ri</w:t>
      </w:r>
      <w:r w:rsidR="00CE05F8" w:rsidRPr="006C6F2C">
        <w:rPr>
          <w:rFonts w:ascii="Trebuchet MS" w:hAnsi="Trebuchet MS"/>
        </w:rPr>
        <w:t>.</w:t>
      </w:r>
    </w:p>
    <w:p w14:paraId="1C1D13DB" w14:textId="3E4C1758" w:rsidR="006E206E" w:rsidRPr="006C6F2C" w:rsidRDefault="00FA6000" w:rsidP="00764E00">
      <w:pPr>
        <w:pStyle w:val="ListParagraph"/>
        <w:autoSpaceDE w:val="0"/>
        <w:autoSpaceDN w:val="0"/>
        <w:adjustRightInd w:val="0"/>
        <w:spacing w:after="0"/>
        <w:ind w:left="0"/>
        <w:contextualSpacing w:val="0"/>
        <w:jc w:val="both"/>
        <w:rPr>
          <w:rFonts w:ascii="Trebuchet MS" w:hAnsi="Trebuchet MS"/>
          <w:b/>
        </w:rPr>
      </w:pPr>
      <w:r w:rsidRPr="006C6F2C">
        <w:rPr>
          <w:rFonts w:ascii="Trebuchet MS" w:hAnsi="Trebuchet MS"/>
        </w:rPr>
        <w:t>(</w:t>
      </w:r>
      <w:r w:rsidR="00081B0E" w:rsidRPr="006C6F2C">
        <w:rPr>
          <w:rFonts w:ascii="Trebuchet MS" w:hAnsi="Trebuchet MS"/>
        </w:rPr>
        <w:t>2</w:t>
      </w:r>
      <w:r w:rsidR="009179B7" w:rsidRPr="006C6F2C">
        <w:rPr>
          <w:rFonts w:ascii="Trebuchet MS" w:hAnsi="Trebuchet MS"/>
        </w:rPr>
        <w:t>5</w:t>
      </w:r>
      <w:r w:rsidRPr="006C6F2C">
        <w:rPr>
          <w:rFonts w:ascii="Trebuchet MS" w:hAnsi="Trebuchet MS"/>
        </w:rPr>
        <w:t>)</w:t>
      </w:r>
      <w:r w:rsidRPr="006C6F2C">
        <w:rPr>
          <w:rFonts w:ascii="Trebuchet MS" w:hAnsi="Trebuchet MS"/>
          <w:b/>
        </w:rPr>
        <w:t xml:space="preserve"> </w:t>
      </w:r>
      <w:r w:rsidR="00826D76" w:rsidRPr="006C6F2C">
        <w:rPr>
          <w:rFonts w:ascii="Trebuchet MS" w:hAnsi="Trebuchet MS"/>
        </w:rPr>
        <w:t xml:space="preserve">Beneficiarul are obligația de a realiza, la termenele specificate, toate măsurile </w:t>
      </w:r>
      <w:r w:rsidR="005447CA" w:rsidRPr="006C6F2C">
        <w:rPr>
          <w:rFonts w:ascii="Trebuchet MS" w:hAnsi="Trebuchet MS"/>
        </w:rPr>
        <w:t xml:space="preserve">necesare </w:t>
      </w:r>
      <w:r w:rsidR="00826D76" w:rsidRPr="006C6F2C">
        <w:rPr>
          <w:rFonts w:ascii="Trebuchet MS" w:hAnsi="Trebuchet MS"/>
        </w:rPr>
        <w:t>implement</w:t>
      </w:r>
      <w:r w:rsidR="001523CC" w:rsidRPr="006C6F2C">
        <w:rPr>
          <w:rFonts w:ascii="Trebuchet MS" w:hAnsi="Trebuchet MS"/>
        </w:rPr>
        <w:t>ării</w:t>
      </w:r>
      <w:r w:rsidR="00826D76" w:rsidRPr="006C6F2C">
        <w:rPr>
          <w:rFonts w:ascii="Trebuchet MS" w:hAnsi="Trebuchet MS"/>
        </w:rPr>
        <w:t xml:space="preserve"> recomandărilor</w:t>
      </w:r>
      <w:r w:rsidR="00616F5E" w:rsidRPr="006C6F2C">
        <w:rPr>
          <w:rFonts w:ascii="Trebuchet MS" w:hAnsi="Trebuchet MS"/>
        </w:rPr>
        <w:t>/constatărilor</w:t>
      </w:r>
      <w:r w:rsidR="00826D76" w:rsidRPr="006C6F2C">
        <w:rPr>
          <w:rFonts w:ascii="Trebuchet MS" w:hAnsi="Trebuchet MS"/>
        </w:rPr>
        <w:t xml:space="preserve"> rezultate ca urmare a misiunilor</w:t>
      </w:r>
      <w:r w:rsidR="00A11BDF">
        <w:rPr>
          <w:rFonts w:ascii="Trebuchet MS" w:hAnsi="Trebuchet MS"/>
        </w:rPr>
        <w:t>/vizitelor</w:t>
      </w:r>
      <w:r w:rsidR="00826D76" w:rsidRPr="006C6F2C">
        <w:rPr>
          <w:rFonts w:ascii="Trebuchet MS" w:hAnsi="Trebuchet MS"/>
        </w:rPr>
        <w:t xml:space="preserve"> de</w:t>
      </w:r>
      <w:r w:rsidR="006C50EC" w:rsidRPr="006C6F2C">
        <w:rPr>
          <w:rFonts w:ascii="Trebuchet MS" w:hAnsi="Trebuchet MS"/>
        </w:rPr>
        <w:t xml:space="preserve"> asistență/monitorizare/</w:t>
      </w:r>
      <w:r w:rsidR="00D85007" w:rsidRPr="006C6F2C">
        <w:rPr>
          <w:rFonts w:ascii="Trebuchet MS" w:hAnsi="Trebuchet MS"/>
        </w:rPr>
        <w:t>verificare/</w:t>
      </w:r>
      <w:r w:rsidR="00BF1927" w:rsidRPr="006C6F2C">
        <w:rPr>
          <w:rFonts w:ascii="Trebuchet MS" w:hAnsi="Trebuchet MS"/>
        </w:rPr>
        <w:t>control/</w:t>
      </w:r>
      <w:r w:rsidR="00826D76" w:rsidRPr="006C6F2C">
        <w:rPr>
          <w:rFonts w:ascii="Trebuchet MS" w:hAnsi="Trebuchet MS"/>
        </w:rPr>
        <w:t xml:space="preserve">audit ale </w:t>
      </w:r>
      <w:r w:rsidR="00BF1927" w:rsidRPr="006C6F2C">
        <w:rPr>
          <w:rFonts w:ascii="Trebuchet MS" w:hAnsi="Trebuchet MS"/>
        </w:rPr>
        <w:t xml:space="preserve">AM POCA, Autorității de Certificare </w:t>
      </w:r>
      <w:proofErr w:type="spellStart"/>
      <w:r w:rsidR="00BF1927" w:rsidRPr="006C6F2C">
        <w:rPr>
          <w:rFonts w:ascii="Trebuchet MS" w:hAnsi="Trebuchet MS"/>
        </w:rPr>
        <w:t>şi</w:t>
      </w:r>
      <w:proofErr w:type="spellEnd"/>
      <w:r w:rsidR="00BF1927" w:rsidRPr="006C6F2C">
        <w:rPr>
          <w:rFonts w:ascii="Trebuchet MS" w:hAnsi="Trebuchet MS"/>
        </w:rPr>
        <w:t xml:space="preserve"> Plată, Autorității de Audit, Comisiei Europene</w:t>
      </w:r>
      <w:r w:rsidR="00B93912" w:rsidRPr="006C6F2C">
        <w:rPr>
          <w:rFonts w:ascii="Trebuchet MS" w:hAnsi="Trebuchet MS"/>
        </w:rPr>
        <w:t xml:space="preserve"> </w:t>
      </w:r>
      <w:r w:rsidR="00616F5E" w:rsidRPr="006C6F2C">
        <w:rPr>
          <w:rFonts w:ascii="Trebuchet MS" w:hAnsi="Trebuchet MS"/>
        </w:rPr>
        <w:t>ș</w:t>
      </w:r>
      <w:r w:rsidR="00B93912" w:rsidRPr="006C6F2C">
        <w:rPr>
          <w:rFonts w:ascii="Trebuchet MS" w:hAnsi="Trebuchet MS"/>
        </w:rPr>
        <w:t xml:space="preserve">i </w:t>
      </w:r>
      <w:r w:rsidR="00616F5E" w:rsidRPr="006C6F2C">
        <w:rPr>
          <w:rFonts w:ascii="Trebuchet MS" w:hAnsi="Trebuchet MS"/>
        </w:rPr>
        <w:t xml:space="preserve">ale </w:t>
      </w:r>
      <w:r w:rsidR="00B93912" w:rsidRPr="006C6F2C">
        <w:rPr>
          <w:rFonts w:ascii="Trebuchet MS" w:hAnsi="Trebuchet MS"/>
        </w:rPr>
        <w:t>servici</w:t>
      </w:r>
      <w:r w:rsidR="00616F5E" w:rsidRPr="006C6F2C">
        <w:rPr>
          <w:rFonts w:ascii="Trebuchet MS" w:hAnsi="Trebuchet MS"/>
        </w:rPr>
        <w:t>ilor</w:t>
      </w:r>
      <w:r w:rsidR="00B93912" w:rsidRPr="006C6F2C">
        <w:rPr>
          <w:rFonts w:ascii="Trebuchet MS" w:hAnsi="Trebuchet MS"/>
        </w:rPr>
        <w:t xml:space="preserve"> acesteia</w:t>
      </w:r>
      <w:r w:rsidR="00826D76" w:rsidRPr="006C6F2C">
        <w:rPr>
          <w:rFonts w:ascii="Trebuchet MS" w:hAnsi="Trebuchet MS"/>
        </w:rPr>
        <w:t>.</w:t>
      </w:r>
    </w:p>
    <w:p w14:paraId="228F776D" w14:textId="24DC11BB" w:rsidR="006E206E" w:rsidRPr="006C6F2C" w:rsidRDefault="00FA6000" w:rsidP="00764E00">
      <w:pPr>
        <w:pStyle w:val="ListParagraph"/>
        <w:autoSpaceDE w:val="0"/>
        <w:autoSpaceDN w:val="0"/>
        <w:adjustRightInd w:val="0"/>
        <w:spacing w:after="0"/>
        <w:ind w:left="0"/>
        <w:contextualSpacing w:val="0"/>
        <w:jc w:val="both"/>
        <w:rPr>
          <w:rFonts w:ascii="Trebuchet MS" w:hAnsi="Trebuchet MS"/>
          <w:b/>
        </w:rPr>
      </w:pPr>
      <w:r w:rsidRPr="006C6F2C">
        <w:rPr>
          <w:rFonts w:ascii="Trebuchet MS" w:hAnsi="Trebuchet MS"/>
        </w:rPr>
        <w:lastRenderedPageBreak/>
        <w:t>(</w:t>
      </w:r>
      <w:r w:rsidR="00081B0E" w:rsidRPr="006C6F2C">
        <w:rPr>
          <w:rFonts w:ascii="Trebuchet MS" w:hAnsi="Trebuchet MS"/>
        </w:rPr>
        <w:t>2</w:t>
      </w:r>
      <w:r w:rsidR="009179B7" w:rsidRPr="006C6F2C">
        <w:rPr>
          <w:rFonts w:ascii="Trebuchet MS" w:hAnsi="Trebuchet MS"/>
        </w:rPr>
        <w:t>6</w:t>
      </w:r>
      <w:r w:rsidRPr="006C6F2C">
        <w:rPr>
          <w:rFonts w:ascii="Trebuchet MS" w:hAnsi="Trebuchet MS"/>
        </w:rPr>
        <w:t>)</w:t>
      </w:r>
      <w:r w:rsidRPr="006C6F2C">
        <w:rPr>
          <w:rFonts w:ascii="Trebuchet MS" w:hAnsi="Trebuchet MS"/>
          <w:b/>
        </w:rPr>
        <w:t xml:space="preserve"> </w:t>
      </w:r>
      <w:r w:rsidR="00FA2457" w:rsidRPr="006C6F2C">
        <w:rPr>
          <w:rFonts w:ascii="Trebuchet MS" w:hAnsi="Trebuchet MS"/>
        </w:rPr>
        <w:t xml:space="preserve">Beneficiarul are </w:t>
      </w:r>
      <w:proofErr w:type="spellStart"/>
      <w:r w:rsidR="00FA2457" w:rsidRPr="006C6F2C">
        <w:rPr>
          <w:rFonts w:ascii="Trebuchet MS" w:hAnsi="Trebuchet MS"/>
        </w:rPr>
        <w:t>obligaţia</w:t>
      </w:r>
      <w:proofErr w:type="spellEnd"/>
      <w:r w:rsidR="00FA2457" w:rsidRPr="006C6F2C">
        <w:rPr>
          <w:rFonts w:ascii="Trebuchet MS" w:hAnsi="Trebuchet MS"/>
        </w:rPr>
        <w:t xml:space="preserve"> de a respecta prevederile </w:t>
      </w:r>
      <w:r w:rsidR="00FA2457" w:rsidRPr="006C6F2C">
        <w:rPr>
          <w:rFonts w:ascii="Trebuchet MS" w:hAnsi="Trebuchet MS"/>
          <w:i/>
        </w:rPr>
        <w:t>Anexei VI</w:t>
      </w:r>
      <w:r w:rsidR="00FA2457" w:rsidRPr="006C6F2C">
        <w:rPr>
          <w:rFonts w:ascii="Trebuchet MS" w:hAnsi="Trebuchet MS"/>
        </w:rPr>
        <w:t xml:space="preserve"> la prezentul Contract de finanțare.</w:t>
      </w:r>
    </w:p>
    <w:p w14:paraId="74E55348" w14:textId="29A0F911" w:rsidR="006E206E" w:rsidRPr="006C6F2C" w:rsidRDefault="00FA6000" w:rsidP="00764E00">
      <w:pPr>
        <w:pStyle w:val="ListParagraph"/>
        <w:autoSpaceDE w:val="0"/>
        <w:autoSpaceDN w:val="0"/>
        <w:adjustRightInd w:val="0"/>
        <w:spacing w:after="0"/>
        <w:ind w:left="0"/>
        <w:contextualSpacing w:val="0"/>
        <w:jc w:val="both"/>
        <w:rPr>
          <w:rFonts w:ascii="Trebuchet MS" w:hAnsi="Trebuchet MS"/>
          <w:b/>
        </w:rPr>
      </w:pPr>
      <w:r w:rsidRPr="006C6F2C">
        <w:rPr>
          <w:rFonts w:ascii="Trebuchet MS" w:hAnsi="Trebuchet MS"/>
        </w:rPr>
        <w:t>(</w:t>
      </w:r>
      <w:r w:rsidR="00081B0E" w:rsidRPr="006C6F2C">
        <w:rPr>
          <w:rFonts w:ascii="Trebuchet MS" w:hAnsi="Trebuchet MS"/>
        </w:rPr>
        <w:t>2</w:t>
      </w:r>
      <w:r w:rsidR="009179B7" w:rsidRPr="006C6F2C">
        <w:rPr>
          <w:rFonts w:ascii="Trebuchet MS" w:hAnsi="Trebuchet MS"/>
        </w:rPr>
        <w:t>7</w:t>
      </w:r>
      <w:r w:rsidRPr="006C6F2C">
        <w:rPr>
          <w:rFonts w:ascii="Trebuchet MS" w:hAnsi="Trebuchet MS"/>
        </w:rPr>
        <w:t>)</w:t>
      </w:r>
      <w:r w:rsidRPr="006C6F2C">
        <w:rPr>
          <w:rFonts w:ascii="Trebuchet MS" w:hAnsi="Trebuchet MS"/>
          <w:b/>
        </w:rPr>
        <w:t xml:space="preserve"> </w:t>
      </w:r>
      <w:r w:rsidR="00165CF4" w:rsidRPr="006C6F2C">
        <w:rPr>
          <w:rFonts w:ascii="Trebuchet MS" w:hAnsi="Trebuchet MS"/>
        </w:rPr>
        <w:t xml:space="preserve">Beneficiarul are </w:t>
      </w:r>
      <w:proofErr w:type="spellStart"/>
      <w:r w:rsidR="00165CF4" w:rsidRPr="006C6F2C">
        <w:rPr>
          <w:rFonts w:ascii="Trebuchet MS" w:hAnsi="Trebuchet MS"/>
        </w:rPr>
        <w:t>obligaţia</w:t>
      </w:r>
      <w:proofErr w:type="spellEnd"/>
      <w:r w:rsidR="00165CF4" w:rsidRPr="006C6F2C">
        <w:rPr>
          <w:rFonts w:ascii="Trebuchet MS" w:hAnsi="Trebuchet MS"/>
        </w:rPr>
        <w:t xml:space="preserve"> întocmirii rapoartelor de progres </w:t>
      </w:r>
      <w:proofErr w:type="spellStart"/>
      <w:r w:rsidR="00165CF4" w:rsidRPr="006C6F2C">
        <w:rPr>
          <w:rFonts w:ascii="Trebuchet MS" w:hAnsi="Trebuchet MS"/>
        </w:rPr>
        <w:t>şi</w:t>
      </w:r>
      <w:proofErr w:type="spellEnd"/>
      <w:r w:rsidR="00165CF4" w:rsidRPr="006C6F2C">
        <w:rPr>
          <w:rFonts w:ascii="Trebuchet MS" w:hAnsi="Trebuchet MS"/>
        </w:rPr>
        <w:t xml:space="preserve"> a cererilor de </w:t>
      </w:r>
      <w:proofErr w:type="spellStart"/>
      <w:r w:rsidR="00165CF4" w:rsidRPr="006C6F2C">
        <w:rPr>
          <w:rFonts w:ascii="Trebuchet MS" w:hAnsi="Trebuchet MS"/>
        </w:rPr>
        <w:t>prefinanţare</w:t>
      </w:r>
      <w:proofErr w:type="spellEnd"/>
      <w:r w:rsidR="00165CF4" w:rsidRPr="006C6F2C">
        <w:rPr>
          <w:rFonts w:ascii="Trebuchet MS" w:hAnsi="Trebuchet MS"/>
        </w:rPr>
        <w:t>/plată</w:t>
      </w:r>
      <w:r w:rsidR="00D3783A" w:rsidRPr="006C6F2C">
        <w:rPr>
          <w:rFonts w:ascii="Trebuchet MS" w:hAnsi="Trebuchet MS"/>
        </w:rPr>
        <w:t>/</w:t>
      </w:r>
      <w:r w:rsidR="00165CF4" w:rsidRPr="006C6F2C">
        <w:rPr>
          <w:rFonts w:ascii="Trebuchet MS" w:hAnsi="Trebuchet MS"/>
        </w:rPr>
        <w:t xml:space="preserve">rambursare, cu respectarea prevederilor legislației naționale și comunitare în vigoare și în conformitate cu prevederile </w:t>
      </w:r>
      <w:r w:rsidR="00165CF4" w:rsidRPr="006C6F2C">
        <w:rPr>
          <w:rFonts w:ascii="Trebuchet MS" w:hAnsi="Trebuchet MS"/>
          <w:i/>
        </w:rPr>
        <w:t>Anexei IV</w:t>
      </w:r>
      <w:r w:rsidR="00165CF4" w:rsidRPr="006C6F2C">
        <w:rPr>
          <w:rFonts w:ascii="Trebuchet MS" w:hAnsi="Trebuchet MS"/>
        </w:rPr>
        <w:t xml:space="preserve"> la prezentul Contract de finanțare.</w:t>
      </w:r>
    </w:p>
    <w:p w14:paraId="1CB8E453" w14:textId="77777777" w:rsidR="006E206E" w:rsidRPr="006C6F2C" w:rsidRDefault="00242974" w:rsidP="00764E00">
      <w:pPr>
        <w:pStyle w:val="ListParagraph"/>
        <w:spacing w:after="0"/>
        <w:ind w:left="0"/>
        <w:contextualSpacing w:val="0"/>
        <w:jc w:val="both"/>
        <w:rPr>
          <w:rFonts w:ascii="Trebuchet MS" w:hAnsi="Trebuchet MS"/>
          <w:b/>
        </w:rPr>
      </w:pPr>
      <w:r w:rsidRPr="006C6F2C">
        <w:rPr>
          <w:rFonts w:ascii="Trebuchet MS" w:hAnsi="Trebuchet MS"/>
          <w:b/>
        </w:rPr>
        <w:t xml:space="preserve">Obligații privind </w:t>
      </w:r>
      <w:proofErr w:type="spellStart"/>
      <w:r w:rsidRPr="006C6F2C">
        <w:rPr>
          <w:rFonts w:ascii="Trebuchet MS" w:hAnsi="Trebuchet MS"/>
          <w:b/>
        </w:rPr>
        <w:t>a</w:t>
      </w:r>
      <w:r w:rsidR="00826D76" w:rsidRPr="006C6F2C">
        <w:rPr>
          <w:rFonts w:ascii="Trebuchet MS" w:hAnsi="Trebuchet MS"/>
          <w:b/>
        </w:rPr>
        <w:t>chiziţii</w:t>
      </w:r>
      <w:r w:rsidRPr="006C6F2C">
        <w:rPr>
          <w:rFonts w:ascii="Trebuchet MS" w:hAnsi="Trebuchet MS"/>
          <w:b/>
        </w:rPr>
        <w:t>le</w:t>
      </w:r>
      <w:proofErr w:type="spellEnd"/>
      <w:r w:rsidR="00826D76" w:rsidRPr="006C6F2C">
        <w:rPr>
          <w:rFonts w:ascii="Trebuchet MS" w:hAnsi="Trebuchet MS"/>
          <w:b/>
        </w:rPr>
        <w:t xml:space="preserve"> </w:t>
      </w:r>
      <w:r w:rsidRPr="006C6F2C">
        <w:rPr>
          <w:rFonts w:ascii="Trebuchet MS" w:hAnsi="Trebuchet MS"/>
          <w:b/>
        </w:rPr>
        <w:t>î</w:t>
      </w:r>
      <w:r w:rsidR="00630CC9" w:rsidRPr="006C6F2C">
        <w:rPr>
          <w:rFonts w:ascii="Trebuchet MS" w:hAnsi="Trebuchet MS"/>
          <w:b/>
        </w:rPr>
        <w:t xml:space="preserve">n cadrul </w:t>
      </w:r>
      <w:r w:rsidRPr="006C6F2C">
        <w:rPr>
          <w:rFonts w:ascii="Trebuchet MS" w:hAnsi="Trebuchet MS"/>
          <w:b/>
        </w:rPr>
        <w:t>P</w:t>
      </w:r>
      <w:r w:rsidR="00630CC9" w:rsidRPr="006C6F2C">
        <w:rPr>
          <w:rFonts w:ascii="Trebuchet MS" w:hAnsi="Trebuchet MS"/>
          <w:b/>
        </w:rPr>
        <w:t>roiectului</w:t>
      </w:r>
    </w:p>
    <w:p w14:paraId="7C1BFEAB" w14:textId="21030FC7" w:rsidR="00B43F67" w:rsidRPr="006C6F2C" w:rsidRDefault="00FA6000" w:rsidP="00764E00">
      <w:pPr>
        <w:pStyle w:val="ListParagraph"/>
        <w:autoSpaceDE w:val="0"/>
        <w:autoSpaceDN w:val="0"/>
        <w:adjustRightInd w:val="0"/>
        <w:spacing w:after="0"/>
        <w:ind w:left="0"/>
        <w:contextualSpacing w:val="0"/>
        <w:jc w:val="both"/>
        <w:rPr>
          <w:rFonts w:ascii="Trebuchet MS" w:hAnsi="Trebuchet MS"/>
        </w:rPr>
      </w:pPr>
      <w:r w:rsidRPr="006C6F2C">
        <w:rPr>
          <w:rFonts w:ascii="Trebuchet MS" w:hAnsi="Trebuchet MS"/>
        </w:rPr>
        <w:t>(</w:t>
      </w:r>
      <w:r w:rsidR="00081B0E" w:rsidRPr="006C6F2C">
        <w:rPr>
          <w:rFonts w:ascii="Trebuchet MS" w:hAnsi="Trebuchet MS"/>
        </w:rPr>
        <w:t>2</w:t>
      </w:r>
      <w:r w:rsidR="009179B7" w:rsidRPr="006C6F2C">
        <w:rPr>
          <w:rFonts w:ascii="Trebuchet MS" w:hAnsi="Trebuchet MS"/>
        </w:rPr>
        <w:t>8</w:t>
      </w:r>
      <w:r w:rsidRPr="006C6F2C">
        <w:rPr>
          <w:rFonts w:ascii="Trebuchet MS" w:hAnsi="Trebuchet MS"/>
        </w:rPr>
        <w:t xml:space="preserve">) </w:t>
      </w:r>
      <w:r w:rsidR="00E17824" w:rsidRPr="006C6F2C">
        <w:rPr>
          <w:rFonts w:ascii="Trebuchet MS" w:hAnsi="Trebuchet MS"/>
        </w:rPr>
        <w:t>În scopul atribuirii contractelor de achiziții publice</w:t>
      </w:r>
      <w:r w:rsidR="005561AF" w:rsidRPr="006C6F2C">
        <w:rPr>
          <w:rFonts w:ascii="Trebuchet MS" w:hAnsi="Trebuchet MS"/>
        </w:rPr>
        <w:t xml:space="preserve"> </w:t>
      </w:r>
      <w:r w:rsidR="00E17824" w:rsidRPr="006C6F2C">
        <w:rPr>
          <w:rFonts w:ascii="Trebuchet MS" w:hAnsi="Trebuchet MS"/>
        </w:rPr>
        <w:t>necesare pentru implementarea Proiectului care face obiectul prezentului Contract de finanțare, Beneficiarul are obligația de a respecta prevederile legislației naționale și comunitare aplicabile în domeniul achizițiilor publice</w:t>
      </w:r>
      <w:r w:rsidR="0085212C" w:rsidRPr="006C6F2C">
        <w:rPr>
          <w:rFonts w:ascii="Trebuchet MS" w:hAnsi="Trebuchet MS"/>
        </w:rPr>
        <w:t xml:space="preserve"> (inclusiv pentru </w:t>
      </w:r>
      <w:proofErr w:type="spellStart"/>
      <w:r w:rsidR="0085212C" w:rsidRPr="006C6F2C">
        <w:rPr>
          <w:rFonts w:ascii="Trebuchet MS" w:hAnsi="Trebuchet MS"/>
        </w:rPr>
        <w:t>achiziţiile</w:t>
      </w:r>
      <w:proofErr w:type="spellEnd"/>
      <w:r w:rsidR="0085212C" w:rsidRPr="006C6F2C">
        <w:rPr>
          <w:rFonts w:ascii="Trebuchet MS" w:hAnsi="Trebuchet MS"/>
        </w:rPr>
        <w:t xml:space="preserve"> directe)</w:t>
      </w:r>
      <w:r w:rsidR="00E17824" w:rsidRPr="006C6F2C">
        <w:rPr>
          <w:rFonts w:ascii="Trebuchet MS" w:hAnsi="Trebuchet MS"/>
        </w:rPr>
        <w:t xml:space="preserve">, precum și prevederile </w:t>
      </w:r>
      <w:r w:rsidR="00FD4F71" w:rsidRPr="006C6F2C">
        <w:rPr>
          <w:rFonts w:ascii="Trebuchet MS" w:hAnsi="Trebuchet MS"/>
          <w:i/>
        </w:rPr>
        <w:t>Anexei V</w:t>
      </w:r>
      <w:r w:rsidR="00FD4F71" w:rsidRPr="006C6F2C">
        <w:rPr>
          <w:rFonts w:ascii="Trebuchet MS" w:hAnsi="Trebuchet MS"/>
        </w:rPr>
        <w:t xml:space="preserve"> la prezentul Contract de finanțare</w:t>
      </w:r>
      <w:r w:rsidR="00DD5646" w:rsidRPr="006C6F2C">
        <w:rPr>
          <w:rFonts w:ascii="Trebuchet MS" w:hAnsi="Trebuchet MS"/>
        </w:rPr>
        <w:t xml:space="preserve">. Nerespectarea acestei obligații conduce la neeligibilitatea cheltuielilor efectuate </w:t>
      </w:r>
      <w:r w:rsidR="00242974" w:rsidRPr="006C6F2C">
        <w:rPr>
          <w:rFonts w:ascii="Trebuchet MS" w:hAnsi="Trebuchet MS"/>
        </w:rPr>
        <w:t>ș</w:t>
      </w:r>
      <w:r w:rsidR="00370F72" w:rsidRPr="006C6F2C">
        <w:rPr>
          <w:rFonts w:ascii="Trebuchet MS" w:hAnsi="Trebuchet MS"/>
        </w:rPr>
        <w:t>i/</w:t>
      </w:r>
      <w:r w:rsidR="00DD5646" w:rsidRPr="006C6F2C">
        <w:rPr>
          <w:rFonts w:ascii="Trebuchet MS" w:hAnsi="Trebuchet MS"/>
        </w:rPr>
        <w:t>sau aplicarea de reduceri procentuale</w:t>
      </w:r>
      <w:r w:rsidR="00A921BB" w:rsidRPr="006C6F2C">
        <w:rPr>
          <w:rFonts w:ascii="Trebuchet MS" w:hAnsi="Trebuchet MS"/>
        </w:rPr>
        <w:t>, corecții financiare, conform legislației</w:t>
      </w:r>
      <w:r w:rsidR="00503448" w:rsidRPr="006C6F2C">
        <w:rPr>
          <w:rFonts w:ascii="Trebuchet MS" w:hAnsi="Trebuchet MS"/>
        </w:rPr>
        <w:t xml:space="preserve"> incidente</w:t>
      </w:r>
      <w:r w:rsidR="00A40D9B">
        <w:rPr>
          <w:rFonts w:ascii="Trebuchet MS" w:hAnsi="Trebuchet MS"/>
        </w:rPr>
        <w:t xml:space="preserve"> în vigoare la data achiziției</w:t>
      </w:r>
      <w:r w:rsidR="00A921BB" w:rsidRPr="006C6F2C">
        <w:rPr>
          <w:rFonts w:ascii="Trebuchet MS" w:hAnsi="Trebuchet MS"/>
        </w:rPr>
        <w:t>.</w:t>
      </w:r>
      <w:r w:rsidR="00BD27B5" w:rsidRPr="006C6F2C">
        <w:rPr>
          <w:rFonts w:ascii="Trebuchet MS" w:hAnsi="Trebuchet MS"/>
        </w:rPr>
        <w:t xml:space="preserve"> </w:t>
      </w:r>
    </w:p>
    <w:p w14:paraId="77E74CCD" w14:textId="0718F918" w:rsidR="00B43F67" w:rsidRPr="006C6F2C" w:rsidRDefault="00B43F67" w:rsidP="00764E00">
      <w:pPr>
        <w:pStyle w:val="ListParagraph"/>
        <w:autoSpaceDE w:val="0"/>
        <w:autoSpaceDN w:val="0"/>
        <w:adjustRightInd w:val="0"/>
        <w:spacing w:after="0"/>
        <w:ind w:left="0"/>
        <w:contextualSpacing w:val="0"/>
        <w:jc w:val="both"/>
        <w:rPr>
          <w:rFonts w:ascii="Trebuchet MS" w:hAnsi="Trebuchet MS"/>
          <w:color w:val="FF0000"/>
        </w:rPr>
      </w:pPr>
      <w:r w:rsidRPr="006C6F2C">
        <w:rPr>
          <w:rFonts w:ascii="Trebuchet MS" w:hAnsi="Trebuchet MS"/>
        </w:rPr>
        <w:t>(</w:t>
      </w:r>
      <w:r w:rsidR="00081B0E" w:rsidRPr="006C6F2C">
        <w:rPr>
          <w:rFonts w:ascii="Trebuchet MS" w:hAnsi="Trebuchet MS"/>
        </w:rPr>
        <w:t>2</w:t>
      </w:r>
      <w:r w:rsidR="009179B7" w:rsidRPr="006C6F2C">
        <w:rPr>
          <w:rFonts w:ascii="Trebuchet MS" w:hAnsi="Trebuchet MS"/>
        </w:rPr>
        <w:t>9</w:t>
      </w:r>
      <w:r w:rsidRPr="006C6F2C">
        <w:rPr>
          <w:rFonts w:ascii="Trebuchet MS" w:hAnsi="Trebuchet MS"/>
        </w:rPr>
        <w:t xml:space="preserve">) </w:t>
      </w:r>
      <w:r w:rsidRPr="006C6F2C">
        <w:rPr>
          <w:rFonts w:ascii="Trebuchet MS" w:hAnsi="Trebuchet MS"/>
          <w:lang w:eastAsia="ro-RO" w:bidi="ro-RO"/>
        </w:rPr>
        <w:t>În cazul în care proiectul se implementează în parteneriat, valoarea estimată</w:t>
      </w:r>
      <w:r w:rsidR="00626989" w:rsidRPr="006C6F2C">
        <w:rPr>
          <w:rFonts w:ascii="Trebuchet MS" w:hAnsi="Trebuchet MS"/>
          <w:lang w:eastAsia="ro-RO" w:bidi="ro-RO"/>
        </w:rPr>
        <w:t>, fără TVA,</w:t>
      </w:r>
      <w:r w:rsidRPr="006C6F2C">
        <w:rPr>
          <w:rFonts w:ascii="Trebuchet MS" w:hAnsi="Trebuchet MS"/>
          <w:lang w:eastAsia="ro-RO" w:bidi="ro-RO"/>
        </w:rPr>
        <w:t xml:space="preserve"> a achizițiilor cu același obiect sau destinate utilizării identice ori similare, se determină prin cumul la nivelul întregului proiect</w:t>
      </w:r>
      <w:r w:rsidR="00626989" w:rsidRPr="006C6F2C">
        <w:rPr>
          <w:rFonts w:ascii="Trebuchet MS" w:hAnsi="Trebuchet MS"/>
          <w:lang w:eastAsia="ro-RO" w:bidi="ro-RO"/>
        </w:rPr>
        <w:t xml:space="preserve"> și în consecință, tipul de procedură de achiziție aplicată de oricare din parteneri este determinat în funcție de aceasta. </w:t>
      </w:r>
      <w:r w:rsidR="00BE0AF3" w:rsidRPr="006C6F2C">
        <w:rPr>
          <w:rFonts w:ascii="Trebuchet MS" w:hAnsi="Trebuchet MS"/>
          <w:lang w:eastAsia="ro-RO" w:bidi="ro-RO"/>
        </w:rPr>
        <w:t xml:space="preserve"> </w:t>
      </w:r>
    </w:p>
    <w:p w14:paraId="7F7A54D2" w14:textId="2576244D" w:rsidR="006E206E" w:rsidRPr="006C6F2C" w:rsidRDefault="00FA6000" w:rsidP="00764E00">
      <w:pPr>
        <w:pStyle w:val="ListParagraph"/>
        <w:autoSpaceDE w:val="0"/>
        <w:autoSpaceDN w:val="0"/>
        <w:adjustRightInd w:val="0"/>
        <w:spacing w:after="0"/>
        <w:ind w:left="0"/>
        <w:contextualSpacing w:val="0"/>
        <w:jc w:val="both"/>
        <w:rPr>
          <w:rFonts w:ascii="Trebuchet MS" w:hAnsi="Trebuchet MS"/>
          <w:color w:val="000000"/>
        </w:rPr>
      </w:pPr>
      <w:r w:rsidRPr="006C6F2C">
        <w:rPr>
          <w:rFonts w:ascii="Trebuchet MS" w:hAnsi="Trebuchet MS"/>
        </w:rPr>
        <w:t>(</w:t>
      </w:r>
      <w:r w:rsidR="009179B7" w:rsidRPr="006C6F2C">
        <w:rPr>
          <w:rFonts w:ascii="Trebuchet MS" w:hAnsi="Trebuchet MS"/>
        </w:rPr>
        <w:t>30</w:t>
      </w:r>
      <w:r w:rsidRPr="006C6F2C">
        <w:rPr>
          <w:rFonts w:ascii="Trebuchet MS" w:hAnsi="Trebuchet MS"/>
        </w:rPr>
        <w:t xml:space="preserve">) </w:t>
      </w:r>
      <w:r w:rsidR="000A44D4" w:rsidRPr="006C6F2C">
        <w:rPr>
          <w:rFonts w:ascii="Trebuchet MS" w:hAnsi="Trebuchet MS"/>
          <w:color w:val="000000"/>
        </w:rPr>
        <w:t>Beneficiarul este obligat, în cazul contractării de bunuri și servicii, să prevadă în contractele încheiate, obligația operatorului economic de a prezenta toate informațiile/documentele solicitate de către persoanele autorizate și/sau organismele prevăzute la alin. (2</w:t>
      </w:r>
      <w:r w:rsidR="00A86418" w:rsidRPr="006C6F2C">
        <w:rPr>
          <w:rFonts w:ascii="Trebuchet MS" w:hAnsi="Trebuchet MS"/>
          <w:color w:val="000000"/>
        </w:rPr>
        <w:t>3</w:t>
      </w:r>
      <w:r w:rsidR="000A44D4" w:rsidRPr="006C6F2C">
        <w:rPr>
          <w:rFonts w:ascii="Trebuchet MS" w:hAnsi="Trebuchet MS"/>
          <w:color w:val="000000"/>
        </w:rPr>
        <w:t xml:space="preserve">). AM POCA își rezervă dreptul de a </w:t>
      </w:r>
      <w:r w:rsidR="007E6B20" w:rsidRPr="006C6F2C">
        <w:rPr>
          <w:rFonts w:ascii="Trebuchet MS" w:hAnsi="Trebuchet MS"/>
          <w:color w:val="000000"/>
        </w:rPr>
        <w:t>nu autoriza la plată</w:t>
      </w:r>
      <w:r w:rsidR="000A44D4" w:rsidRPr="006C6F2C">
        <w:rPr>
          <w:rFonts w:ascii="Trebuchet MS" w:hAnsi="Trebuchet MS"/>
          <w:color w:val="000000"/>
        </w:rPr>
        <w:t xml:space="preserve"> acele cheltuieli pentru care nu sunt furnizate informațiile/documentele solicitate.</w:t>
      </w:r>
    </w:p>
    <w:p w14:paraId="13150257" w14:textId="405B73EA" w:rsidR="00A36F84" w:rsidRPr="00277C19" w:rsidRDefault="00FA6000" w:rsidP="00764E00">
      <w:pPr>
        <w:pStyle w:val="ListParagraph"/>
        <w:autoSpaceDE w:val="0"/>
        <w:autoSpaceDN w:val="0"/>
        <w:adjustRightInd w:val="0"/>
        <w:spacing w:after="0"/>
        <w:ind w:left="0"/>
        <w:contextualSpacing w:val="0"/>
        <w:jc w:val="both"/>
        <w:rPr>
          <w:rFonts w:ascii="Trebuchet MS" w:hAnsi="Trebuchet MS"/>
        </w:rPr>
      </w:pPr>
      <w:r w:rsidRPr="00277C19">
        <w:rPr>
          <w:rFonts w:ascii="Trebuchet MS" w:hAnsi="Trebuchet MS"/>
          <w:color w:val="000000"/>
        </w:rPr>
        <w:t>(</w:t>
      </w:r>
      <w:r w:rsidR="00081B0E" w:rsidRPr="00277C19">
        <w:rPr>
          <w:rFonts w:ascii="Trebuchet MS" w:hAnsi="Trebuchet MS"/>
          <w:color w:val="000000"/>
        </w:rPr>
        <w:t>3</w:t>
      </w:r>
      <w:r w:rsidR="009179B7" w:rsidRPr="00277C19">
        <w:rPr>
          <w:rFonts w:ascii="Trebuchet MS" w:hAnsi="Trebuchet MS"/>
          <w:color w:val="000000"/>
        </w:rPr>
        <w:t>1</w:t>
      </w:r>
      <w:r w:rsidRPr="00277C19">
        <w:rPr>
          <w:rFonts w:ascii="Trebuchet MS" w:hAnsi="Trebuchet MS"/>
          <w:color w:val="000000"/>
        </w:rPr>
        <w:t xml:space="preserve">) </w:t>
      </w:r>
      <w:r w:rsidR="00496B38" w:rsidRPr="00277C19">
        <w:rPr>
          <w:rFonts w:ascii="Trebuchet MS" w:hAnsi="Trebuchet MS"/>
          <w:color w:val="000000"/>
        </w:rPr>
        <w:t xml:space="preserve">În scopul încheierii de contracte </w:t>
      </w:r>
      <w:r w:rsidR="00AE0A74" w:rsidRPr="00277C19">
        <w:rPr>
          <w:rFonts w:ascii="Trebuchet MS" w:hAnsi="Trebuchet MS"/>
          <w:color w:val="000000"/>
        </w:rPr>
        <w:t>conform Codului civil</w:t>
      </w:r>
      <w:r w:rsidR="003605CC" w:rsidRPr="00277C19">
        <w:rPr>
          <w:rFonts w:ascii="Trebuchet MS" w:hAnsi="Trebuchet MS"/>
          <w:color w:val="000000"/>
        </w:rPr>
        <w:t xml:space="preserve"> </w:t>
      </w:r>
      <w:r w:rsidR="006E6226" w:rsidRPr="00277C19">
        <w:rPr>
          <w:rFonts w:ascii="Trebuchet MS" w:hAnsi="Trebuchet MS"/>
          <w:color w:val="000000"/>
        </w:rPr>
        <w:t>ș</w:t>
      </w:r>
      <w:r w:rsidR="003605CC" w:rsidRPr="00277C19">
        <w:rPr>
          <w:rFonts w:ascii="Trebuchet MS" w:hAnsi="Trebuchet MS"/>
          <w:color w:val="000000"/>
        </w:rPr>
        <w:t>i</w:t>
      </w:r>
      <w:r w:rsidR="00496B38" w:rsidRPr="00277C19">
        <w:rPr>
          <w:rFonts w:ascii="Trebuchet MS" w:hAnsi="Trebuchet MS"/>
          <w:color w:val="000000"/>
        </w:rPr>
        <w:t xml:space="preserve"> contracte de muncă pe perioadă determinată/nedeterminată</w:t>
      </w:r>
      <w:r w:rsidR="00165CF4" w:rsidRPr="00277C19">
        <w:rPr>
          <w:rFonts w:ascii="Trebuchet MS" w:hAnsi="Trebuchet MS"/>
          <w:color w:val="000000"/>
        </w:rPr>
        <w:t>,</w:t>
      </w:r>
      <w:r w:rsidR="002858E5" w:rsidRPr="00277C19">
        <w:rPr>
          <w:rFonts w:ascii="Trebuchet MS" w:hAnsi="Trebuchet MS"/>
          <w:color w:val="000000"/>
        </w:rPr>
        <w:t xml:space="preserve"> necesare</w:t>
      </w:r>
      <w:r w:rsidR="002858E5" w:rsidRPr="00277C19">
        <w:rPr>
          <w:rFonts w:ascii="Trebuchet MS" w:hAnsi="Trebuchet MS"/>
        </w:rPr>
        <w:t xml:space="preserve"> pentru implementarea Proiectului</w:t>
      </w:r>
      <w:r w:rsidR="004B4811" w:rsidRPr="00277C19">
        <w:rPr>
          <w:rFonts w:ascii="Trebuchet MS" w:hAnsi="Trebuchet MS"/>
        </w:rPr>
        <w:t xml:space="preserve">, </w:t>
      </w:r>
      <w:r w:rsidR="002858E5" w:rsidRPr="00277C19">
        <w:rPr>
          <w:rFonts w:ascii="Trebuchet MS" w:hAnsi="Trebuchet MS"/>
        </w:rPr>
        <w:t xml:space="preserve">Beneficiarul are obligația de a respecta prevederile </w:t>
      </w:r>
      <w:r w:rsidR="00503448" w:rsidRPr="00277C19">
        <w:rPr>
          <w:rFonts w:ascii="Trebuchet MS" w:hAnsi="Trebuchet MS"/>
        </w:rPr>
        <w:t>legislației naționale și comunitare</w:t>
      </w:r>
      <w:r w:rsidR="00242974" w:rsidRPr="00277C19">
        <w:rPr>
          <w:rFonts w:ascii="Trebuchet MS" w:hAnsi="Trebuchet MS"/>
        </w:rPr>
        <w:t xml:space="preserve"> </w:t>
      </w:r>
      <w:r w:rsidR="002858E5" w:rsidRPr="00277C19">
        <w:rPr>
          <w:rFonts w:ascii="Trebuchet MS" w:hAnsi="Trebuchet MS"/>
        </w:rPr>
        <w:t xml:space="preserve">aplicabile în domeniu, </w:t>
      </w:r>
      <w:r w:rsidR="001E72C3" w:rsidRPr="00277C19">
        <w:rPr>
          <w:rFonts w:ascii="Trebuchet MS" w:hAnsi="Trebuchet MS"/>
        </w:rPr>
        <w:t xml:space="preserve">precum </w:t>
      </w:r>
      <w:r w:rsidR="009B6C5E" w:rsidRPr="00277C19">
        <w:rPr>
          <w:rFonts w:ascii="Trebuchet MS" w:hAnsi="Trebuchet MS"/>
        </w:rPr>
        <w:t xml:space="preserve">și prevederile </w:t>
      </w:r>
      <w:r w:rsidR="00FD4F71" w:rsidRPr="00277C19">
        <w:rPr>
          <w:rFonts w:ascii="Trebuchet MS" w:hAnsi="Trebuchet MS"/>
          <w:i/>
        </w:rPr>
        <w:t xml:space="preserve">Anexei </w:t>
      </w:r>
      <w:r w:rsidR="00A4479E" w:rsidRPr="00277C19">
        <w:rPr>
          <w:rFonts w:ascii="Trebuchet MS" w:hAnsi="Trebuchet MS"/>
          <w:i/>
        </w:rPr>
        <w:t>I</w:t>
      </w:r>
      <w:r w:rsidR="00FD4F71" w:rsidRPr="00277C19">
        <w:rPr>
          <w:rFonts w:ascii="Trebuchet MS" w:hAnsi="Trebuchet MS"/>
          <w:i/>
        </w:rPr>
        <w:t>V</w:t>
      </w:r>
      <w:r w:rsidR="00FD4F71" w:rsidRPr="00277C19">
        <w:rPr>
          <w:rFonts w:ascii="Trebuchet MS" w:hAnsi="Trebuchet MS"/>
        </w:rPr>
        <w:t xml:space="preserve"> la Contractul de finanțare.</w:t>
      </w:r>
    </w:p>
    <w:p w14:paraId="2807756F" w14:textId="77777777" w:rsidR="006E206E" w:rsidRPr="00277C19" w:rsidRDefault="00242974" w:rsidP="00764E00">
      <w:pPr>
        <w:pStyle w:val="xl61"/>
        <w:pBdr>
          <w:left w:val="none" w:sz="0" w:space="0" w:color="auto"/>
        </w:pBdr>
        <w:autoSpaceDE w:val="0"/>
        <w:autoSpaceDN w:val="0"/>
        <w:adjustRightInd w:val="0"/>
        <w:spacing w:before="0" w:beforeAutospacing="0" w:after="0" w:afterAutospacing="0" w:line="276" w:lineRule="auto"/>
        <w:rPr>
          <w:rFonts w:ascii="Trebuchet MS" w:hAnsi="Trebuchet MS" w:cs="Times New Roman"/>
          <w:b/>
          <w:sz w:val="22"/>
          <w:szCs w:val="22"/>
          <w:lang w:val="ro-RO" w:eastAsia="en-US"/>
        </w:rPr>
      </w:pPr>
      <w:r w:rsidRPr="00277C19">
        <w:rPr>
          <w:rFonts w:ascii="Trebuchet MS" w:hAnsi="Trebuchet MS" w:cs="Times New Roman"/>
          <w:b/>
          <w:sz w:val="22"/>
          <w:szCs w:val="22"/>
          <w:lang w:val="ro-RO" w:eastAsia="en-US"/>
        </w:rPr>
        <w:t>Obligații privind a</w:t>
      </w:r>
      <w:r w:rsidR="00826D76" w:rsidRPr="00277C19">
        <w:rPr>
          <w:rFonts w:ascii="Trebuchet MS" w:hAnsi="Trebuchet MS" w:cs="Times New Roman"/>
          <w:b/>
          <w:sz w:val="22"/>
          <w:szCs w:val="22"/>
          <w:lang w:val="ro-RO" w:eastAsia="en-US"/>
        </w:rPr>
        <w:t xml:space="preserve">sigurarea </w:t>
      </w:r>
      <w:r w:rsidR="000E67E6" w:rsidRPr="00277C19">
        <w:rPr>
          <w:rFonts w:ascii="Trebuchet MS" w:hAnsi="Trebuchet MS" w:cs="Times New Roman"/>
          <w:b/>
          <w:sz w:val="22"/>
          <w:szCs w:val="22"/>
          <w:lang w:val="ro-RO" w:eastAsia="en-US"/>
        </w:rPr>
        <w:t>resurselor financiare necesare</w:t>
      </w:r>
    </w:p>
    <w:p w14:paraId="4130F525" w14:textId="0F7ABEF6" w:rsidR="00072F46" w:rsidRPr="00277C19" w:rsidRDefault="00FA6000" w:rsidP="00764E00">
      <w:pPr>
        <w:pStyle w:val="ListParagraph"/>
        <w:autoSpaceDE w:val="0"/>
        <w:autoSpaceDN w:val="0"/>
        <w:adjustRightInd w:val="0"/>
        <w:spacing w:after="0"/>
        <w:ind w:left="0"/>
        <w:contextualSpacing w:val="0"/>
        <w:jc w:val="both"/>
        <w:rPr>
          <w:rFonts w:ascii="Trebuchet MS" w:hAnsi="Trebuchet MS"/>
        </w:rPr>
      </w:pPr>
      <w:r w:rsidRPr="00277C19">
        <w:rPr>
          <w:rFonts w:ascii="Trebuchet MS" w:hAnsi="Trebuchet MS"/>
        </w:rPr>
        <w:t>(</w:t>
      </w:r>
      <w:r w:rsidR="00081B0E" w:rsidRPr="00277C19">
        <w:rPr>
          <w:rFonts w:ascii="Trebuchet MS" w:hAnsi="Trebuchet MS"/>
        </w:rPr>
        <w:t>3</w:t>
      </w:r>
      <w:r w:rsidR="009179B7" w:rsidRPr="00277C19">
        <w:rPr>
          <w:rFonts w:ascii="Trebuchet MS" w:hAnsi="Trebuchet MS"/>
        </w:rPr>
        <w:t>2</w:t>
      </w:r>
      <w:r w:rsidRPr="00277C19">
        <w:rPr>
          <w:rFonts w:ascii="Trebuchet MS" w:hAnsi="Trebuchet MS"/>
        </w:rPr>
        <w:t xml:space="preserve">) </w:t>
      </w:r>
      <w:r w:rsidR="00826D76" w:rsidRPr="00277C19">
        <w:rPr>
          <w:rFonts w:ascii="Trebuchet MS" w:hAnsi="Trebuchet MS"/>
        </w:rPr>
        <w:t>Beneficiarul</w:t>
      </w:r>
      <w:r w:rsidR="00947B8E" w:rsidRPr="00277C19">
        <w:rPr>
          <w:rFonts w:ascii="Trebuchet MS" w:hAnsi="Trebuchet MS"/>
        </w:rPr>
        <w:t>/Partenerul</w:t>
      </w:r>
      <w:r w:rsidR="00826D76" w:rsidRPr="00277C19">
        <w:rPr>
          <w:rFonts w:ascii="Trebuchet MS" w:hAnsi="Trebuchet MS"/>
        </w:rPr>
        <w:t xml:space="preserve"> este obligat să </w:t>
      </w:r>
      <w:r w:rsidR="000E67E6" w:rsidRPr="00277C19">
        <w:rPr>
          <w:rFonts w:ascii="Trebuchet MS" w:hAnsi="Trebuchet MS"/>
        </w:rPr>
        <w:t>asigure</w:t>
      </w:r>
      <w:r w:rsidR="00826D76" w:rsidRPr="00277C19">
        <w:rPr>
          <w:rFonts w:ascii="Trebuchet MS" w:hAnsi="Trebuchet MS"/>
        </w:rPr>
        <w:t xml:space="preserve"> sumele necesare </w:t>
      </w:r>
      <w:proofErr w:type="spellStart"/>
      <w:r w:rsidR="00826D76" w:rsidRPr="00277C19">
        <w:rPr>
          <w:rFonts w:ascii="Trebuchet MS" w:hAnsi="Trebuchet MS"/>
        </w:rPr>
        <w:t>finanţării</w:t>
      </w:r>
      <w:proofErr w:type="spellEnd"/>
      <w:r w:rsidR="00826D76" w:rsidRPr="00277C19">
        <w:rPr>
          <w:rFonts w:ascii="Trebuchet MS" w:hAnsi="Trebuchet MS"/>
        </w:rPr>
        <w:t xml:space="preserve"> Proiectului.</w:t>
      </w:r>
      <w:r w:rsidR="000E67E6" w:rsidRPr="00277C19">
        <w:rPr>
          <w:rFonts w:ascii="Trebuchet MS" w:hAnsi="Trebuchet MS"/>
        </w:rPr>
        <w:t xml:space="preserve"> </w:t>
      </w:r>
    </w:p>
    <w:p w14:paraId="0E3973C5" w14:textId="77777777" w:rsidR="006E206E" w:rsidRPr="006C6F2C" w:rsidRDefault="00F548AA" w:rsidP="00764E00">
      <w:pPr>
        <w:pStyle w:val="ListParagraph"/>
        <w:autoSpaceDE w:val="0"/>
        <w:autoSpaceDN w:val="0"/>
        <w:adjustRightInd w:val="0"/>
        <w:spacing w:after="0"/>
        <w:ind w:left="0"/>
        <w:contextualSpacing w:val="0"/>
        <w:jc w:val="both"/>
        <w:rPr>
          <w:rFonts w:ascii="Trebuchet MS" w:hAnsi="Trebuchet MS"/>
          <w:b/>
        </w:rPr>
      </w:pPr>
      <w:r w:rsidRPr="00277C19">
        <w:rPr>
          <w:rFonts w:ascii="Trebuchet MS" w:hAnsi="Trebuchet MS"/>
          <w:b/>
        </w:rPr>
        <w:t>Obligații privind e</w:t>
      </w:r>
      <w:r w:rsidR="00826D76" w:rsidRPr="00277C19">
        <w:rPr>
          <w:rFonts w:ascii="Trebuchet MS" w:hAnsi="Trebuchet MS"/>
          <w:b/>
        </w:rPr>
        <w:t>valuare</w:t>
      </w:r>
      <w:r w:rsidRPr="00277C19">
        <w:rPr>
          <w:rFonts w:ascii="Trebuchet MS" w:hAnsi="Trebuchet MS"/>
          <w:b/>
        </w:rPr>
        <w:t>a</w:t>
      </w:r>
    </w:p>
    <w:p w14:paraId="4D1B128D" w14:textId="72FCACDE" w:rsidR="006E206E" w:rsidRPr="006C6F2C" w:rsidRDefault="006764D2" w:rsidP="00764E00">
      <w:pPr>
        <w:pStyle w:val="ListParagraph"/>
        <w:autoSpaceDE w:val="0"/>
        <w:autoSpaceDN w:val="0"/>
        <w:adjustRightInd w:val="0"/>
        <w:spacing w:after="0"/>
        <w:ind w:left="0"/>
        <w:contextualSpacing w:val="0"/>
        <w:jc w:val="both"/>
        <w:rPr>
          <w:rFonts w:ascii="Trebuchet MS" w:hAnsi="Trebuchet MS"/>
        </w:rPr>
      </w:pPr>
      <w:r w:rsidRPr="006C6F2C">
        <w:rPr>
          <w:rFonts w:ascii="Trebuchet MS" w:hAnsi="Trebuchet MS"/>
        </w:rPr>
        <w:t>(</w:t>
      </w:r>
      <w:r w:rsidR="0020730F" w:rsidRPr="006C6F2C">
        <w:rPr>
          <w:rFonts w:ascii="Trebuchet MS" w:hAnsi="Trebuchet MS"/>
        </w:rPr>
        <w:t>3</w:t>
      </w:r>
      <w:r w:rsidR="009179B7" w:rsidRPr="006C6F2C">
        <w:rPr>
          <w:rFonts w:ascii="Trebuchet MS" w:hAnsi="Trebuchet MS"/>
        </w:rPr>
        <w:t>3</w:t>
      </w:r>
      <w:r w:rsidRPr="006C6F2C">
        <w:rPr>
          <w:rFonts w:ascii="Trebuchet MS" w:hAnsi="Trebuchet MS"/>
        </w:rPr>
        <w:t xml:space="preserve">) </w:t>
      </w:r>
      <w:r w:rsidR="00826D76" w:rsidRPr="006C6F2C">
        <w:rPr>
          <w:rFonts w:ascii="Trebuchet MS" w:hAnsi="Trebuchet MS"/>
        </w:rPr>
        <w:t xml:space="preserve">Beneficiarul </w:t>
      </w:r>
      <w:proofErr w:type="spellStart"/>
      <w:r w:rsidR="00826D76" w:rsidRPr="006C6F2C">
        <w:rPr>
          <w:rFonts w:ascii="Trebuchet MS" w:hAnsi="Trebuchet MS"/>
        </w:rPr>
        <w:t>îşi</w:t>
      </w:r>
      <w:proofErr w:type="spellEnd"/>
      <w:r w:rsidR="00826D76" w:rsidRPr="006C6F2C">
        <w:rPr>
          <w:rFonts w:ascii="Trebuchet MS" w:hAnsi="Trebuchet MS"/>
        </w:rPr>
        <w:t xml:space="preserve"> asumă </w:t>
      </w:r>
      <w:proofErr w:type="spellStart"/>
      <w:r w:rsidR="00826D76" w:rsidRPr="006C6F2C">
        <w:rPr>
          <w:rFonts w:ascii="Trebuchet MS" w:hAnsi="Trebuchet MS"/>
        </w:rPr>
        <w:t>obligaţia</w:t>
      </w:r>
      <w:proofErr w:type="spellEnd"/>
      <w:r w:rsidR="00826D76" w:rsidRPr="006C6F2C">
        <w:rPr>
          <w:rFonts w:ascii="Trebuchet MS" w:hAnsi="Trebuchet MS"/>
        </w:rPr>
        <w:t xml:space="preserve"> de a furniza AM POCA</w:t>
      </w:r>
      <w:r w:rsidR="00165CF4" w:rsidRPr="006C6F2C">
        <w:rPr>
          <w:rFonts w:ascii="Trebuchet MS" w:hAnsi="Trebuchet MS"/>
        </w:rPr>
        <w:t xml:space="preserve"> </w:t>
      </w:r>
      <w:r w:rsidR="007710B9" w:rsidRPr="006C6F2C">
        <w:rPr>
          <w:rFonts w:ascii="Trebuchet MS" w:hAnsi="Trebuchet MS"/>
        </w:rPr>
        <w:t>ș</w:t>
      </w:r>
      <w:r w:rsidR="00165CF4" w:rsidRPr="006C6F2C">
        <w:rPr>
          <w:rFonts w:ascii="Trebuchet MS" w:hAnsi="Trebuchet MS"/>
        </w:rPr>
        <w:t>i/sau oric</w:t>
      </w:r>
      <w:r w:rsidR="0015013B" w:rsidRPr="006C6F2C">
        <w:rPr>
          <w:rFonts w:ascii="Trebuchet MS" w:hAnsi="Trebuchet MS"/>
        </w:rPr>
        <w:t>ă</w:t>
      </w:r>
      <w:r w:rsidR="00165CF4" w:rsidRPr="006C6F2C">
        <w:rPr>
          <w:rFonts w:ascii="Trebuchet MS" w:hAnsi="Trebuchet MS"/>
        </w:rPr>
        <w:t xml:space="preserve">rei </w:t>
      </w:r>
      <w:r w:rsidR="007710B9" w:rsidRPr="006C6F2C">
        <w:rPr>
          <w:rFonts w:ascii="Trebuchet MS" w:hAnsi="Trebuchet MS"/>
        </w:rPr>
        <w:t>persoane autorizate (fizice și/sau juridice)</w:t>
      </w:r>
      <w:r w:rsidR="00061864" w:rsidRPr="006C6F2C">
        <w:rPr>
          <w:rFonts w:ascii="Trebuchet MS" w:hAnsi="Trebuchet MS"/>
        </w:rPr>
        <w:t xml:space="preserve"> de către aceasta</w:t>
      </w:r>
      <w:r w:rsidR="00826D76" w:rsidRPr="006C6F2C">
        <w:rPr>
          <w:rFonts w:ascii="Trebuchet MS" w:hAnsi="Trebuchet MS"/>
        </w:rPr>
        <w:t>, în termenul solicitat</w:t>
      </w:r>
      <w:r w:rsidR="007710B9" w:rsidRPr="006C6F2C">
        <w:rPr>
          <w:rFonts w:ascii="Trebuchet MS" w:hAnsi="Trebuchet MS"/>
        </w:rPr>
        <w:t xml:space="preserve"> expres</w:t>
      </w:r>
      <w:r w:rsidR="00826D76" w:rsidRPr="006C6F2C">
        <w:rPr>
          <w:rFonts w:ascii="Trebuchet MS" w:hAnsi="Trebuchet MS"/>
        </w:rPr>
        <w:t xml:space="preserve">, orice document sau </w:t>
      </w:r>
      <w:proofErr w:type="spellStart"/>
      <w:r w:rsidR="00826D76" w:rsidRPr="006C6F2C">
        <w:rPr>
          <w:rFonts w:ascii="Trebuchet MS" w:hAnsi="Trebuchet MS"/>
        </w:rPr>
        <w:t>informaţie</w:t>
      </w:r>
      <w:proofErr w:type="spellEnd"/>
      <w:r w:rsidR="00826D76" w:rsidRPr="006C6F2C">
        <w:rPr>
          <w:rFonts w:ascii="Trebuchet MS" w:hAnsi="Trebuchet MS"/>
        </w:rPr>
        <w:t xml:space="preserve"> relevantă în vederea realizării</w:t>
      </w:r>
      <w:r w:rsidR="00165CF4" w:rsidRPr="006C6F2C">
        <w:rPr>
          <w:rFonts w:ascii="Trebuchet MS" w:hAnsi="Trebuchet MS"/>
        </w:rPr>
        <w:t>/</w:t>
      </w:r>
      <w:r w:rsidR="00826D76" w:rsidRPr="006C6F2C">
        <w:rPr>
          <w:rFonts w:ascii="Trebuchet MS" w:hAnsi="Trebuchet MS"/>
        </w:rPr>
        <w:t xml:space="preserve">evaluării POCA și/sau </w:t>
      </w:r>
      <w:r w:rsidR="00165CF4" w:rsidRPr="006C6F2C">
        <w:rPr>
          <w:rFonts w:ascii="Trebuchet MS" w:hAnsi="Trebuchet MS"/>
        </w:rPr>
        <w:t xml:space="preserve">a </w:t>
      </w:r>
      <w:r w:rsidR="00683C5E" w:rsidRPr="006C6F2C">
        <w:rPr>
          <w:rFonts w:ascii="Trebuchet MS" w:hAnsi="Trebuchet MS"/>
        </w:rPr>
        <w:t>P</w:t>
      </w:r>
      <w:r w:rsidR="00826D76" w:rsidRPr="006C6F2C">
        <w:rPr>
          <w:rFonts w:ascii="Trebuchet MS" w:hAnsi="Trebuchet MS"/>
        </w:rPr>
        <w:t xml:space="preserve">roiectului. </w:t>
      </w:r>
    </w:p>
    <w:p w14:paraId="22A377BA" w14:textId="4E0BC262" w:rsidR="006E206E" w:rsidRPr="006C6F2C" w:rsidRDefault="00F548AA" w:rsidP="00764E00">
      <w:pPr>
        <w:pStyle w:val="ListParagraph"/>
        <w:autoSpaceDE w:val="0"/>
        <w:autoSpaceDN w:val="0"/>
        <w:adjustRightInd w:val="0"/>
        <w:spacing w:after="0"/>
        <w:ind w:left="0"/>
        <w:contextualSpacing w:val="0"/>
        <w:jc w:val="both"/>
        <w:rPr>
          <w:rFonts w:ascii="Trebuchet MS" w:hAnsi="Trebuchet MS"/>
          <w:b/>
        </w:rPr>
      </w:pPr>
      <w:r w:rsidRPr="006C6F2C">
        <w:rPr>
          <w:rFonts w:ascii="Trebuchet MS" w:hAnsi="Trebuchet MS"/>
          <w:b/>
        </w:rPr>
        <w:t xml:space="preserve">Obligații privind </w:t>
      </w:r>
      <w:proofErr w:type="spellStart"/>
      <w:r w:rsidRPr="006C6F2C">
        <w:rPr>
          <w:rFonts w:ascii="Trebuchet MS" w:hAnsi="Trebuchet MS"/>
          <w:b/>
        </w:rPr>
        <w:t>e</w:t>
      </w:r>
      <w:r w:rsidR="00826D76" w:rsidRPr="006C6F2C">
        <w:rPr>
          <w:rFonts w:ascii="Trebuchet MS" w:hAnsi="Trebuchet MS"/>
          <w:b/>
        </w:rPr>
        <w:t>videnţ</w:t>
      </w:r>
      <w:r w:rsidR="001C70AC" w:rsidRPr="006C6F2C">
        <w:rPr>
          <w:rFonts w:ascii="Trebuchet MS" w:hAnsi="Trebuchet MS"/>
          <w:b/>
        </w:rPr>
        <w:t>a</w:t>
      </w:r>
      <w:proofErr w:type="spellEnd"/>
      <w:r w:rsidR="00826D76" w:rsidRPr="006C6F2C">
        <w:rPr>
          <w:rFonts w:ascii="Trebuchet MS" w:hAnsi="Trebuchet MS"/>
          <w:b/>
        </w:rPr>
        <w:t xml:space="preserve"> contabilă informatizată distinctă</w:t>
      </w:r>
    </w:p>
    <w:p w14:paraId="7434DF80" w14:textId="018A1054" w:rsidR="0049446E" w:rsidRPr="006C6F2C" w:rsidRDefault="006764D2" w:rsidP="00764E00">
      <w:pPr>
        <w:pStyle w:val="ListParagraph"/>
        <w:autoSpaceDE w:val="0"/>
        <w:autoSpaceDN w:val="0"/>
        <w:adjustRightInd w:val="0"/>
        <w:spacing w:after="0"/>
        <w:ind w:left="0"/>
        <w:contextualSpacing w:val="0"/>
        <w:jc w:val="both"/>
        <w:rPr>
          <w:rFonts w:ascii="Trebuchet MS" w:hAnsi="Trebuchet MS"/>
        </w:rPr>
      </w:pPr>
      <w:r w:rsidRPr="006C6F2C">
        <w:rPr>
          <w:rFonts w:ascii="Trebuchet MS" w:hAnsi="Trebuchet MS"/>
        </w:rPr>
        <w:t>(</w:t>
      </w:r>
      <w:r w:rsidR="0020730F" w:rsidRPr="006C6F2C">
        <w:rPr>
          <w:rFonts w:ascii="Trebuchet MS" w:hAnsi="Trebuchet MS"/>
        </w:rPr>
        <w:t>3</w:t>
      </w:r>
      <w:r w:rsidR="009179B7" w:rsidRPr="006C6F2C">
        <w:rPr>
          <w:rFonts w:ascii="Trebuchet MS" w:hAnsi="Trebuchet MS"/>
        </w:rPr>
        <w:t>4</w:t>
      </w:r>
      <w:r w:rsidRPr="006C6F2C">
        <w:rPr>
          <w:rFonts w:ascii="Trebuchet MS" w:hAnsi="Trebuchet MS"/>
        </w:rPr>
        <w:t xml:space="preserve">) </w:t>
      </w:r>
      <w:r w:rsidR="00826D76" w:rsidRPr="006C6F2C">
        <w:rPr>
          <w:rFonts w:ascii="Trebuchet MS" w:hAnsi="Trebuchet MS"/>
        </w:rPr>
        <w:t>Beneficiarul</w:t>
      </w:r>
      <w:r w:rsidR="00947B8E" w:rsidRPr="006C6F2C">
        <w:rPr>
          <w:rFonts w:ascii="Trebuchet MS" w:hAnsi="Trebuchet MS"/>
        </w:rPr>
        <w:t>/Partenerul</w:t>
      </w:r>
      <w:r w:rsidR="00F548AA" w:rsidRPr="006C6F2C">
        <w:rPr>
          <w:rFonts w:ascii="Trebuchet MS" w:hAnsi="Trebuchet MS"/>
        </w:rPr>
        <w:t xml:space="preserve"> este obligat</w:t>
      </w:r>
      <w:r w:rsidR="00826D76" w:rsidRPr="006C6F2C">
        <w:rPr>
          <w:rFonts w:ascii="Trebuchet MS" w:hAnsi="Trebuchet MS"/>
        </w:rPr>
        <w:t xml:space="preserve"> să </w:t>
      </w:r>
      <w:proofErr w:type="spellStart"/>
      <w:r w:rsidR="00826D76" w:rsidRPr="006C6F2C">
        <w:rPr>
          <w:rFonts w:ascii="Trebuchet MS" w:hAnsi="Trebuchet MS"/>
        </w:rPr>
        <w:t>ţină</w:t>
      </w:r>
      <w:proofErr w:type="spellEnd"/>
      <w:r w:rsidR="00826D76" w:rsidRPr="006C6F2C">
        <w:rPr>
          <w:rFonts w:ascii="Trebuchet MS" w:hAnsi="Trebuchet MS"/>
        </w:rPr>
        <w:t xml:space="preserve"> </w:t>
      </w:r>
      <w:proofErr w:type="spellStart"/>
      <w:r w:rsidR="00826D76" w:rsidRPr="006C6F2C">
        <w:rPr>
          <w:rFonts w:ascii="Trebuchet MS" w:hAnsi="Trebuchet MS"/>
        </w:rPr>
        <w:t>evidenţă</w:t>
      </w:r>
      <w:proofErr w:type="spellEnd"/>
      <w:r w:rsidR="00826D76" w:rsidRPr="006C6F2C">
        <w:rPr>
          <w:rFonts w:ascii="Trebuchet MS" w:hAnsi="Trebuchet MS"/>
        </w:rPr>
        <w:t xml:space="preserve"> contabilă folosind conturi analitice distincte pentru Proiect. Sistemul contabil utilizat va fi în conformitate cu </w:t>
      </w:r>
      <w:proofErr w:type="spellStart"/>
      <w:r w:rsidR="00826D76" w:rsidRPr="006C6F2C">
        <w:rPr>
          <w:rFonts w:ascii="Trebuchet MS" w:hAnsi="Trebuchet MS"/>
        </w:rPr>
        <w:t>legislaţia</w:t>
      </w:r>
      <w:proofErr w:type="spellEnd"/>
      <w:r w:rsidR="00826D76" w:rsidRPr="006C6F2C">
        <w:rPr>
          <w:rFonts w:ascii="Trebuchet MS" w:hAnsi="Trebuchet MS"/>
        </w:rPr>
        <w:t xml:space="preserve"> </w:t>
      </w:r>
      <w:proofErr w:type="spellStart"/>
      <w:r w:rsidR="00826D76" w:rsidRPr="006C6F2C">
        <w:rPr>
          <w:rFonts w:ascii="Trebuchet MS" w:hAnsi="Trebuchet MS"/>
        </w:rPr>
        <w:t>naţională</w:t>
      </w:r>
      <w:proofErr w:type="spellEnd"/>
      <w:r w:rsidR="00013E6F" w:rsidRPr="006C6F2C">
        <w:rPr>
          <w:rFonts w:ascii="Trebuchet MS" w:hAnsi="Trebuchet MS"/>
        </w:rPr>
        <w:t xml:space="preserve"> </w:t>
      </w:r>
      <w:r w:rsidR="008E612D" w:rsidRPr="006C6F2C">
        <w:rPr>
          <w:rFonts w:ascii="Trebuchet MS" w:hAnsi="Trebuchet MS"/>
        </w:rPr>
        <w:t>ș</w:t>
      </w:r>
      <w:r w:rsidR="00013E6F" w:rsidRPr="006C6F2C">
        <w:rPr>
          <w:rFonts w:ascii="Trebuchet MS" w:hAnsi="Trebuchet MS"/>
        </w:rPr>
        <w:t xml:space="preserve">i </w:t>
      </w:r>
      <w:r w:rsidR="00826D76" w:rsidRPr="006C6F2C">
        <w:rPr>
          <w:rFonts w:ascii="Trebuchet MS" w:hAnsi="Trebuchet MS"/>
        </w:rPr>
        <w:t xml:space="preserve">comunitară în vigoare. </w:t>
      </w:r>
      <w:r w:rsidR="00181D7E" w:rsidRPr="006C6F2C">
        <w:rPr>
          <w:rFonts w:ascii="Trebuchet MS" w:hAnsi="Trebuchet MS"/>
        </w:rPr>
        <w:t xml:space="preserve">Beneficiarul are obligația, în vederea efectuării reconcilierii contabile între conturile contabile ale AM și cele ale beneficiarului, să transmită lunar, până la data de 20 a lunii curente, Formularul nr. 10-Notificare cu privire la reconcilierea contabilă, prevăzut în anexa nr.10 la </w:t>
      </w:r>
      <w:r w:rsidR="00C70367" w:rsidRPr="006C6F2C">
        <w:rPr>
          <w:rFonts w:ascii="Trebuchet MS" w:hAnsi="Trebuchet MS"/>
        </w:rPr>
        <w:t xml:space="preserve">Hotărârea Guvernului nr. 93/2016 </w:t>
      </w:r>
      <w:r w:rsidR="00C70367" w:rsidRPr="006C6F2C">
        <w:rPr>
          <w:rFonts w:ascii="Trebuchet MS" w:hAnsi="Trebuchet MS" w:cs="Arial"/>
          <w:bCs/>
          <w:color w:val="000000"/>
          <w:shd w:val="clear" w:color="auto" w:fill="FFFFFF"/>
        </w:rPr>
        <w:t xml:space="preserve">pentru aprobarea Normelor metodologice de aplicare a prevederilor </w:t>
      </w:r>
      <w:proofErr w:type="spellStart"/>
      <w:r w:rsidR="00C70367" w:rsidRPr="006C6F2C">
        <w:rPr>
          <w:rFonts w:ascii="Trebuchet MS" w:hAnsi="Trebuchet MS" w:cs="Arial"/>
          <w:bCs/>
          <w:color w:val="000000"/>
          <w:shd w:val="clear" w:color="auto" w:fill="FFFFFF"/>
        </w:rPr>
        <w:t>Ordonanţei</w:t>
      </w:r>
      <w:proofErr w:type="spellEnd"/>
      <w:r w:rsidR="00C70367" w:rsidRPr="006C6F2C">
        <w:rPr>
          <w:rFonts w:ascii="Trebuchet MS" w:hAnsi="Trebuchet MS" w:cs="Arial"/>
          <w:bCs/>
          <w:color w:val="000000"/>
          <w:shd w:val="clear" w:color="auto" w:fill="FFFFFF"/>
        </w:rPr>
        <w:t xml:space="preserve"> de </w:t>
      </w:r>
      <w:proofErr w:type="spellStart"/>
      <w:r w:rsidR="00C70367" w:rsidRPr="006C6F2C">
        <w:rPr>
          <w:rFonts w:ascii="Trebuchet MS" w:hAnsi="Trebuchet MS" w:cs="Arial"/>
          <w:bCs/>
          <w:color w:val="000000"/>
          <w:shd w:val="clear" w:color="auto" w:fill="FFFFFF"/>
        </w:rPr>
        <w:t>urgenţă</w:t>
      </w:r>
      <w:proofErr w:type="spellEnd"/>
      <w:r w:rsidR="00C70367" w:rsidRPr="006C6F2C">
        <w:rPr>
          <w:rFonts w:ascii="Trebuchet MS" w:hAnsi="Trebuchet MS" w:cs="Arial"/>
          <w:bCs/>
          <w:color w:val="000000"/>
          <w:shd w:val="clear" w:color="auto" w:fill="FFFFFF"/>
        </w:rPr>
        <w:t xml:space="preserve"> a Guvernului nr. 40/2015 privind gestionarea financiară a fondurilor europene pentru perioada de programare 2014 – 2020</w:t>
      </w:r>
      <w:r w:rsidR="00586D0C" w:rsidRPr="006C6F2C">
        <w:rPr>
          <w:rFonts w:ascii="Trebuchet MS" w:hAnsi="Trebuchet MS" w:cs="Arial"/>
          <w:bCs/>
          <w:color w:val="000000"/>
          <w:shd w:val="clear" w:color="auto" w:fill="FFFFFF"/>
        </w:rPr>
        <w:t>, cu modificări</w:t>
      </w:r>
      <w:r w:rsidR="00C879A6" w:rsidRPr="006C6F2C">
        <w:rPr>
          <w:rFonts w:ascii="Trebuchet MS" w:hAnsi="Trebuchet MS" w:cs="Arial"/>
          <w:bCs/>
          <w:color w:val="000000"/>
          <w:shd w:val="clear" w:color="auto" w:fill="FFFFFF"/>
        </w:rPr>
        <w:t>le</w:t>
      </w:r>
      <w:r w:rsidR="00586D0C" w:rsidRPr="006C6F2C">
        <w:rPr>
          <w:rFonts w:ascii="Trebuchet MS" w:hAnsi="Trebuchet MS" w:cs="Arial"/>
          <w:bCs/>
          <w:color w:val="000000"/>
          <w:shd w:val="clear" w:color="auto" w:fill="FFFFFF"/>
        </w:rPr>
        <w:t xml:space="preserve"> și completări</w:t>
      </w:r>
      <w:r w:rsidR="00C879A6" w:rsidRPr="006C6F2C">
        <w:rPr>
          <w:rFonts w:ascii="Trebuchet MS" w:hAnsi="Trebuchet MS" w:cs="Arial"/>
          <w:bCs/>
          <w:color w:val="000000"/>
          <w:shd w:val="clear" w:color="auto" w:fill="FFFFFF"/>
        </w:rPr>
        <w:t>le ulterioare</w:t>
      </w:r>
      <w:r w:rsidR="00181D7E" w:rsidRPr="006C6F2C">
        <w:rPr>
          <w:rFonts w:ascii="Trebuchet MS" w:hAnsi="Trebuchet MS"/>
        </w:rPr>
        <w:t>.</w:t>
      </w:r>
    </w:p>
    <w:p w14:paraId="2B6F35E6" w14:textId="77777777" w:rsidR="006E206E" w:rsidRPr="006C6F2C" w:rsidRDefault="00E77407" w:rsidP="00764E00">
      <w:pPr>
        <w:pStyle w:val="ListParagraph"/>
        <w:spacing w:after="0"/>
        <w:ind w:left="0"/>
        <w:contextualSpacing w:val="0"/>
        <w:jc w:val="both"/>
        <w:rPr>
          <w:rFonts w:ascii="Trebuchet MS" w:hAnsi="Trebuchet MS"/>
          <w:b/>
        </w:rPr>
      </w:pPr>
      <w:r w:rsidRPr="006C6F2C">
        <w:rPr>
          <w:rFonts w:ascii="Trebuchet MS" w:hAnsi="Trebuchet MS"/>
          <w:b/>
        </w:rPr>
        <w:t>Obligații privind p</w:t>
      </w:r>
      <w:r w:rsidR="00826D76" w:rsidRPr="006C6F2C">
        <w:rPr>
          <w:rFonts w:ascii="Trebuchet MS" w:hAnsi="Trebuchet MS"/>
          <w:b/>
        </w:rPr>
        <w:t>ăstrarea documentelor</w:t>
      </w:r>
    </w:p>
    <w:p w14:paraId="647390E5" w14:textId="44F3B387" w:rsidR="006E206E" w:rsidRPr="00277C19" w:rsidRDefault="006764D2" w:rsidP="00764E00">
      <w:pPr>
        <w:pStyle w:val="ListParagraph"/>
        <w:spacing w:after="0"/>
        <w:ind w:left="0"/>
        <w:contextualSpacing w:val="0"/>
        <w:jc w:val="both"/>
        <w:rPr>
          <w:rFonts w:ascii="Trebuchet MS" w:hAnsi="Trebuchet MS"/>
        </w:rPr>
      </w:pPr>
      <w:r w:rsidRPr="006C6F2C">
        <w:rPr>
          <w:rFonts w:ascii="Trebuchet MS" w:hAnsi="Trebuchet MS"/>
        </w:rPr>
        <w:t>(</w:t>
      </w:r>
      <w:r w:rsidR="0020730F" w:rsidRPr="006C6F2C">
        <w:rPr>
          <w:rFonts w:ascii="Trebuchet MS" w:hAnsi="Trebuchet MS"/>
        </w:rPr>
        <w:t>3</w:t>
      </w:r>
      <w:r w:rsidR="009179B7" w:rsidRPr="006C6F2C">
        <w:rPr>
          <w:rFonts w:ascii="Trebuchet MS" w:hAnsi="Trebuchet MS"/>
        </w:rPr>
        <w:t>5</w:t>
      </w:r>
      <w:r w:rsidRPr="006C6F2C">
        <w:rPr>
          <w:rFonts w:ascii="Trebuchet MS" w:hAnsi="Trebuchet MS"/>
        </w:rPr>
        <w:t xml:space="preserve">) </w:t>
      </w:r>
      <w:r w:rsidR="000A44D4" w:rsidRPr="006C6F2C">
        <w:rPr>
          <w:rFonts w:ascii="Trebuchet MS" w:hAnsi="Trebuchet MS"/>
        </w:rPr>
        <w:t xml:space="preserve">Beneficiarul are </w:t>
      </w:r>
      <w:proofErr w:type="spellStart"/>
      <w:r w:rsidR="000A44D4" w:rsidRPr="00277C19">
        <w:rPr>
          <w:rFonts w:ascii="Trebuchet MS" w:hAnsi="Trebuchet MS"/>
        </w:rPr>
        <w:t>obligaţia</w:t>
      </w:r>
      <w:proofErr w:type="spellEnd"/>
      <w:r w:rsidR="000A44D4" w:rsidRPr="00277C19">
        <w:rPr>
          <w:rFonts w:ascii="Trebuchet MS" w:hAnsi="Trebuchet MS"/>
        </w:rPr>
        <w:t xml:space="preserve"> de a </w:t>
      </w:r>
      <w:proofErr w:type="spellStart"/>
      <w:r w:rsidR="00891FB9" w:rsidRPr="00277C19">
        <w:rPr>
          <w:rFonts w:ascii="Trebuchet MS" w:hAnsi="Trebuchet MS"/>
        </w:rPr>
        <w:t>îndosaria</w:t>
      </w:r>
      <w:proofErr w:type="spellEnd"/>
      <w:r w:rsidR="00891FB9" w:rsidRPr="00277C19">
        <w:rPr>
          <w:rFonts w:ascii="Trebuchet MS" w:hAnsi="Trebuchet MS"/>
        </w:rPr>
        <w:t xml:space="preserve"> și păstra, în bune condiții</w:t>
      </w:r>
      <w:r w:rsidR="001B4491" w:rsidRPr="00277C19">
        <w:rPr>
          <w:rFonts w:ascii="Trebuchet MS" w:hAnsi="Trebuchet MS"/>
        </w:rPr>
        <w:t xml:space="preserve">, </w:t>
      </w:r>
      <w:r w:rsidR="00132248" w:rsidRPr="00277C19">
        <w:rPr>
          <w:rFonts w:ascii="Trebuchet MS" w:hAnsi="Trebuchet MS"/>
        </w:rPr>
        <w:t>pe întreaga perioadă de valabilitate a contractului</w:t>
      </w:r>
      <w:r w:rsidR="00D255A9" w:rsidRPr="00277C19">
        <w:rPr>
          <w:rFonts w:ascii="Trebuchet MS" w:hAnsi="Trebuchet MS"/>
        </w:rPr>
        <w:t xml:space="preserve">, </w:t>
      </w:r>
      <w:r w:rsidR="00755863" w:rsidRPr="00277C19">
        <w:rPr>
          <w:rFonts w:ascii="Trebuchet MS" w:hAnsi="Trebuchet MS"/>
        </w:rPr>
        <w:t xml:space="preserve">toate documentele aferente proiectului, în original, </w:t>
      </w:r>
      <w:r w:rsidR="000A44D4" w:rsidRPr="00277C19">
        <w:rPr>
          <w:rFonts w:ascii="Trebuchet MS" w:hAnsi="Trebuchet MS"/>
        </w:rPr>
        <w:t xml:space="preserve">inclusiv documentele contabile privind </w:t>
      </w:r>
      <w:proofErr w:type="spellStart"/>
      <w:r w:rsidR="000A44D4" w:rsidRPr="00277C19">
        <w:rPr>
          <w:rFonts w:ascii="Trebuchet MS" w:hAnsi="Trebuchet MS"/>
        </w:rPr>
        <w:t>activităţile</w:t>
      </w:r>
      <w:proofErr w:type="spellEnd"/>
      <w:r w:rsidR="000A44D4" w:rsidRPr="00277C19">
        <w:rPr>
          <w:rFonts w:ascii="Trebuchet MS" w:hAnsi="Trebuchet MS"/>
        </w:rPr>
        <w:t xml:space="preserve"> </w:t>
      </w:r>
      <w:proofErr w:type="spellStart"/>
      <w:r w:rsidR="000A44D4" w:rsidRPr="00277C19">
        <w:rPr>
          <w:rFonts w:ascii="Trebuchet MS" w:hAnsi="Trebuchet MS"/>
        </w:rPr>
        <w:t>şi</w:t>
      </w:r>
      <w:proofErr w:type="spellEnd"/>
      <w:r w:rsidR="000A44D4" w:rsidRPr="00277C19">
        <w:rPr>
          <w:rFonts w:ascii="Trebuchet MS" w:hAnsi="Trebuchet MS"/>
        </w:rPr>
        <w:t xml:space="preserve"> cheltuielile efectuate, în conformitate cu regulamentele comunitare </w:t>
      </w:r>
      <w:proofErr w:type="spellStart"/>
      <w:r w:rsidR="000A44D4" w:rsidRPr="00277C19">
        <w:rPr>
          <w:rFonts w:ascii="Trebuchet MS" w:hAnsi="Trebuchet MS"/>
        </w:rPr>
        <w:t>şi</w:t>
      </w:r>
      <w:proofErr w:type="spellEnd"/>
      <w:r w:rsidR="000A44D4" w:rsidRPr="00277C19">
        <w:rPr>
          <w:rFonts w:ascii="Trebuchet MS" w:hAnsi="Trebuchet MS"/>
        </w:rPr>
        <w:t xml:space="preserve"> legislația </w:t>
      </w:r>
      <w:proofErr w:type="spellStart"/>
      <w:r w:rsidR="000A44D4" w:rsidRPr="00277C19">
        <w:rPr>
          <w:rFonts w:ascii="Trebuchet MS" w:hAnsi="Trebuchet MS"/>
        </w:rPr>
        <w:t>naţională</w:t>
      </w:r>
      <w:proofErr w:type="spellEnd"/>
      <w:r w:rsidR="000A44D4" w:rsidRPr="00277C19">
        <w:rPr>
          <w:rFonts w:ascii="Trebuchet MS" w:hAnsi="Trebuchet MS"/>
        </w:rPr>
        <w:t xml:space="preserve">, </w:t>
      </w:r>
      <w:r w:rsidR="00755863" w:rsidRPr="00277C19">
        <w:rPr>
          <w:rFonts w:ascii="Trebuchet MS" w:hAnsi="Trebuchet MS"/>
        </w:rPr>
        <w:t>sub sancțiunea restituirii tuturor sumelor rambursate</w:t>
      </w:r>
      <w:r w:rsidR="00BA4FF8" w:rsidRPr="00277C19">
        <w:rPr>
          <w:rFonts w:ascii="Trebuchet MS" w:hAnsi="Trebuchet MS"/>
        </w:rPr>
        <w:t xml:space="preserve"> în cadrul proiectului, aferente documentelor lipsă</w:t>
      </w:r>
      <w:r w:rsidR="000A44D4" w:rsidRPr="00277C19">
        <w:rPr>
          <w:rFonts w:ascii="Trebuchet MS" w:hAnsi="Trebuchet MS"/>
        </w:rPr>
        <w:t xml:space="preserve">. </w:t>
      </w:r>
    </w:p>
    <w:p w14:paraId="408A80F3" w14:textId="5D659542" w:rsidR="006E206E" w:rsidRDefault="006764D2" w:rsidP="00764E00">
      <w:pPr>
        <w:pStyle w:val="ListParagraph"/>
        <w:spacing w:after="0"/>
        <w:ind w:left="0"/>
        <w:contextualSpacing w:val="0"/>
        <w:jc w:val="both"/>
        <w:rPr>
          <w:rFonts w:ascii="Trebuchet MS" w:hAnsi="Trebuchet MS"/>
        </w:rPr>
      </w:pPr>
      <w:r w:rsidRPr="00277C19">
        <w:rPr>
          <w:rFonts w:ascii="Trebuchet MS" w:hAnsi="Trebuchet MS"/>
        </w:rPr>
        <w:t>(</w:t>
      </w:r>
      <w:r w:rsidR="0020730F" w:rsidRPr="00277C19">
        <w:rPr>
          <w:rFonts w:ascii="Trebuchet MS" w:hAnsi="Trebuchet MS"/>
        </w:rPr>
        <w:t>3</w:t>
      </w:r>
      <w:r w:rsidR="009179B7" w:rsidRPr="00277C19">
        <w:rPr>
          <w:rFonts w:ascii="Trebuchet MS" w:hAnsi="Trebuchet MS"/>
        </w:rPr>
        <w:t>6</w:t>
      </w:r>
      <w:r w:rsidRPr="00277C19">
        <w:rPr>
          <w:rFonts w:ascii="Trebuchet MS" w:hAnsi="Trebuchet MS"/>
        </w:rPr>
        <w:t xml:space="preserve">) </w:t>
      </w:r>
      <w:r w:rsidR="000A44D4" w:rsidRPr="00277C19">
        <w:rPr>
          <w:rFonts w:ascii="Trebuchet MS" w:hAnsi="Trebuchet MS"/>
        </w:rPr>
        <w:t>Beneficiarul are obligația de a asigura arhivarea electronică a documentației aferente Proiectului.</w:t>
      </w:r>
    </w:p>
    <w:p w14:paraId="1D1BF020" w14:textId="3E2A6A87" w:rsidR="00070C1B" w:rsidRDefault="00070C1B" w:rsidP="00764E00">
      <w:pPr>
        <w:pStyle w:val="ListParagraph"/>
        <w:spacing w:after="0"/>
        <w:ind w:left="0"/>
        <w:contextualSpacing w:val="0"/>
        <w:jc w:val="both"/>
        <w:rPr>
          <w:rFonts w:ascii="Trebuchet MS" w:hAnsi="Trebuchet MS"/>
        </w:rPr>
      </w:pPr>
    </w:p>
    <w:p w14:paraId="1C81C95D" w14:textId="77777777" w:rsidR="006E206E" w:rsidRPr="006C6F2C" w:rsidRDefault="00CA7FC4" w:rsidP="00764E00">
      <w:pPr>
        <w:pStyle w:val="ListParagraph"/>
        <w:spacing w:after="0"/>
        <w:ind w:left="0"/>
        <w:contextualSpacing w:val="0"/>
        <w:jc w:val="both"/>
        <w:rPr>
          <w:rFonts w:ascii="Trebuchet MS" w:hAnsi="Trebuchet MS"/>
          <w:b/>
        </w:rPr>
      </w:pPr>
      <w:bookmarkStart w:id="12" w:name="t107122"/>
      <w:bookmarkStart w:id="13" w:name="_Toc88562561"/>
      <w:bookmarkEnd w:id="12"/>
      <w:r w:rsidRPr="006C6F2C">
        <w:rPr>
          <w:rFonts w:ascii="Trebuchet MS" w:hAnsi="Trebuchet MS"/>
          <w:b/>
        </w:rPr>
        <w:lastRenderedPageBreak/>
        <w:t>Sec</w:t>
      </w:r>
      <w:r w:rsidR="00DE2C50" w:rsidRPr="006C6F2C">
        <w:rPr>
          <w:rFonts w:ascii="Trebuchet MS" w:hAnsi="Trebuchet MS"/>
          <w:b/>
        </w:rPr>
        <w:t>ț</w:t>
      </w:r>
      <w:r w:rsidRPr="006C6F2C">
        <w:rPr>
          <w:rFonts w:ascii="Trebuchet MS" w:hAnsi="Trebuchet MS"/>
          <w:b/>
        </w:rPr>
        <w:t xml:space="preserve">iunea II - </w:t>
      </w:r>
      <w:r w:rsidR="00BC67B5" w:rsidRPr="006C6F2C">
        <w:rPr>
          <w:rFonts w:ascii="Trebuchet MS" w:hAnsi="Trebuchet MS"/>
          <w:b/>
        </w:rPr>
        <w:t xml:space="preserve">Drepturile </w:t>
      </w:r>
      <w:proofErr w:type="spellStart"/>
      <w:r w:rsidR="00BC67B5" w:rsidRPr="006C6F2C">
        <w:rPr>
          <w:rFonts w:ascii="Trebuchet MS" w:hAnsi="Trebuchet MS"/>
          <w:b/>
        </w:rPr>
        <w:t>şi</w:t>
      </w:r>
      <w:proofErr w:type="spellEnd"/>
      <w:r w:rsidR="00BC67B5" w:rsidRPr="006C6F2C">
        <w:rPr>
          <w:rFonts w:ascii="Trebuchet MS" w:hAnsi="Trebuchet MS"/>
          <w:b/>
        </w:rPr>
        <w:t xml:space="preserve"> </w:t>
      </w:r>
      <w:proofErr w:type="spellStart"/>
      <w:r w:rsidR="00BC67B5" w:rsidRPr="006C6F2C">
        <w:rPr>
          <w:rFonts w:ascii="Trebuchet MS" w:hAnsi="Trebuchet MS"/>
          <w:b/>
        </w:rPr>
        <w:t>obligaţiile</w:t>
      </w:r>
      <w:proofErr w:type="spellEnd"/>
      <w:r w:rsidR="00BC67B5" w:rsidRPr="006C6F2C">
        <w:rPr>
          <w:rFonts w:ascii="Trebuchet MS" w:hAnsi="Trebuchet MS"/>
          <w:b/>
        </w:rPr>
        <w:t xml:space="preserve"> AM POCA</w:t>
      </w:r>
    </w:p>
    <w:p w14:paraId="3A16BB85" w14:textId="5C7B5F63" w:rsidR="006E206E" w:rsidRPr="006C6F2C" w:rsidRDefault="00A36F84" w:rsidP="00764E00">
      <w:pPr>
        <w:spacing w:after="0"/>
        <w:jc w:val="both"/>
        <w:rPr>
          <w:rFonts w:ascii="Trebuchet MS" w:hAnsi="Trebuchet MS"/>
        </w:rPr>
      </w:pPr>
      <w:bookmarkStart w:id="14" w:name="do|ax5|ca4|ar7|pa3"/>
      <w:bookmarkEnd w:id="14"/>
      <w:r w:rsidRPr="006C6F2C">
        <w:rPr>
          <w:rFonts w:ascii="Trebuchet MS" w:hAnsi="Trebuchet MS"/>
        </w:rPr>
        <w:t xml:space="preserve">(1) </w:t>
      </w:r>
      <w:r w:rsidR="00097BE1" w:rsidRPr="006C6F2C">
        <w:rPr>
          <w:rFonts w:ascii="Trebuchet MS" w:hAnsi="Trebuchet MS"/>
        </w:rPr>
        <w:t>AM</w:t>
      </w:r>
      <w:r w:rsidR="003D01E0" w:rsidRPr="006C6F2C">
        <w:rPr>
          <w:rFonts w:ascii="Trebuchet MS" w:hAnsi="Trebuchet MS"/>
        </w:rPr>
        <w:t xml:space="preserve"> POCA</w:t>
      </w:r>
      <w:r w:rsidR="00097BE1" w:rsidRPr="006C6F2C">
        <w:rPr>
          <w:rFonts w:ascii="Trebuchet MS" w:hAnsi="Trebuchet MS"/>
        </w:rPr>
        <w:t xml:space="preserve"> are dreptul să solicite Beneficiarului rapoarte de progres</w:t>
      </w:r>
      <w:r w:rsidR="00E05606" w:rsidRPr="006C6F2C">
        <w:rPr>
          <w:rFonts w:ascii="Trebuchet MS" w:hAnsi="Trebuchet MS"/>
        </w:rPr>
        <w:t xml:space="preserve"> trimestriale și/sau semestriale,</w:t>
      </w:r>
      <w:r w:rsidR="00165CF4" w:rsidRPr="006C6F2C">
        <w:rPr>
          <w:rFonts w:ascii="Trebuchet MS" w:hAnsi="Trebuchet MS"/>
        </w:rPr>
        <w:t xml:space="preserve"> sau de c</w:t>
      </w:r>
      <w:r w:rsidR="009F07EA" w:rsidRPr="006C6F2C">
        <w:rPr>
          <w:rFonts w:ascii="Trebuchet MS" w:hAnsi="Trebuchet MS"/>
        </w:rPr>
        <w:t>â</w:t>
      </w:r>
      <w:r w:rsidR="00165CF4" w:rsidRPr="006C6F2C">
        <w:rPr>
          <w:rFonts w:ascii="Trebuchet MS" w:hAnsi="Trebuchet MS"/>
        </w:rPr>
        <w:t>te ori se impune,</w:t>
      </w:r>
      <w:r w:rsidR="00E05606" w:rsidRPr="006C6F2C">
        <w:rPr>
          <w:rFonts w:ascii="Trebuchet MS" w:hAnsi="Trebuchet MS"/>
        </w:rPr>
        <w:t xml:space="preserve"> precum</w:t>
      </w:r>
      <w:r w:rsidR="00097BE1" w:rsidRPr="006C6F2C">
        <w:rPr>
          <w:rFonts w:ascii="Trebuchet MS" w:hAnsi="Trebuchet MS"/>
        </w:rPr>
        <w:t xml:space="preserve"> </w:t>
      </w:r>
      <w:proofErr w:type="spellStart"/>
      <w:r w:rsidR="00097BE1" w:rsidRPr="006C6F2C">
        <w:rPr>
          <w:rFonts w:ascii="Trebuchet MS" w:hAnsi="Trebuchet MS"/>
        </w:rPr>
        <w:t>şi</w:t>
      </w:r>
      <w:proofErr w:type="spellEnd"/>
      <w:r w:rsidR="00097BE1" w:rsidRPr="006C6F2C">
        <w:rPr>
          <w:rFonts w:ascii="Trebuchet MS" w:hAnsi="Trebuchet MS"/>
        </w:rPr>
        <w:t xml:space="preserve"> orice alt document privind </w:t>
      </w:r>
      <w:r w:rsidR="008C636D" w:rsidRPr="006C6F2C">
        <w:rPr>
          <w:rFonts w:ascii="Trebuchet MS" w:hAnsi="Trebuchet MS"/>
        </w:rPr>
        <w:t>implementarea</w:t>
      </w:r>
      <w:r w:rsidR="00097BE1" w:rsidRPr="006C6F2C">
        <w:rPr>
          <w:rFonts w:ascii="Trebuchet MS" w:hAnsi="Trebuchet MS"/>
        </w:rPr>
        <w:t xml:space="preserve"> </w:t>
      </w:r>
      <w:r w:rsidR="00244245" w:rsidRPr="006C6F2C">
        <w:rPr>
          <w:rFonts w:ascii="Trebuchet MS" w:hAnsi="Trebuchet MS"/>
        </w:rPr>
        <w:t>P</w:t>
      </w:r>
      <w:r w:rsidR="00097BE1" w:rsidRPr="006C6F2C">
        <w:rPr>
          <w:rFonts w:ascii="Trebuchet MS" w:hAnsi="Trebuchet MS"/>
        </w:rPr>
        <w:t>roiectului.</w:t>
      </w:r>
    </w:p>
    <w:p w14:paraId="1524A2C7" w14:textId="77777777" w:rsidR="006E206E" w:rsidRPr="00277C19" w:rsidRDefault="00A36F84" w:rsidP="00764E00">
      <w:pPr>
        <w:spacing w:after="0"/>
        <w:jc w:val="both"/>
        <w:rPr>
          <w:rFonts w:ascii="Trebuchet MS" w:hAnsi="Trebuchet MS"/>
        </w:rPr>
      </w:pPr>
      <w:r w:rsidRPr="006C6F2C">
        <w:rPr>
          <w:rFonts w:ascii="Trebuchet MS" w:hAnsi="Trebuchet MS"/>
        </w:rPr>
        <w:t xml:space="preserve">(2) </w:t>
      </w:r>
      <w:r w:rsidR="00097BE1" w:rsidRPr="006C6F2C">
        <w:rPr>
          <w:rFonts w:ascii="Trebuchet MS" w:hAnsi="Trebuchet MS"/>
        </w:rPr>
        <w:t>AM</w:t>
      </w:r>
      <w:r w:rsidR="003D01E0" w:rsidRPr="006C6F2C">
        <w:rPr>
          <w:rFonts w:ascii="Trebuchet MS" w:hAnsi="Trebuchet MS"/>
        </w:rPr>
        <w:t xml:space="preserve"> POCA</w:t>
      </w:r>
      <w:r w:rsidR="00097BE1" w:rsidRPr="006C6F2C">
        <w:rPr>
          <w:rFonts w:ascii="Trebuchet MS" w:hAnsi="Trebuchet MS"/>
        </w:rPr>
        <w:t xml:space="preserve"> are dreptul să </w:t>
      </w:r>
      <w:r w:rsidR="00097BE1" w:rsidRPr="00277C19">
        <w:rPr>
          <w:rFonts w:ascii="Trebuchet MS" w:hAnsi="Trebuchet MS"/>
        </w:rPr>
        <w:t>efectueze</w:t>
      </w:r>
      <w:r w:rsidR="00476D71" w:rsidRPr="00277C19">
        <w:rPr>
          <w:rFonts w:ascii="Trebuchet MS" w:hAnsi="Trebuchet MS"/>
        </w:rPr>
        <w:t xml:space="preserve"> </w:t>
      </w:r>
      <w:r w:rsidR="00165CF4" w:rsidRPr="00277C19">
        <w:rPr>
          <w:rFonts w:ascii="Trebuchet MS" w:hAnsi="Trebuchet MS"/>
        </w:rPr>
        <w:t xml:space="preserve">monitorizarea, verificarea, controlul </w:t>
      </w:r>
      <w:r w:rsidR="009F07EA" w:rsidRPr="00277C19">
        <w:rPr>
          <w:rFonts w:ascii="Trebuchet MS" w:hAnsi="Trebuchet MS"/>
        </w:rPr>
        <w:t>ș</w:t>
      </w:r>
      <w:r w:rsidR="00165CF4" w:rsidRPr="00277C19">
        <w:rPr>
          <w:rFonts w:ascii="Trebuchet MS" w:hAnsi="Trebuchet MS"/>
        </w:rPr>
        <w:t xml:space="preserve">i evaluarea </w:t>
      </w:r>
      <w:r w:rsidR="00E05606" w:rsidRPr="00277C19">
        <w:rPr>
          <w:rFonts w:ascii="Trebuchet MS" w:hAnsi="Trebuchet MS"/>
        </w:rPr>
        <w:t>Proiectului,</w:t>
      </w:r>
      <w:r w:rsidR="00097BE1" w:rsidRPr="00277C19">
        <w:rPr>
          <w:rFonts w:ascii="Trebuchet MS" w:hAnsi="Trebuchet MS"/>
        </w:rPr>
        <w:t xml:space="preserve"> pe toată perioada de implementare </w:t>
      </w:r>
      <w:r w:rsidR="00E05606" w:rsidRPr="00277C19">
        <w:rPr>
          <w:rFonts w:ascii="Trebuchet MS" w:hAnsi="Trebuchet MS"/>
        </w:rPr>
        <w:t>a acestuia</w:t>
      </w:r>
      <w:r w:rsidR="00097BE1" w:rsidRPr="00277C19">
        <w:rPr>
          <w:rFonts w:ascii="Trebuchet MS" w:hAnsi="Trebuchet MS"/>
        </w:rPr>
        <w:t xml:space="preserve">, precum </w:t>
      </w:r>
      <w:proofErr w:type="spellStart"/>
      <w:r w:rsidR="00097BE1" w:rsidRPr="00277C19">
        <w:rPr>
          <w:rFonts w:ascii="Trebuchet MS" w:hAnsi="Trebuchet MS"/>
        </w:rPr>
        <w:t>şi</w:t>
      </w:r>
      <w:proofErr w:type="spellEnd"/>
      <w:r w:rsidR="00097BE1" w:rsidRPr="00277C19">
        <w:rPr>
          <w:rFonts w:ascii="Trebuchet MS" w:hAnsi="Trebuchet MS"/>
        </w:rPr>
        <w:t xml:space="preserve"> </w:t>
      </w:r>
      <w:r w:rsidR="00314A13" w:rsidRPr="00277C19">
        <w:rPr>
          <w:rFonts w:ascii="Trebuchet MS" w:hAnsi="Trebuchet MS"/>
        </w:rPr>
        <w:t xml:space="preserve">pentru o perioada </w:t>
      </w:r>
      <w:r w:rsidR="00097BE1" w:rsidRPr="00277C19">
        <w:rPr>
          <w:rFonts w:ascii="Trebuchet MS" w:hAnsi="Trebuchet MS"/>
        </w:rPr>
        <w:t>de 5</w:t>
      </w:r>
      <w:r w:rsidR="00165CF4" w:rsidRPr="00277C19">
        <w:rPr>
          <w:rFonts w:ascii="Trebuchet MS" w:hAnsi="Trebuchet MS"/>
        </w:rPr>
        <w:t>(cinci)</w:t>
      </w:r>
      <w:r w:rsidR="00097BE1" w:rsidRPr="00277C19">
        <w:rPr>
          <w:rFonts w:ascii="Trebuchet MS" w:hAnsi="Trebuchet MS"/>
        </w:rPr>
        <w:t xml:space="preserve"> ani de la </w:t>
      </w:r>
      <w:bookmarkStart w:id="15" w:name="do|ax5|ca4|ar7|pa4"/>
      <w:bookmarkEnd w:id="15"/>
      <w:r w:rsidR="008C636D" w:rsidRPr="00277C19">
        <w:rPr>
          <w:rFonts w:ascii="Trebuchet MS" w:hAnsi="Trebuchet MS"/>
        </w:rPr>
        <w:t>data finaliz</w:t>
      </w:r>
      <w:r w:rsidR="00DE2C50" w:rsidRPr="00277C19">
        <w:rPr>
          <w:rFonts w:ascii="Trebuchet MS" w:hAnsi="Trebuchet MS"/>
        </w:rPr>
        <w:t>ă</w:t>
      </w:r>
      <w:r w:rsidR="008C636D" w:rsidRPr="00277C19">
        <w:rPr>
          <w:rFonts w:ascii="Trebuchet MS" w:hAnsi="Trebuchet MS"/>
        </w:rPr>
        <w:t xml:space="preserve">rii </w:t>
      </w:r>
      <w:r w:rsidR="00310B41" w:rsidRPr="00277C19">
        <w:rPr>
          <w:rFonts w:ascii="Trebuchet MS" w:hAnsi="Trebuchet MS"/>
        </w:rPr>
        <w:t xml:space="preserve">perioadei </w:t>
      </w:r>
      <w:r w:rsidR="008C636D" w:rsidRPr="00277C19">
        <w:rPr>
          <w:rFonts w:ascii="Trebuchet MS" w:hAnsi="Trebuchet MS"/>
        </w:rPr>
        <w:t xml:space="preserve">de implementare a </w:t>
      </w:r>
      <w:r w:rsidR="00314A13" w:rsidRPr="00277C19">
        <w:rPr>
          <w:rFonts w:ascii="Trebuchet MS" w:hAnsi="Trebuchet MS"/>
        </w:rPr>
        <w:t>P</w:t>
      </w:r>
      <w:r w:rsidR="008C636D" w:rsidRPr="00277C19">
        <w:rPr>
          <w:rFonts w:ascii="Trebuchet MS" w:hAnsi="Trebuchet MS"/>
        </w:rPr>
        <w:t>roiectului</w:t>
      </w:r>
      <w:r w:rsidR="000A13CB" w:rsidRPr="00277C19">
        <w:rPr>
          <w:rFonts w:ascii="Trebuchet MS" w:hAnsi="Trebuchet MS"/>
        </w:rPr>
        <w:t xml:space="preserve">. </w:t>
      </w:r>
    </w:p>
    <w:p w14:paraId="39856E61" w14:textId="77777777" w:rsidR="006E206E" w:rsidRPr="006C6F2C" w:rsidRDefault="00A36F84" w:rsidP="00764E00">
      <w:pPr>
        <w:spacing w:after="0"/>
        <w:jc w:val="both"/>
        <w:rPr>
          <w:rFonts w:ascii="Trebuchet MS" w:hAnsi="Trebuchet MS"/>
        </w:rPr>
      </w:pPr>
      <w:r w:rsidRPr="00277C19">
        <w:rPr>
          <w:rFonts w:ascii="Trebuchet MS" w:hAnsi="Trebuchet MS"/>
        </w:rPr>
        <w:t xml:space="preserve">(3) </w:t>
      </w:r>
      <w:r w:rsidR="00097BE1" w:rsidRPr="00277C19">
        <w:rPr>
          <w:rFonts w:ascii="Trebuchet MS" w:hAnsi="Trebuchet MS"/>
        </w:rPr>
        <w:t>AM</w:t>
      </w:r>
      <w:r w:rsidR="003D01E0" w:rsidRPr="00277C19">
        <w:rPr>
          <w:rFonts w:ascii="Trebuchet MS" w:hAnsi="Trebuchet MS"/>
        </w:rPr>
        <w:t xml:space="preserve"> POCA</w:t>
      </w:r>
      <w:r w:rsidR="00097BE1" w:rsidRPr="00277C19">
        <w:rPr>
          <w:rFonts w:ascii="Trebuchet MS" w:hAnsi="Trebuchet MS"/>
        </w:rPr>
        <w:t xml:space="preserve"> are </w:t>
      </w:r>
      <w:proofErr w:type="spellStart"/>
      <w:r w:rsidR="00097BE1" w:rsidRPr="00277C19">
        <w:rPr>
          <w:rFonts w:ascii="Trebuchet MS" w:hAnsi="Trebuchet MS"/>
        </w:rPr>
        <w:t>obligaţia</w:t>
      </w:r>
      <w:proofErr w:type="spellEnd"/>
      <w:r w:rsidR="00097BE1" w:rsidRPr="00277C19">
        <w:rPr>
          <w:rFonts w:ascii="Trebuchet MS" w:hAnsi="Trebuchet MS"/>
        </w:rPr>
        <w:t xml:space="preserve"> de a informa Beneficiarul cu privire la orice decizie luată, precum </w:t>
      </w:r>
      <w:proofErr w:type="spellStart"/>
      <w:r w:rsidR="00097BE1" w:rsidRPr="00277C19">
        <w:rPr>
          <w:rFonts w:ascii="Trebuchet MS" w:hAnsi="Trebuchet MS"/>
        </w:rPr>
        <w:t>şi</w:t>
      </w:r>
      <w:proofErr w:type="spellEnd"/>
      <w:r w:rsidR="00097BE1" w:rsidRPr="00277C19">
        <w:rPr>
          <w:rFonts w:ascii="Trebuchet MS" w:hAnsi="Trebuchet MS"/>
        </w:rPr>
        <w:t xml:space="preserve"> cu privire la rapoartele, concluziile </w:t>
      </w:r>
      <w:proofErr w:type="spellStart"/>
      <w:r w:rsidR="00097BE1" w:rsidRPr="00277C19">
        <w:rPr>
          <w:rFonts w:ascii="Trebuchet MS" w:hAnsi="Trebuchet MS"/>
        </w:rPr>
        <w:t>şi</w:t>
      </w:r>
      <w:proofErr w:type="spellEnd"/>
      <w:r w:rsidR="00097BE1" w:rsidRPr="00277C19">
        <w:rPr>
          <w:rFonts w:ascii="Trebuchet MS" w:hAnsi="Trebuchet MS"/>
        </w:rPr>
        <w:t xml:space="preserve"> recomandările formulate de</w:t>
      </w:r>
      <w:r w:rsidR="00097BE1" w:rsidRPr="006C6F2C">
        <w:rPr>
          <w:rFonts w:ascii="Trebuchet MS" w:hAnsi="Trebuchet MS"/>
        </w:rPr>
        <w:t xml:space="preserve"> către Comisia Europeană </w:t>
      </w:r>
      <w:r w:rsidR="00257300" w:rsidRPr="006C6F2C">
        <w:rPr>
          <w:rFonts w:ascii="Trebuchet MS" w:hAnsi="Trebuchet MS"/>
        </w:rPr>
        <w:t>și serviciile acesteia</w:t>
      </w:r>
      <w:r w:rsidR="00DE2C50" w:rsidRPr="006C6F2C">
        <w:rPr>
          <w:rFonts w:ascii="Trebuchet MS" w:hAnsi="Trebuchet MS"/>
        </w:rPr>
        <w:t>,</w:t>
      </w:r>
      <w:r w:rsidR="00257300" w:rsidRPr="006C6F2C">
        <w:rPr>
          <w:rFonts w:ascii="Trebuchet MS" w:hAnsi="Trebuchet MS"/>
        </w:rPr>
        <w:t xml:space="preserve"> </w:t>
      </w:r>
      <w:r w:rsidR="00097BE1" w:rsidRPr="006C6F2C">
        <w:rPr>
          <w:rFonts w:ascii="Trebuchet MS" w:hAnsi="Trebuchet MS"/>
        </w:rPr>
        <w:t>cu impact asupra Proiectului.</w:t>
      </w:r>
    </w:p>
    <w:p w14:paraId="4EE86105" w14:textId="77777777" w:rsidR="006E206E" w:rsidRPr="006C6F2C" w:rsidRDefault="00A36F84" w:rsidP="00764E00">
      <w:pPr>
        <w:spacing w:after="0"/>
        <w:jc w:val="both"/>
        <w:rPr>
          <w:rFonts w:ascii="Trebuchet MS" w:hAnsi="Trebuchet MS"/>
        </w:rPr>
      </w:pPr>
      <w:r w:rsidRPr="006C6F2C">
        <w:rPr>
          <w:rFonts w:ascii="Trebuchet MS" w:hAnsi="Trebuchet MS"/>
        </w:rPr>
        <w:t xml:space="preserve">(4) </w:t>
      </w:r>
      <w:r w:rsidR="00097BE1" w:rsidRPr="006C6F2C">
        <w:rPr>
          <w:rFonts w:ascii="Trebuchet MS" w:hAnsi="Trebuchet MS"/>
        </w:rPr>
        <w:t>AM</w:t>
      </w:r>
      <w:r w:rsidR="003D01E0" w:rsidRPr="006C6F2C">
        <w:rPr>
          <w:rFonts w:ascii="Trebuchet MS" w:hAnsi="Trebuchet MS"/>
        </w:rPr>
        <w:t xml:space="preserve"> POCA</w:t>
      </w:r>
      <w:r w:rsidR="00097BE1" w:rsidRPr="006C6F2C">
        <w:rPr>
          <w:rFonts w:ascii="Trebuchet MS" w:hAnsi="Trebuchet MS"/>
        </w:rPr>
        <w:t xml:space="preserve"> are </w:t>
      </w:r>
      <w:proofErr w:type="spellStart"/>
      <w:r w:rsidR="00097BE1" w:rsidRPr="006C6F2C">
        <w:rPr>
          <w:rFonts w:ascii="Trebuchet MS" w:hAnsi="Trebuchet MS"/>
        </w:rPr>
        <w:t>obligaţia</w:t>
      </w:r>
      <w:proofErr w:type="spellEnd"/>
      <w:r w:rsidR="00097BE1" w:rsidRPr="006C6F2C">
        <w:rPr>
          <w:rFonts w:ascii="Trebuchet MS" w:hAnsi="Trebuchet MS"/>
        </w:rPr>
        <w:t xml:space="preserve"> de a acorda </w:t>
      </w:r>
      <w:proofErr w:type="spellStart"/>
      <w:r w:rsidR="00097BE1" w:rsidRPr="006C6F2C">
        <w:rPr>
          <w:rFonts w:ascii="Trebuchet MS" w:hAnsi="Trebuchet MS"/>
        </w:rPr>
        <w:t>asistenţă</w:t>
      </w:r>
      <w:proofErr w:type="spellEnd"/>
      <w:r w:rsidR="00097BE1" w:rsidRPr="006C6F2C">
        <w:rPr>
          <w:rFonts w:ascii="Trebuchet MS" w:hAnsi="Trebuchet MS"/>
        </w:rPr>
        <w:t xml:space="preserve"> Beneficiarului prin furnizarea </w:t>
      </w:r>
      <w:proofErr w:type="spellStart"/>
      <w:r w:rsidR="00097BE1" w:rsidRPr="006C6F2C">
        <w:rPr>
          <w:rFonts w:ascii="Trebuchet MS" w:hAnsi="Trebuchet MS"/>
        </w:rPr>
        <w:t>informaţiilor</w:t>
      </w:r>
      <w:proofErr w:type="spellEnd"/>
      <w:r w:rsidR="00097BE1" w:rsidRPr="006C6F2C">
        <w:rPr>
          <w:rFonts w:ascii="Trebuchet MS" w:hAnsi="Trebuchet MS"/>
        </w:rPr>
        <w:t xml:space="preserve"> sau clarificărilor necesare pentru implementarea Proiectului.</w:t>
      </w:r>
    </w:p>
    <w:p w14:paraId="43DED83B" w14:textId="7B361B49" w:rsidR="006E206E" w:rsidRPr="006C6F2C" w:rsidRDefault="00A36F84" w:rsidP="00764E00">
      <w:pPr>
        <w:spacing w:after="0"/>
        <w:jc w:val="both"/>
        <w:rPr>
          <w:rFonts w:ascii="Trebuchet MS" w:hAnsi="Trebuchet MS"/>
        </w:rPr>
      </w:pPr>
      <w:r w:rsidRPr="006C6F2C">
        <w:rPr>
          <w:rFonts w:ascii="Trebuchet MS" w:hAnsi="Trebuchet MS"/>
        </w:rPr>
        <w:t xml:space="preserve">(5) </w:t>
      </w:r>
      <w:r w:rsidR="00097BE1" w:rsidRPr="006C6F2C">
        <w:rPr>
          <w:rFonts w:ascii="Trebuchet MS" w:hAnsi="Trebuchet MS"/>
        </w:rPr>
        <w:t>AM</w:t>
      </w:r>
      <w:r w:rsidR="003D01E0" w:rsidRPr="006C6F2C">
        <w:rPr>
          <w:rFonts w:ascii="Trebuchet MS" w:hAnsi="Trebuchet MS"/>
        </w:rPr>
        <w:t xml:space="preserve"> POCA</w:t>
      </w:r>
      <w:r w:rsidR="00097BE1" w:rsidRPr="006C6F2C">
        <w:rPr>
          <w:rFonts w:ascii="Trebuchet MS" w:hAnsi="Trebuchet MS"/>
        </w:rPr>
        <w:t xml:space="preserve"> are </w:t>
      </w:r>
      <w:proofErr w:type="spellStart"/>
      <w:r w:rsidR="00097BE1" w:rsidRPr="006C6F2C">
        <w:rPr>
          <w:rFonts w:ascii="Trebuchet MS" w:hAnsi="Trebuchet MS"/>
        </w:rPr>
        <w:t>obligaţia</w:t>
      </w:r>
      <w:proofErr w:type="spellEnd"/>
      <w:r w:rsidR="00097BE1" w:rsidRPr="006C6F2C">
        <w:rPr>
          <w:rFonts w:ascii="Trebuchet MS" w:hAnsi="Trebuchet MS"/>
        </w:rPr>
        <w:t xml:space="preserve"> de a efectua</w:t>
      </w:r>
      <w:r w:rsidR="00AB1C0C">
        <w:rPr>
          <w:rFonts w:ascii="Trebuchet MS" w:hAnsi="Trebuchet MS"/>
        </w:rPr>
        <w:t xml:space="preserve"> </w:t>
      </w:r>
      <w:r w:rsidR="00097BE1" w:rsidRPr="006C6F2C">
        <w:rPr>
          <w:rFonts w:ascii="Trebuchet MS" w:hAnsi="Trebuchet MS"/>
        </w:rPr>
        <w:t>vizit</w:t>
      </w:r>
      <w:r w:rsidR="00973FFA" w:rsidRPr="006C6F2C">
        <w:rPr>
          <w:rFonts w:ascii="Trebuchet MS" w:hAnsi="Trebuchet MS"/>
        </w:rPr>
        <w:t>e</w:t>
      </w:r>
      <w:r w:rsidR="00097BE1" w:rsidRPr="006C6F2C">
        <w:rPr>
          <w:rFonts w:ascii="Trebuchet MS" w:hAnsi="Trebuchet MS"/>
        </w:rPr>
        <w:t xml:space="preserve"> de monitorizare</w:t>
      </w:r>
      <w:r w:rsidR="00973FFA" w:rsidRPr="006C6F2C">
        <w:rPr>
          <w:rFonts w:ascii="Trebuchet MS" w:hAnsi="Trebuchet MS"/>
        </w:rPr>
        <w:t xml:space="preserve"> la fata locului,</w:t>
      </w:r>
      <w:r w:rsidR="002C3E0C" w:rsidRPr="006C6F2C">
        <w:rPr>
          <w:rFonts w:ascii="Trebuchet MS" w:hAnsi="Trebuchet MS"/>
        </w:rPr>
        <w:t xml:space="preserve"> în timpul derulării unei activități a Proiectului</w:t>
      </w:r>
      <w:r w:rsidR="00097BE1" w:rsidRPr="006C6F2C">
        <w:rPr>
          <w:rFonts w:ascii="Trebuchet MS" w:hAnsi="Trebuchet MS"/>
        </w:rPr>
        <w:t xml:space="preserve">, precum </w:t>
      </w:r>
      <w:proofErr w:type="spellStart"/>
      <w:r w:rsidR="00097BE1" w:rsidRPr="006C6F2C">
        <w:rPr>
          <w:rFonts w:ascii="Trebuchet MS" w:hAnsi="Trebuchet MS"/>
        </w:rPr>
        <w:t>şi</w:t>
      </w:r>
      <w:proofErr w:type="spellEnd"/>
      <w:r w:rsidR="00097BE1" w:rsidRPr="006C6F2C">
        <w:rPr>
          <w:rFonts w:ascii="Trebuchet MS" w:hAnsi="Trebuchet MS"/>
        </w:rPr>
        <w:t xml:space="preserve"> verificări </w:t>
      </w:r>
      <w:r w:rsidR="00973FFA" w:rsidRPr="006C6F2C">
        <w:rPr>
          <w:rFonts w:ascii="Trebuchet MS" w:hAnsi="Trebuchet MS"/>
        </w:rPr>
        <w:t xml:space="preserve">de management (administrative </w:t>
      </w:r>
      <w:r w:rsidR="00D9590C" w:rsidRPr="006C6F2C">
        <w:rPr>
          <w:rFonts w:ascii="Trebuchet MS" w:hAnsi="Trebuchet MS"/>
        </w:rPr>
        <w:t>și la fața locului</w:t>
      </w:r>
      <w:r w:rsidR="00973FFA" w:rsidRPr="006C6F2C">
        <w:rPr>
          <w:rFonts w:ascii="Trebuchet MS" w:hAnsi="Trebuchet MS"/>
        </w:rPr>
        <w:t>)</w:t>
      </w:r>
      <w:r w:rsidR="00097BE1" w:rsidRPr="006C6F2C">
        <w:rPr>
          <w:rFonts w:ascii="Trebuchet MS" w:hAnsi="Trebuchet MS"/>
        </w:rPr>
        <w:t>, pe</w:t>
      </w:r>
      <w:r w:rsidR="00770769" w:rsidRPr="006C6F2C">
        <w:rPr>
          <w:rFonts w:ascii="Trebuchet MS" w:hAnsi="Trebuchet MS"/>
        </w:rPr>
        <w:t xml:space="preserve"> toată</w:t>
      </w:r>
      <w:r w:rsidR="00097BE1" w:rsidRPr="006C6F2C">
        <w:rPr>
          <w:rFonts w:ascii="Trebuchet MS" w:hAnsi="Trebuchet MS"/>
        </w:rPr>
        <w:t xml:space="preserve"> durata de </w:t>
      </w:r>
      <w:r w:rsidR="00973FFA" w:rsidRPr="006C6F2C">
        <w:rPr>
          <w:rFonts w:ascii="Trebuchet MS" w:hAnsi="Trebuchet MS"/>
        </w:rPr>
        <w:t>valabilitatea</w:t>
      </w:r>
      <w:r w:rsidR="00A53456" w:rsidRPr="006C6F2C">
        <w:rPr>
          <w:rFonts w:ascii="Trebuchet MS" w:hAnsi="Trebuchet MS"/>
        </w:rPr>
        <w:t xml:space="preserve"> a</w:t>
      </w:r>
      <w:r w:rsidR="00973FFA" w:rsidRPr="006C6F2C">
        <w:rPr>
          <w:rFonts w:ascii="Trebuchet MS" w:hAnsi="Trebuchet MS"/>
        </w:rPr>
        <w:t xml:space="preserve"> </w:t>
      </w:r>
      <w:r w:rsidR="00234C83" w:rsidRPr="006C6F2C">
        <w:rPr>
          <w:rFonts w:ascii="Trebuchet MS" w:hAnsi="Trebuchet MS"/>
        </w:rPr>
        <w:t>C</w:t>
      </w:r>
      <w:r w:rsidR="00973FFA" w:rsidRPr="006C6F2C">
        <w:rPr>
          <w:rFonts w:ascii="Trebuchet MS" w:hAnsi="Trebuchet MS"/>
        </w:rPr>
        <w:t>ontractului</w:t>
      </w:r>
      <w:r w:rsidR="00A53456" w:rsidRPr="006C6F2C">
        <w:rPr>
          <w:rFonts w:ascii="Trebuchet MS" w:hAnsi="Trebuchet MS"/>
        </w:rPr>
        <w:t xml:space="preserve"> de finan</w:t>
      </w:r>
      <w:r w:rsidR="008E612D" w:rsidRPr="006C6F2C">
        <w:rPr>
          <w:rFonts w:ascii="Trebuchet MS" w:hAnsi="Trebuchet MS"/>
        </w:rPr>
        <w:t>ț</w:t>
      </w:r>
      <w:r w:rsidR="00A53456" w:rsidRPr="006C6F2C">
        <w:rPr>
          <w:rFonts w:ascii="Trebuchet MS" w:hAnsi="Trebuchet MS"/>
        </w:rPr>
        <w:t>are</w:t>
      </w:r>
      <w:r w:rsidR="00310B41" w:rsidRPr="006C6F2C">
        <w:rPr>
          <w:rFonts w:ascii="Trebuchet MS" w:hAnsi="Trebuchet MS"/>
        </w:rPr>
        <w:t xml:space="preserve"> prevăzută la art. 3 alin. (</w:t>
      </w:r>
      <w:r w:rsidR="003F17E2" w:rsidRPr="006C6F2C">
        <w:rPr>
          <w:rFonts w:ascii="Trebuchet MS" w:hAnsi="Trebuchet MS"/>
        </w:rPr>
        <w:t>4</w:t>
      </w:r>
      <w:r w:rsidR="00310B41" w:rsidRPr="006C6F2C">
        <w:rPr>
          <w:rFonts w:ascii="Trebuchet MS" w:hAnsi="Trebuchet MS"/>
        </w:rPr>
        <w:t>)</w:t>
      </w:r>
      <w:r w:rsidR="00097BE1" w:rsidRPr="006C6F2C">
        <w:rPr>
          <w:rFonts w:ascii="Trebuchet MS" w:hAnsi="Trebuchet MS"/>
        </w:rPr>
        <w:t>.</w:t>
      </w:r>
    </w:p>
    <w:p w14:paraId="7B2BE42E" w14:textId="77777777" w:rsidR="009A3FF3" w:rsidRDefault="00A36F84" w:rsidP="00764E00">
      <w:pPr>
        <w:spacing w:after="0"/>
        <w:jc w:val="both"/>
        <w:rPr>
          <w:rFonts w:ascii="Trebuchet MS" w:hAnsi="Trebuchet MS"/>
        </w:rPr>
      </w:pPr>
      <w:r w:rsidRPr="006C6F2C">
        <w:rPr>
          <w:rFonts w:ascii="Trebuchet MS" w:hAnsi="Trebuchet MS"/>
        </w:rPr>
        <w:t xml:space="preserve">(6) </w:t>
      </w:r>
      <w:r w:rsidR="00317358" w:rsidRPr="006C6F2C">
        <w:rPr>
          <w:rFonts w:ascii="Trebuchet MS" w:hAnsi="Trebuchet MS"/>
        </w:rPr>
        <w:t>AM</w:t>
      </w:r>
      <w:r w:rsidR="005E0938" w:rsidRPr="006C6F2C">
        <w:rPr>
          <w:rFonts w:ascii="Trebuchet MS" w:hAnsi="Trebuchet MS"/>
        </w:rPr>
        <w:t xml:space="preserve"> POCA</w:t>
      </w:r>
      <w:r w:rsidR="00317358" w:rsidRPr="006C6F2C">
        <w:rPr>
          <w:rFonts w:ascii="Trebuchet MS" w:hAnsi="Trebuchet MS"/>
        </w:rPr>
        <w:t xml:space="preserve"> </w:t>
      </w:r>
      <w:proofErr w:type="spellStart"/>
      <w:r w:rsidR="00317358" w:rsidRPr="006C6F2C">
        <w:rPr>
          <w:rFonts w:ascii="Trebuchet MS" w:hAnsi="Trebuchet MS"/>
        </w:rPr>
        <w:t>îşi</w:t>
      </w:r>
      <w:proofErr w:type="spellEnd"/>
      <w:r w:rsidR="00317358" w:rsidRPr="006C6F2C">
        <w:rPr>
          <w:rFonts w:ascii="Trebuchet MS" w:hAnsi="Trebuchet MS"/>
        </w:rPr>
        <w:t xml:space="preserve"> rezervă dreptul de a diminua corespunzător </w:t>
      </w:r>
      <w:proofErr w:type="spellStart"/>
      <w:r w:rsidR="00317358" w:rsidRPr="006C6F2C">
        <w:rPr>
          <w:rFonts w:ascii="Trebuchet MS" w:hAnsi="Trebuchet MS"/>
        </w:rPr>
        <w:t>finanţarea</w:t>
      </w:r>
      <w:proofErr w:type="spellEnd"/>
      <w:r w:rsidR="00317358" w:rsidRPr="006C6F2C">
        <w:rPr>
          <w:rFonts w:ascii="Trebuchet MS" w:hAnsi="Trebuchet MS"/>
        </w:rPr>
        <w:t xml:space="preserve"> acordată, în </w:t>
      </w:r>
      <w:proofErr w:type="spellStart"/>
      <w:r w:rsidR="00317358" w:rsidRPr="006C6F2C">
        <w:rPr>
          <w:rFonts w:ascii="Trebuchet MS" w:hAnsi="Trebuchet MS"/>
        </w:rPr>
        <w:t>situaţia</w:t>
      </w:r>
      <w:proofErr w:type="spellEnd"/>
      <w:r w:rsidR="00317358" w:rsidRPr="006C6F2C">
        <w:rPr>
          <w:rFonts w:ascii="Trebuchet MS" w:hAnsi="Trebuchet MS"/>
        </w:rPr>
        <w:t xml:space="preserve"> în care indicatorii</w:t>
      </w:r>
      <w:r w:rsidR="00D9590C" w:rsidRPr="006C6F2C">
        <w:rPr>
          <w:rFonts w:ascii="Trebuchet MS" w:hAnsi="Trebuchet MS"/>
        </w:rPr>
        <w:t>/</w:t>
      </w:r>
      <w:r w:rsidR="001555A4" w:rsidRPr="006C6F2C">
        <w:rPr>
          <w:rFonts w:ascii="Trebuchet MS" w:hAnsi="Trebuchet MS"/>
        </w:rPr>
        <w:t>obiectivele</w:t>
      </w:r>
      <w:r w:rsidR="00165CF4" w:rsidRPr="006C6F2C">
        <w:rPr>
          <w:rFonts w:ascii="Trebuchet MS" w:hAnsi="Trebuchet MS"/>
        </w:rPr>
        <w:t>/rezultatele</w:t>
      </w:r>
      <w:r w:rsidR="00317358" w:rsidRPr="006C6F2C">
        <w:rPr>
          <w:rFonts w:ascii="Trebuchet MS" w:hAnsi="Trebuchet MS"/>
        </w:rPr>
        <w:t xml:space="preserve"> Proiectului </w:t>
      </w:r>
      <w:proofErr w:type="spellStart"/>
      <w:r w:rsidR="00317358" w:rsidRPr="006C6F2C">
        <w:rPr>
          <w:rFonts w:ascii="Trebuchet MS" w:hAnsi="Trebuchet MS"/>
        </w:rPr>
        <w:t>prevăzuţi</w:t>
      </w:r>
      <w:proofErr w:type="spellEnd"/>
      <w:r w:rsidR="001555A4" w:rsidRPr="006C6F2C">
        <w:rPr>
          <w:rFonts w:ascii="Trebuchet MS" w:hAnsi="Trebuchet MS"/>
        </w:rPr>
        <w:t>/prevăzute</w:t>
      </w:r>
      <w:r w:rsidR="00317358" w:rsidRPr="006C6F2C">
        <w:rPr>
          <w:rFonts w:ascii="Trebuchet MS" w:hAnsi="Trebuchet MS"/>
        </w:rPr>
        <w:t xml:space="preserve"> în </w:t>
      </w:r>
      <w:r w:rsidR="000D7AFE" w:rsidRPr="006C6F2C">
        <w:rPr>
          <w:rFonts w:ascii="Trebuchet MS" w:hAnsi="Trebuchet MS"/>
        </w:rPr>
        <w:t>C</w:t>
      </w:r>
      <w:r w:rsidR="00317358" w:rsidRPr="006C6F2C">
        <w:rPr>
          <w:rFonts w:ascii="Trebuchet MS" w:hAnsi="Trebuchet MS"/>
        </w:rPr>
        <w:t xml:space="preserve">ererea de </w:t>
      </w:r>
      <w:proofErr w:type="spellStart"/>
      <w:r w:rsidR="00317358" w:rsidRPr="006C6F2C">
        <w:rPr>
          <w:rFonts w:ascii="Trebuchet MS" w:hAnsi="Trebuchet MS"/>
        </w:rPr>
        <w:t>finanţare</w:t>
      </w:r>
      <w:proofErr w:type="spellEnd"/>
      <w:r w:rsidR="00317358" w:rsidRPr="006C6F2C">
        <w:rPr>
          <w:rFonts w:ascii="Trebuchet MS" w:hAnsi="Trebuchet MS"/>
        </w:rPr>
        <w:t xml:space="preserve"> sunt </w:t>
      </w:r>
      <w:proofErr w:type="spellStart"/>
      <w:r w:rsidR="00317358" w:rsidRPr="006C6F2C">
        <w:rPr>
          <w:rFonts w:ascii="Trebuchet MS" w:hAnsi="Trebuchet MS"/>
        </w:rPr>
        <w:t>neîndepliniţi</w:t>
      </w:r>
      <w:proofErr w:type="spellEnd"/>
      <w:r w:rsidR="001555A4" w:rsidRPr="006C6F2C">
        <w:rPr>
          <w:rFonts w:ascii="Trebuchet MS" w:hAnsi="Trebuchet MS"/>
        </w:rPr>
        <w:t>/neîndeplinite</w:t>
      </w:r>
      <w:r w:rsidR="00317358" w:rsidRPr="006C6F2C">
        <w:rPr>
          <w:rFonts w:ascii="Trebuchet MS" w:hAnsi="Trebuchet MS"/>
        </w:rPr>
        <w:t xml:space="preserve"> </w:t>
      </w:r>
      <w:proofErr w:type="spellStart"/>
      <w:r w:rsidR="00317358" w:rsidRPr="006C6F2C">
        <w:rPr>
          <w:rFonts w:ascii="Trebuchet MS" w:hAnsi="Trebuchet MS"/>
        </w:rPr>
        <w:t>şi</w:t>
      </w:r>
      <w:proofErr w:type="spellEnd"/>
      <w:r w:rsidR="00317358" w:rsidRPr="006C6F2C">
        <w:rPr>
          <w:rFonts w:ascii="Trebuchet MS" w:hAnsi="Trebuchet MS"/>
        </w:rPr>
        <w:t xml:space="preserve">/sau </w:t>
      </w:r>
      <w:proofErr w:type="spellStart"/>
      <w:r w:rsidR="00317358" w:rsidRPr="006C6F2C">
        <w:rPr>
          <w:rFonts w:ascii="Trebuchet MS" w:hAnsi="Trebuchet MS"/>
        </w:rPr>
        <w:t>nerealizaţi</w:t>
      </w:r>
      <w:proofErr w:type="spellEnd"/>
      <w:r w:rsidR="001555A4" w:rsidRPr="006C6F2C">
        <w:rPr>
          <w:rFonts w:ascii="Trebuchet MS" w:hAnsi="Trebuchet MS"/>
        </w:rPr>
        <w:t>/nerealizate,</w:t>
      </w:r>
      <w:r w:rsidR="00317358" w:rsidRPr="006C6F2C">
        <w:rPr>
          <w:rFonts w:ascii="Trebuchet MS" w:hAnsi="Trebuchet MS"/>
        </w:rPr>
        <w:t xml:space="preserve"> conform </w:t>
      </w:r>
      <w:r w:rsidR="000D7AFE" w:rsidRPr="006C6F2C">
        <w:rPr>
          <w:rFonts w:ascii="Trebuchet MS" w:hAnsi="Trebuchet MS"/>
        </w:rPr>
        <w:t>C</w:t>
      </w:r>
      <w:r w:rsidR="00317358" w:rsidRPr="006C6F2C">
        <w:rPr>
          <w:rFonts w:ascii="Trebuchet MS" w:hAnsi="Trebuchet MS"/>
        </w:rPr>
        <w:t xml:space="preserve">ererii de </w:t>
      </w:r>
      <w:proofErr w:type="spellStart"/>
      <w:r w:rsidR="00317358" w:rsidRPr="006C6F2C">
        <w:rPr>
          <w:rFonts w:ascii="Trebuchet MS" w:hAnsi="Trebuchet MS"/>
        </w:rPr>
        <w:t>finanţare</w:t>
      </w:r>
      <w:proofErr w:type="spellEnd"/>
      <w:r w:rsidR="00317358" w:rsidRPr="006C6F2C">
        <w:rPr>
          <w:rFonts w:ascii="Trebuchet MS" w:hAnsi="Trebuchet MS"/>
        </w:rPr>
        <w:t xml:space="preserve"> aprobate</w:t>
      </w:r>
      <w:r w:rsidR="00EA7E6A" w:rsidRPr="006C6F2C">
        <w:rPr>
          <w:rFonts w:ascii="Trebuchet MS" w:hAnsi="Trebuchet MS"/>
        </w:rPr>
        <w:t>,</w:t>
      </w:r>
      <w:r w:rsidR="00317358" w:rsidRPr="006C6F2C">
        <w:rPr>
          <w:rFonts w:ascii="Trebuchet MS" w:hAnsi="Trebuchet MS"/>
        </w:rPr>
        <w:t xml:space="preserve"> proporțional cu gradul de neîndeplinire a acestora</w:t>
      </w:r>
      <w:r w:rsidR="001555A4" w:rsidRPr="006C6F2C">
        <w:rPr>
          <w:rFonts w:ascii="Trebuchet MS" w:hAnsi="Trebuchet MS"/>
        </w:rPr>
        <w:t>, conform procedurilor specifice</w:t>
      </w:r>
      <w:r w:rsidR="00165CF4" w:rsidRPr="006C6F2C">
        <w:rPr>
          <w:rFonts w:ascii="Trebuchet MS" w:hAnsi="Trebuchet MS"/>
        </w:rPr>
        <w:t xml:space="preserve"> </w:t>
      </w:r>
      <w:r w:rsidR="008E612D" w:rsidRPr="006C6F2C">
        <w:rPr>
          <w:rFonts w:ascii="Trebuchet MS" w:hAnsi="Trebuchet MS"/>
        </w:rPr>
        <w:t>ș</w:t>
      </w:r>
      <w:r w:rsidR="00165CF4" w:rsidRPr="006C6F2C">
        <w:rPr>
          <w:rFonts w:ascii="Trebuchet MS" w:hAnsi="Trebuchet MS"/>
        </w:rPr>
        <w:t>i</w:t>
      </w:r>
      <w:r w:rsidR="00DA01E8" w:rsidRPr="006C6F2C">
        <w:rPr>
          <w:rFonts w:ascii="Trebuchet MS" w:hAnsi="Trebuchet MS"/>
        </w:rPr>
        <w:t xml:space="preserve"> a</w:t>
      </w:r>
      <w:r w:rsidR="00165CF4" w:rsidRPr="006C6F2C">
        <w:rPr>
          <w:rFonts w:ascii="Trebuchet MS" w:hAnsi="Trebuchet MS"/>
        </w:rPr>
        <w:t xml:space="preserve"> legisla</w:t>
      </w:r>
      <w:r w:rsidR="008E612D" w:rsidRPr="006C6F2C">
        <w:rPr>
          <w:rFonts w:ascii="Trebuchet MS" w:hAnsi="Trebuchet MS"/>
        </w:rPr>
        <w:t>ț</w:t>
      </w:r>
      <w:r w:rsidR="00165CF4" w:rsidRPr="006C6F2C">
        <w:rPr>
          <w:rFonts w:ascii="Trebuchet MS" w:hAnsi="Trebuchet MS"/>
        </w:rPr>
        <w:t xml:space="preserve">iei </w:t>
      </w:r>
      <w:r w:rsidR="008E612D" w:rsidRPr="006C6F2C">
        <w:rPr>
          <w:rFonts w:ascii="Trebuchet MS" w:hAnsi="Trebuchet MS"/>
        </w:rPr>
        <w:t>î</w:t>
      </w:r>
      <w:r w:rsidR="00165CF4" w:rsidRPr="006C6F2C">
        <w:rPr>
          <w:rFonts w:ascii="Trebuchet MS" w:hAnsi="Trebuchet MS"/>
        </w:rPr>
        <w:t>n vigoare incidente</w:t>
      </w:r>
      <w:r w:rsidR="00317358" w:rsidRPr="006C6F2C">
        <w:rPr>
          <w:rFonts w:ascii="Trebuchet MS" w:hAnsi="Trebuchet MS"/>
        </w:rPr>
        <w:t>.</w:t>
      </w:r>
    </w:p>
    <w:p w14:paraId="25D0D09B" w14:textId="2B0F0B29" w:rsidR="007C457D" w:rsidRPr="006C6F2C" w:rsidRDefault="007E3B48" w:rsidP="00764E00">
      <w:pPr>
        <w:spacing w:after="0"/>
        <w:jc w:val="both"/>
        <w:rPr>
          <w:rFonts w:ascii="Trebuchet MS" w:hAnsi="Trebuchet MS"/>
          <w:i/>
        </w:rPr>
      </w:pPr>
      <w:r w:rsidRPr="006C6F2C">
        <w:rPr>
          <w:rFonts w:ascii="Trebuchet MS" w:hAnsi="Trebuchet MS"/>
        </w:rPr>
        <w:t>(7) AM POCA poate dezangaja, în condițiile legi</w:t>
      </w:r>
      <w:r w:rsidR="00757EC2" w:rsidRPr="006C6F2C">
        <w:rPr>
          <w:rFonts w:ascii="Trebuchet MS" w:hAnsi="Trebuchet MS"/>
        </w:rPr>
        <w:t>i</w:t>
      </w:r>
      <w:r w:rsidRPr="006C6F2C">
        <w:rPr>
          <w:rFonts w:ascii="Trebuchet MS" w:hAnsi="Trebuchet MS"/>
        </w:rPr>
        <w:t xml:space="preserve"> și ale prezentului contract de finanțare, fondurile rămase neutilizate în urma atribuirii și/sau finalizării contractelor de achiziție publică. </w:t>
      </w:r>
    </w:p>
    <w:p w14:paraId="56DF8B92" w14:textId="29BF1D23" w:rsidR="006111DD" w:rsidRPr="006C6F2C" w:rsidRDefault="003F4B18" w:rsidP="00764E00">
      <w:pPr>
        <w:spacing w:before="120" w:after="0"/>
        <w:jc w:val="both"/>
        <w:rPr>
          <w:rFonts w:ascii="Trebuchet MS" w:hAnsi="Trebuchet MS"/>
        </w:rPr>
      </w:pPr>
      <w:r w:rsidRPr="006C6F2C">
        <w:rPr>
          <w:rFonts w:ascii="Trebuchet MS" w:hAnsi="Trebuchet MS"/>
          <w:b/>
        </w:rPr>
        <w:t>A</w:t>
      </w:r>
      <w:r w:rsidR="0049446E" w:rsidRPr="006C6F2C">
        <w:rPr>
          <w:rFonts w:ascii="Trebuchet MS" w:hAnsi="Trebuchet MS"/>
          <w:b/>
        </w:rPr>
        <w:t>rt</w:t>
      </w:r>
      <w:r w:rsidRPr="006C6F2C">
        <w:rPr>
          <w:rFonts w:ascii="Trebuchet MS" w:hAnsi="Trebuchet MS"/>
          <w:b/>
        </w:rPr>
        <w:t xml:space="preserve">. </w:t>
      </w:r>
      <w:r w:rsidR="00346527" w:rsidRPr="006C6F2C">
        <w:rPr>
          <w:rFonts w:ascii="Trebuchet MS" w:hAnsi="Trebuchet MS"/>
          <w:b/>
        </w:rPr>
        <w:t>8</w:t>
      </w:r>
      <w:r w:rsidR="00DA01E8" w:rsidRPr="006C6F2C">
        <w:rPr>
          <w:rFonts w:ascii="Trebuchet MS" w:hAnsi="Trebuchet MS"/>
          <w:b/>
        </w:rPr>
        <w:t xml:space="preserve"> </w:t>
      </w:r>
      <w:r w:rsidR="00097BE1" w:rsidRPr="006C6F2C">
        <w:rPr>
          <w:rFonts w:ascii="Trebuchet MS" w:hAnsi="Trebuchet MS"/>
          <w:b/>
        </w:rPr>
        <w:t xml:space="preserve">– </w:t>
      </w:r>
      <w:bookmarkEnd w:id="13"/>
      <w:r w:rsidR="002529D9" w:rsidRPr="006C6F2C">
        <w:rPr>
          <w:rFonts w:ascii="Trebuchet MS" w:hAnsi="Trebuchet MS"/>
          <w:b/>
        </w:rPr>
        <w:t>Conflictul de intere</w:t>
      </w:r>
      <w:r w:rsidR="00DA01E8" w:rsidRPr="006C6F2C">
        <w:rPr>
          <w:rFonts w:ascii="Trebuchet MS" w:hAnsi="Trebuchet MS"/>
          <w:b/>
        </w:rPr>
        <w:t>se</w:t>
      </w:r>
    </w:p>
    <w:p w14:paraId="13BED093" w14:textId="23CD920C" w:rsidR="00A36F84" w:rsidRPr="006C6F2C" w:rsidRDefault="00A36F84" w:rsidP="00764E00">
      <w:pPr>
        <w:pStyle w:val="Heading2"/>
        <w:spacing w:line="276" w:lineRule="auto"/>
        <w:jc w:val="both"/>
        <w:rPr>
          <w:rFonts w:ascii="Trebuchet MS" w:hAnsi="Trebuchet MS"/>
          <w:b w:val="0"/>
          <w:color w:val="auto"/>
          <w:sz w:val="22"/>
          <w:szCs w:val="22"/>
          <w:lang w:val="ro-RO"/>
        </w:rPr>
      </w:pPr>
      <w:r w:rsidRPr="006C6F2C">
        <w:rPr>
          <w:rFonts w:ascii="Trebuchet MS" w:hAnsi="Trebuchet MS"/>
          <w:b w:val="0"/>
          <w:bCs w:val="0"/>
          <w:color w:val="auto"/>
          <w:sz w:val="22"/>
          <w:szCs w:val="22"/>
          <w:lang w:val="ro-RO"/>
        </w:rPr>
        <w:t xml:space="preserve">(1) </w:t>
      </w:r>
      <w:r w:rsidR="007A61AC" w:rsidRPr="006C6F2C">
        <w:rPr>
          <w:rFonts w:ascii="Trebuchet MS" w:hAnsi="Trebuchet MS"/>
          <w:b w:val="0"/>
          <w:bCs w:val="0"/>
          <w:color w:val="auto"/>
          <w:sz w:val="22"/>
          <w:szCs w:val="22"/>
          <w:lang w:val="ro-RO"/>
        </w:rPr>
        <w:t>Prin conflict de interese se înțelege orice si</w:t>
      </w:r>
      <w:r w:rsidR="006A48E0" w:rsidRPr="006C6F2C">
        <w:rPr>
          <w:rFonts w:ascii="Trebuchet MS" w:hAnsi="Trebuchet MS"/>
          <w:b w:val="0"/>
          <w:bCs w:val="0"/>
          <w:color w:val="auto"/>
          <w:sz w:val="22"/>
          <w:szCs w:val="22"/>
          <w:lang w:val="ro-RO"/>
        </w:rPr>
        <w:t>t</w:t>
      </w:r>
      <w:r w:rsidR="007A61AC" w:rsidRPr="006C6F2C">
        <w:rPr>
          <w:rFonts w:ascii="Trebuchet MS" w:hAnsi="Trebuchet MS"/>
          <w:b w:val="0"/>
          <w:bCs w:val="0"/>
          <w:color w:val="auto"/>
          <w:sz w:val="22"/>
          <w:szCs w:val="22"/>
          <w:lang w:val="ro-RO"/>
        </w:rPr>
        <w:t xml:space="preserve">uație definită ca atare în legislația </w:t>
      </w:r>
      <w:r w:rsidR="002529D9" w:rsidRPr="006C6F2C">
        <w:rPr>
          <w:rFonts w:ascii="Trebuchet MS" w:hAnsi="Trebuchet MS"/>
          <w:b w:val="0"/>
          <w:bCs w:val="0"/>
          <w:color w:val="auto"/>
          <w:sz w:val="22"/>
          <w:szCs w:val="22"/>
          <w:lang w:val="ro-RO"/>
        </w:rPr>
        <w:t>națională</w:t>
      </w:r>
      <w:r w:rsidR="006A57E2" w:rsidRPr="006C6F2C">
        <w:rPr>
          <w:rFonts w:ascii="Trebuchet MS" w:hAnsi="Trebuchet MS"/>
          <w:b w:val="0"/>
          <w:bCs w:val="0"/>
          <w:color w:val="auto"/>
          <w:sz w:val="22"/>
          <w:szCs w:val="22"/>
          <w:lang w:val="ro-RO"/>
        </w:rPr>
        <w:t xml:space="preserve"> și comunitară</w:t>
      </w:r>
      <w:r w:rsidR="007A61AC" w:rsidRPr="006C6F2C">
        <w:rPr>
          <w:rFonts w:ascii="Trebuchet MS" w:hAnsi="Trebuchet MS"/>
          <w:b w:val="0"/>
          <w:bCs w:val="0"/>
          <w:color w:val="auto"/>
          <w:sz w:val="22"/>
          <w:szCs w:val="22"/>
          <w:lang w:val="ro-RO"/>
        </w:rPr>
        <w:t>.</w:t>
      </w:r>
    </w:p>
    <w:p w14:paraId="1A545DD6" w14:textId="77777777" w:rsidR="00DA01E8" w:rsidRPr="006C6F2C" w:rsidRDefault="00A36F84" w:rsidP="00764E00">
      <w:pPr>
        <w:pStyle w:val="Heading2"/>
        <w:spacing w:line="276" w:lineRule="auto"/>
        <w:jc w:val="both"/>
        <w:rPr>
          <w:rFonts w:ascii="Trebuchet MS" w:hAnsi="Trebuchet MS"/>
          <w:color w:val="auto"/>
          <w:sz w:val="22"/>
          <w:szCs w:val="22"/>
          <w:lang w:val="ro-RO"/>
        </w:rPr>
      </w:pPr>
      <w:r w:rsidRPr="006C6F2C">
        <w:rPr>
          <w:rFonts w:ascii="Trebuchet MS" w:hAnsi="Trebuchet MS"/>
          <w:b w:val="0"/>
          <w:color w:val="auto"/>
          <w:sz w:val="22"/>
          <w:szCs w:val="22"/>
          <w:lang w:val="ro-RO"/>
        </w:rPr>
        <w:t xml:space="preserve">(2) </w:t>
      </w:r>
      <w:proofErr w:type="spellStart"/>
      <w:r w:rsidR="00097BE1" w:rsidRPr="006C6F2C">
        <w:rPr>
          <w:rFonts w:ascii="Trebuchet MS" w:hAnsi="Trebuchet MS"/>
          <w:b w:val="0"/>
          <w:color w:val="auto"/>
          <w:sz w:val="22"/>
          <w:szCs w:val="22"/>
          <w:lang w:val="ro-RO"/>
        </w:rPr>
        <w:t>Părţile</w:t>
      </w:r>
      <w:proofErr w:type="spellEnd"/>
      <w:r w:rsidR="00097BE1" w:rsidRPr="006C6F2C">
        <w:rPr>
          <w:rFonts w:ascii="Trebuchet MS" w:hAnsi="Trebuchet MS"/>
          <w:b w:val="0"/>
          <w:color w:val="auto"/>
          <w:sz w:val="22"/>
          <w:szCs w:val="22"/>
          <w:lang w:val="ro-RO"/>
        </w:rPr>
        <w:t xml:space="preserve"> se obligă să întreprindă toate </w:t>
      </w:r>
      <w:proofErr w:type="spellStart"/>
      <w:r w:rsidR="00097BE1" w:rsidRPr="006C6F2C">
        <w:rPr>
          <w:rFonts w:ascii="Trebuchet MS" w:hAnsi="Trebuchet MS"/>
          <w:b w:val="0"/>
          <w:color w:val="auto"/>
          <w:sz w:val="22"/>
          <w:szCs w:val="22"/>
          <w:lang w:val="ro-RO"/>
        </w:rPr>
        <w:t>diligenţele</w:t>
      </w:r>
      <w:proofErr w:type="spellEnd"/>
      <w:r w:rsidR="00097BE1" w:rsidRPr="006C6F2C">
        <w:rPr>
          <w:rFonts w:ascii="Trebuchet MS" w:hAnsi="Trebuchet MS"/>
          <w:b w:val="0"/>
          <w:color w:val="auto"/>
          <w:sz w:val="22"/>
          <w:szCs w:val="22"/>
          <w:lang w:val="ro-RO"/>
        </w:rPr>
        <w:t xml:space="preserve"> necesare pentru a evita orice conflict de interese </w:t>
      </w:r>
      <w:proofErr w:type="spellStart"/>
      <w:r w:rsidR="00097BE1" w:rsidRPr="006C6F2C">
        <w:rPr>
          <w:rFonts w:ascii="Trebuchet MS" w:hAnsi="Trebuchet MS"/>
          <w:b w:val="0"/>
          <w:color w:val="auto"/>
          <w:sz w:val="22"/>
          <w:szCs w:val="22"/>
          <w:lang w:val="ro-RO"/>
        </w:rPr>
        <w:t>şi</w:t>
      </w:r>
      <w:proofErr w:type="spellEnd"/>
      <w:r w:rsidR="00097BE1" w:rsidRPr="006C6F2C">
        <w:rPr>
          <w:rFonts w:ascii="Trebuchet MS" w:hAnsi="Trebuchet MS"/>
          <w:b w:val="0"/>
          <w:color w:val="auto"/>
          <w:sz w:val="22"/>
          <w:szCs w:val="22"/>
          <w:lang w:val="ro-RO"/>
        </w:rPr>
        <w:t xml:space="preserve"> să se informeze reciproc, în termen de maxim 5(cinci) zile </w:t>
      </w:r>
      <w:r w:rsidR="004B33AC" w:rsidRPr="006C6F2C">
        <w:rPr>
          <w:rFonts w:ascii="Trebuchet MS" w:hAnsi="Trebuchet MS"/>
          <w:b w:val="0"/>
          <w:color w:val="auto"/>
          <w:sz w:val="22"/>
          <w:szCs w:val="22"/>
          <w:lang w:val="ro-RO"/>
        </w:rPr>
        <w:t xml:space="preserve">lucrătoare </w:t>
      </w:r>
      <w:r w:rsidR="00097BE1" w:rsidRPr="006C6F2C">
        <w:rPr>
          <w:rFonts w:ascii="Trebuchet MS" w:hAnsi="Trebuchet MS"/>
          <w:b w:val="0"/>
          <w:color w:val="auto"/>
          <w:sz w:val="22"/>
          <w:szCs w:val="22"/>
          <w:lang w:val="ro-RO"/>
        </w:rPr>
        <w:t xml:space="preserve">de la luarea la </w:t>
      </w:r>
      <w:proofErr w:type="spellStart"/>
      <w:r w:rsidR="00097BE1" w:rsidRPr="006C6F2C">
        <w:rPr>
          <w:rFonts w:ascii="Trebuchet MS" w:hAnsi="Trebuchet MS"/>
          <w:b w:val="0"/>
          <w:color w:val="auto"/>
          <w:sz w:val="22"/>
          <w:szCs w:val="22"/>
          <w:lang w:val="ro-RO"/>
        </w:rPr>
        <w:t>cunoştinţă</w:t>
      </w:r>
      <w:proofErr w:type="spellEnd"/>
      <w:r w:rsidR="00097BE1" w:rsidRPr="006C6F2C">
        <w:rPr>
          <w:rFonts w:ascii="Trebuchet MS" w:hAnsi="Trebuchet MS"/>
          <w:b w:val="0"/>
          <w:color w:val="auto"/>
          <w:sz w:val="22"/>
          <w:szCs w:val="22"/>
          <w:lang w:val="ro-RO"/>
        </w:rPr>
        <w:t xml:space="preserve">, în legătură cu orice </w:t>
      </w:r>
      <w:proofErr w:type="spellStart"/>
      <w:r w:rsidR="00097BE1" w:rsidRPr="006C6F2C">
        <w:rPr>
          <w:rFonts w:ascii="Trebuchet MS" w:hAnsi="Trebuchet MS"/>
          <w:b w:val="0"/>
          <w:color w:val="auto"/>
          <w:sz w:val="22"/>
          <w:szCs w:val="22"/>
          <w:lang w:val="ro-RO"/>
        </w:rPr>
        <w:t>situaţie</w:t>
      </w:r>
      <w:proofErr w:type="spellEnd"/>
      <w:r w:rsidR="00097BE1" w:rsidRPr="006C6F2C">
        <w:rPr>
          <w:rFonts w:ascii="Trebuchet MS" w:hAnsi="Trebuchet MS"/>
          <w:b w:val="0"/>
          <w:color w:val="auto"/>
          <w:sz w:val="22"/>
          <w:szCs w:val="22"/>
          <w:lang w:val="ro-RO"/>
        </w:rPr>
        <w:t xml:space="preserve"> care dă sau este posibil să dea </w:t>
      </w:r>
      <w:proofErr w:type="spellStart"/>
      <w:r w:rsidR="00097BE1" w:rsidRPr="006C6F2C">
        <w:rPr>
          <w:rFonts w:ascii="Trebuchet MS" w:hAnsi="Trebuchet MS"/>
          <w:b w:val="0"/>
          <w:color w:val="auto"/>
          <w:sz w:val="22"/>
          <w:szCs w:val="22"/>
          <w:lang w:val="ro-RO"/>
        </w:rPr>
        <w:t>naştere</w:t>
      </w:r>
      <w:proofErr w:type="spellEnd"/>
      <w:r w:rsidR="00097BE1" w:rsidRPr="006C6F2C">
        <w:rPr>
          <w:rFonts w:ascii="Trebuchet MS" w:hAnsi="Trebuchet MS"/>
          <w:b w:val="0"/>
          <w:color w:val="auto"/>
          <w:sz w:val="22"/>
          <w:szCs w:val="22"/>
          <w:lang w:val="ro-RO"/>
        </w:rPr>
        <w:t xml:space="preserve"> unui astfel de conflict.</w:t>
      </w:r>
      <w:r w:rsidR="00097BE1" w:rsidRPr="006C6F2C">
        <w:rPr>
          <w:rFonts w:ascii="Trebuchet MS" w:hAnsi="Trebuchet MS"/>
          <w:b w:val="0"/>
          <w:i/>
          <w:color w:val="auto"/>
          <w:sz w:val="22"/>
          <w:szCs w:val="22"/>
          <w:lang w:val="ro-RO"/>
        </w:rPr>
        <w:t xml:space="preserve"> </w:t>
      </w:r>
    </w:p>
    <w:p w14:paraId="31A0AAB1" w14:textId="77777777" w:rsidR="00DA01E8" w:rsidRPr="006C6F2C" w:rsidRDefault="00594745" w:rsidP="00764E00">
      <w:pPr>
        <w:pStyle w:val="Heading2"/>
        <w:spacing w:line="276" w:lineRule="auto"/>
        <w:jc w:val="both"/>
        <w:rPr>
          <w:rFonts w:ascii="Trebuchet MS" w:hAnsi="Trebuchet MS"/>
          <w:color w:val="auto"/>
          <w:sz w:val="22"/>
          <w:szCs w:val="22"/>
          <w:lang w:val="ro-RO"/>
        </w:rPr>
      </w:pPr>
      <w:r w:rsidRPr="006C6F2C">
        <w:rPr>
          <w:rFonts w:ascii="Trebuchet MS" w:hAnsi="Trebuchet MS"/>
          <w:b w:val="0"/>
          <w:iCs/>
          <w:color w:val="auto"/>
          <w:sz w:val="22"/>
          <w:szCs w:val="22"/>
          <w:lang w:val="ro-RO"/>
        </w:rPr>
        <w:t xml:space="preserve">(3) </w:t>
      </w:r>
      <w:r w:rsidR="00097BE1" w:rsidRPr="006C6F2C">
        <w:rPr>
          <w:rFonts w:ascii="Trebuchet MS" w:hAnsi="Trebuchet MS"/>
          <w:b w:val="0"/>
          <w:iCs/>
          <w:color w:val="auto"/>
          <w:sz w:val="22"/>
          <w:szCs w:val="22"/>
          <w:lang w:val="ro-RO"/>
        </w:rPr>
        <w:t xml:space="preserve">Orice conflict de interese care apare în decursul executării Contractului </w:t>
      </w:r>
      <w:r w:rsidR="00C7261F" w:rsidRPr="006C6F2C">
        <w:rPr>
          <w:rFonts w:ascii="Trebuchet MS" w:hAnsi="Trebuchet MS"/>
          <w:b w:val="0"/>
          <w:iCs/>
          <w:color w:val="auto"/>
          <w:sz w:val="22"/>
          <w:szCs w:val="22"/>
          <w:lang w:val="ro-RO"/>
        </w:rPr>
        <w:t xml:space="preserve">de finanțare </w:t>
      </w:r>
      <w:r w:rsidR="00097BE1" w:rsidRPr="006C6F2C">
        <w:rPr>
          <w:rFonts w:ascii="Trebuchet MS" w:hAnsi="Trebuchet MS"/>
          <w:b w:val="0"/>
          <w:iCs/>
          <w:color w:val="auto"/>
          <w:sz w:val="22"/>
          <w:szCs w:val="22"/>
          <w:lang w:val="ro-RO"/>
        </w:rPr>
        <w:t xml:space="preserve">trebuie notificat fără întârziere către AM POCA. </w:t>
      </w:r>
    </w:p>
    <w:p w14:paraId="7BC11ADE" w14:textId="77777777" w:rsidR="006111DD" w:rsidRPr="006C6F2C" w:rsidRDefault="00594745" w:rsidP="00764E00">
      <w:pPr>
        <w:pStyle w:val="Heading2"/>
        <w:spacing w:line="276" w:lineRule="auto"/>
        <w:jc w:val="both"/>
        <w:rPr>
          <w:rFonts w:ascii="Trebuchet MS" w:hAnsi="Trebuchet MS"/>
          <w:color w:val="auto"/>
          <w:sz w:val="22"/>
          <w:szCs w:val="22"/>
          <w:lang w:val="ro-RO"/>
        </w:rPr>
      </w:pPr>
      <w:r w:rsidRPr="006C6F2C">
        <w:rPr>
          <w:rFonts w:ascii="Trebuchet MS" w:hAnsi="Trebuchet MS"/>
          <w:b w:val="0"/>
          <w:iCs/>
          <w:color w:val="auto"/>
          <w:sz w:val="22"/>
          <w:szCs w:val="22"/>
          <w:lang w:val="ro-RO"/>
        </w:rPr>
        <w:t xml:space="preserve">(4) </w:t>
      </w:r>
      <w:r w:rsidR="00097BE1" w:rsidRPr="006C6F2C">
        <w:rPr>
          <w:rFonts w:ascii="Trebuchet MS" w:hAnsi="Trebuchet MS"/>
          <w:b w:val="0"/>
          <w:iCs/>
          <w:color w:val="auto"/>
          <w:sz w:val="22"/>
          <w:szCs w:val="22"/>
          <w:lang w:val="ro-RO"/>
        </w:rPr>
        <w:t xml:space="preserve">AM POCA </w:t>
      </w:r>
      <w:proofErr w:type="spellStart"/>
      <w:r w:rsidR="00097BE1" w:rsidRPr="006C6F2C">
        <w:rPr>
          <w:rFonts w:ascii="Trebuchet MS" w:hAnsi="Trebuchet MS"/>
          <w:b w:val="0"/>
          <w:iCs/>
          <w:color w:val="auto"/>
          <w:sz w:val="22"/>
          <w:szCs w:val="22"/>
          <w:lang w:val="ro-RO"/>
        </w:rPr>
        <w:t>îşi</w:t>
      </w:r>
      <w:proofErr w:type="spellEnd"/>
      <w:r w:rsidR="00097BE1" w:rsidRPr="006C6F2C">
        <w:rPr>
          <w:rFonts w:ascii="Trebuchet MS" w:hAnsi="Trebuchet MS"/>
          <w:b w:val="0"/>
          <w:iCs/>
          <w:color w:val="auto"/>
          <w:sz w:val="22"/>
          <w:szCs w:val="22"/>
          <w:lang w:val="ro-RO"/>
        </w:rPr>
        <w:t xml:space="preserve"> rezervă dreptul de a verifica aceste </w:t>
      </w:r>
      <w:proofErr w:type="spellStart"/>
      <w:r w:rsidR="00097BE1" w:rsidRPr="006C6F2C">
        <w:rPr>
          <w:rFonts w:ascii="Trebuchet MS" w:hAnsi="Trebuchet MS"/>
          <w:b w:val="0"/>
          <w:iCs/>
          <w:color w:val="auto"/>
          <w:sz w:val="22"/>
          <w:szCs w:val="22"/>
          <w:lang w:val="ro-RO"/>
        </w:rPr>
        <w:t>situaţii</w:t>
      </w:r>
      <w:proofErr w:type="spellEnd"/>
      <w:r w:rsidR="00097BE1" w:rsidRPr="006C6F2C">
        <w:rPr>
          <w:rFonts w:ascii="Trebuchet MS" w:hAnsi="Trebuchet MS"/>
          <w:b w:val="0"/>
          <w:iCs/>
          <w:color w:val="auto"/>
          <w:sz w:val="22"/>
          <w:szCs w:val="22"/>
          <w:lang w:val="ro-RO"/>
        </w:rPr>
        <w:t xml:space="preserve"> </w:t>
      </w:r>
      <w:proofErr w:type="spellStart"/>
      <w:r w:rsidR="00097BE1" w:rsidRPr="006C6F2C">
        <w:rPr>
          <w:rFonts w:ascii="Trebuchet MS" w:hAnsi="Trebuchet MS"/>
          <w:b w:val="0"/>
          <w:iCs/>
          <w:color w:val="auto"/>
          <w:sz w:val="22"/>
          <w:szCs w:val="22"/>
          <w:lang w:val="ro-RO"/>
        </w:rPr>
        <w:t>şi</w:t>
      </w:r>
      <w:proofErr w:type="spellEnd"/>
      <w:r w:rsidR="00097BE1" w:rsidRPr="006C6F2C">
        <w:rPr>
          <w:rFonts w:ascii="Trebuchet MS" w:hAnsi="Trebuchet MS"/>
          <w:b w:val="0"/>
          <w:iCs/>
          <w:color w:val="auto"/>
          <w:sz w:val="22"/>
          <w:szCs w:val="22"/>
          <w:lang w:val="ro-RO"/>
        </w:rPr>
        <w:t xml:space="preserve"> de a lua măsurile necesare,</w:t>
      </w:r>
      <w:r w:rsidR="00DA01E8" w:rsidRPr="006C6F2C">
        <w:rPr>
          <w:rFonts w:ascii="Trebuchet MS" w:hAnsi="Trebuchet MS"/>
          <w:b w:val="0"/>
          <w:iCs/>
          <w:color w:val="auto"/>
          <w:sz w:val="22"/>
          <w:szCs w:val="22"/>
          <w:lang w:val="ro-RO"/>
        </w:rPr>
        <w:t xml:space="preserve"> conform prevederilor legisla</w:t>
      </w:r>
      <w:r w:rsidR="00AD7FFE" w:rsidRPr="006C6F2C">
        <w:rPr>
          <w:rFonts w:ascii="Trebuchet MS" w:hAnsi="Trebuchet MS"/>
          <w:b w:val="0"/>
          <w:iCs/>
          <w:color w:val="auto"/>
          <w:sz w:val="22"/>
          <w:szCs w:val="22"/>
          <w:lang w:val="ro-RO"/>
        </w:rPr>
        <w:t>ț</w:t>
      </w:r>
      <w:r w:rsidR="00DA01E8" w:rsidRPr="006C6F2C">
        <w:rPr>
          <w:rFonts w:ascii="Trebuchet MS" w:hAnsi="Trebuchet MS"/>
          <w:b w:val="0"/>
          <w:iCs/>
          <w:color w:val="auto"/>
          <w:sz w:val="22"/>
          <w:szCs w:val="22"/>
          <w:lang w:val="ro-RO"/>
        </w:rPr>
        <w:t>iei na</w:t>
      </w:r>
      <w:r w:rsidR="00AD7FFE" w:rsidRPr="006C6F2C">
        <w:rPr>
          <w:rFonts w:ascii="Trebuchet MS" w:hAnsi="Trebuchet MS"/>
          <w:b w:val="0"/>
          <w:iCs/>
          <w:color w:val="auto"/>
          <w:sz w:val="22"/>
          <w:szCs w:val="22"/>
          <w:lang w:val="ro-RO"/>
        </w:rPr>
        <w:t>ți</w:t>
      </w:r>
      <w:r w:rsidR="00DA01E8" w:rsidRPr="006C6F2C">
        <w:rPr>
          <w:rFonts w:ascii="Trebuchet MS" w:hAnsi="Trebuchet MS"/>
          <w:b w:val="0"/>
          <w:iCs/>
          <w:color w:val="auto"/>
          <w:sz w:val="22"/>
          <w:szCs w:val="22"/>
          <w:lang w:val="ro-RO"/>
        </w:rPr>
        <w:t xml:space="preserve">onale </w:t>
      </w:r>
      <w:r w:rsidR="00A366F7" w:rsidRPr="006C6F2C">
        <w:rPr>
          <w:rFonts w:ascii="Trebuchet MS" w:hAnsi="Trebuchet MS"/>
          <w:b w:val="0"/>
          <w:iCs/>
          <w:color w:val="auto"/>
          <w:sz w:val="22"/>
          <w:szCs w:val="22"/>
          <w:lang w:val="ro-RO"/>
        </w:rPr>
        <w:t xml:space="preserve">și comunitare </w:t>
      </w:r>
      <w:r w:rsidR="00DA01E8" w:rsidRPr="006C6F2C">
        <w:rPr>
          <w:rFonts w:ascii="Trebuchet MS" w:hAnsi="Trebuchet MS"/>
          <w:b w:val="0"/>
          <w:iCs/>
          <w:color w:val="auto"/>
          <w:sz w:val="22"/>
          <w:szCs w:val="22"/>
          <w:lang w:val="ro-RO"/>
        </w:rPr>
        <w:t xml:space="preserve">incidente, </w:t>
      </w:r>
      <w:r w:rsidR="00097BE1" w:rsidRPr="006C6F2C">
        <w:rPr>
          <w:rFonts w:ascii="Trebuchet MS" w:hAnsi="Trebuchet MS"/>
          <w:b w:val="0"/>
          <w:iCs/>
          <w:color w:val="auto"/>
          <w:sz w:val="22"/>
          <w:szCs w:val="22"/>
          <w:lang w:val="ro-RO"/>
        </w:rPr>
        <w:t>dacă este cazul.</w:t>
      </w:r>
      <w:r w:rsidR="00097BE1" w:rsidRPr="006C6F2C">
        <w:rPr>
          <w:rFonts w:ascii="Trebuchet MS" w:hAnsi="Trebuchet MS"/>
          <w:b w:val="0"/>
          <w:i/>
          <w:color w:val="auto"/>
          <w:sz w:val="22"/>
          <w:szCs w:val="22"/>
          <w:lang w:val="ro-RO"/>
        </w:rPr>
        <w:t> </w:t>
      </w:r>
    </w:p>
    <w:p w14:paraId="3A30BD4C" w14:textId="77777777" w:rsidR="006111DD" w:rsidRPr="006C6F2C" w:rsidRDefault="00594745" w:rsidP="00764E00">
      <w:pPr>
        <w:pStyle w:val="Heading2"/>
        <w:spacing w:line="276" w:lineRule="auto"/>
        <w:jc w:val="both"/>
        <w:rPr>
          <w:rFonts w:ascii="Trebuchet MS" w:hAnsi="Trebuchet MS"/>
          <w:color w:val="auto"/>
          <w:sz w:val="22"/>
          <w:szCs w:val="22"/>
          <w:lang w:val="ro-RO"/>
        </w:rPr>
      </w:pPr>
      <w:r w:rsidRPr="006C6F2C">
        <w:rPr>
          <w:rFonts w:ascii="Trebuchet MS" w:hAnsi="Trebuchet MS"/>
          <w:b w:val="0"/>
          <w:iCs/>
          <w:color w:val="auto"/>
          <w:sz w:val="22"/>
          <w:szCs w:val="22"/>
          <w:lang w:val="ro-RO"/>
        </w:rPr>
        <w:t xml:space="preserve">(5) </w:t>
      </w:r>
      <w:r w:rsidR="00007B2B" w:rsidRPr="006C6F2C">
        <w:rPr>
          <w:rFonts w:ascii="Trebuchet MS" w:hAnsi="Trebuchet MS"/>
          <w:b w:val="0"/>
          <w:iCs/>
          <w:color w:val="auto"/>
          <w:sz w:val="22"/>
          <w:szCs w:val="22"/>
          <w:lang w:val="ro-RO"/>
        </w:rPr>
        <w:t xml:space="preserve">Beneficiarul are obligația respectării prevederilor </w:t>
      </w:r>
      <w:r w:rsidR="00007B2B" w:rsidRPr="006C6F2C">
        <w:rPr>
          <w:rFonts w:ascii="Trebuchet MS" w:hAnsi="Trebuchet MS"/>
          <w:b w:val="0"/>
          <w:i/>
          <w:iCs/>
          <w:color w:val="auto"/>
          <w:sz w:val="22"/>
          <w:szCs w:val="22"/>
          <w:lang w:val="ro-RO"/>
        </w:rPr>
        <w:t>Anexei V</w:t>
      </w:r>
      <w:r w:rsidR="00007B2B" w:rsidRPr="006C6F2C">
        <w:rPr>
          <w:rFonts w:ascii="Trebuchet MS" w:hAnsi="Trebuchet MS"/>
          <w:b w:val="0"/>
          <w:iCs/>
          <w:color w:val="auto"/>
          <w:sz w:val="22"/>
          <w:szCs w:val="22"/>
          <w:lang w:val="ro-RO"/>
        </w:rPr>
        <w:t xml:space="preserve"> la prezentul Contract de finanțare.</w:t>
      </w:r>
    </w:p>
    <w:p w14:paraId="7ADACFD1" w14:textId="20689108" w:rsidR="006111DD" w:rsidRPr="006C6F2C" w:rsidRDefault="003F4B18" w:rsidP="00764E00">
      <w:pPr>
        <w:pStyle w:val="Heading2"/>
        <w:spacing w:before="120" w:line="276" w:lineRule="auto"/>
        <w:jc w:val="both"/>
        <w:rPr>
          <w:rFonts w:ascii="Trebuchet MS" w:hAnsi="Trebuchet MS"/>
          <w:color w:val="auto"/>
          <w:sz w:val="22"/>
          <w:szCs w:val="22"/>
          <w:lang w:val="ro-RO"/>
        </w:rPr>
      </w:pPr>
      <w:r w:rsidRPr="006C6F2C">
        <w:rPr>
          <w:rFonts w:ascii="Trebuchet MS" w:hAnsi="Trebuchet MS"/>
          <w:color w:val="auto"/>
          <w:sz w:val="22"/>
          <w:szCs w:val="22"/>
          <w:lang w:val="ro-RO"/>
        </w:rPr>
        <w:t>A</w:t>
      </w:r>
      <w:r w:rsidR="0049446E" w:rsidRPr="006C6F2C">
        <w:rPr>
          <w:rFonts w:ascii="Trebuchet MS" w:hAnsi="Trebuchet MS"/>
          <w:color w:val="auto"/>
          <w:sz w:val="22"/>
          <w:szCs w:val="22"/>
          <w:lang w:val="ro-RO"/>
        </w:rPr>
        <w:t>rt</w:t>
      </w:r>
      <w:r w:rsidRPr="006C6F2C">
        <w:rPr>
          <w:rFonts w:ascii="Trebuchet MS" w:hAnsi="Trebuchet MS"/>
          <w:color w:val="auto"/>
          <w:sz w:val="22"/>
          <w:szCs w:val="22"/>
          <w:lang w:val="ro-RO"/>
        </w:rPr>
        <w:t>.</w:t>
      </w:r>
      <w:r w:rsidR="00257300" w:rsidRPr="006C6F2C">
        <w:rPr>
          <w:rFonts w:ascii="Trebuchet MS" w:hAnsi="Trebuchet MS"/>
          <w:color w:val="auto"/>
          <w:sz w:val="22"/>
          <w:szCs w:val="22"/>
          <w:lang w:val="ro-RO"/>
        </w:rPr>
        <w:t xml:space="preserve"> </w:t>
      </w:r>
      <w:r w:rsidR="00346527" w:rsidRPr="006C6F2C">
        <w:rPr>
          <w:rFonts w:ascii="Trebuchet MS" w:hAnsi="Trebuchet MS"/>
          <w:color w:val="auto"/>
          <w:sz w:val="22"/>
          <w:szCs w:val="22"/>
          <w:lang w:val="ro-RO"/>
        </w:rPr>
        <w:t>9</w:t>
      </w:r>
      <w:r w:rsidR="00097BE1" w:rsidRPr="006C6F2C">
        <w:rPr>
          <w:rFonts w:ascii="Trebuchet MS" w:hAnsi="Trebuchet MS"/>
          <w:color w:val="auto"/>
          <w:sz w:val="22"/>
          <w:szCs w:val="22"/>
          <w:lang w:val="ro-RO"/>
        </w:rPr>
        <w:t xml:space="preserve"> – </w:t>
      </w:r>
      <w:r w:rsidR="00257300" w:rsidRPr="006C6F2C">
        <w:rPr>
          <w:rFonts w:ascii="Trebuchet MS" w:hAnsi="Trebuchet MS"/>
          <w:color w:val="auto"/>
          <w:sz w:val="22"/>
          <w:szCs w:val="22"/>
          <w:lang w:val="ro-RO"/>
        </w:rPr>
        <w:t>Dreptul de proprietate</w:t>
      </w:r>
      <w:r w:rsidR="00AA6A8A" w:rsidRPr="006C6F2C">
        <w:rPr>
          <w:rFonts w:ascii="Trebuchet MS" w:hAnsi="Trebuchet MS"/>
          <w:color w:val="auto"/>
          <w:sz w:val="22"/>
          <w:szCs w:val="22"/>
          <w:lang w:val="ro-RO"/>
        </w:rPr>
        <w:t>.</w:t>
      </w:r>
      <w:r w:rsidR="00097BE1" w:rsidRPr="006C6F2C">
        <w:rPr>
          <w:rFonts w:ascii="Trebuchet MS" w:hAnsi="Trebuchet MS"/>
          <w:color w:val="auto"/>
          <w:sz w:val="22"/>
          <w:szCs w:val="22"/>
          <w:lang w:val="ro-RO"/>
        </w:rPr>
        <w:t xml:space="preserve"> U</w:t>
      </w:r>
      <w:r w:rsidR="00257300" w:rsidRPr="006C6F2C">
        <w:rPr>
          <w:rFonts w:ascii="Trebuchet MS" w:hAnsi="Trebuchet MS"/>
          <w:color w:val="auto"/>
          <w:sz w:val="22"/>
          <w:szCs w:val="22"/>
          <w:lang w:val="ro-RO"/>
        </w:rPr>
        <w:t xml:space="preserve">tilizarea </w:t>
      </w:r>
      <w:r w:rsidR="00CB0CDF" w:rsidRPr="006C6F2C">
        <w:rPr>
          <w:rFonts w:ascii="Trebuchet MS" w:hAnsi="Trebuchet MS"/>
          <w:color w:val="auto"/>
          <w:sz w:val="22"/>
          <w:szCs w:val="22"/>
          <w:lang w:val="ro-RO"/>
        </w:rPr>
        <w:t xml:space="preserve">bunurilor </w:t>
      </w:r>
      <w:r w:rsidR="00257300" w:rsidRPr="006C6F2C">
        <w:rPr>
          <w:rFonts w:ascii="Trebuchet MS" w:hAnsi="Trebuchet MS"/>
          <w:color w:val="auto"/>
          <w:sz w:val="22"/>
          <w:szCs w:val="22"/>
          <w:lang w:val="ro-RO"/>
        </w:rPr>
        <w:t>și a rezultatelor</w:t>
      </w:r>
      <w:r w:rsidR="00097BE1" w:rsidRPr="006C6F2C">
        <w:rPr>
          <w:rFonts w:ascii="Trebuchet MS" w:hAnsi="Trebuchet MS"/>
          <w:color w:val="auto"/>
          <w:sz w:val="22"/>
          <w:szCs w:val="22"/>
          <w:lang w:val="ro-RO"/>
        </w:rPr>
        <w:t xml:space="preserve"> </w:t>
      </w:r>
    </w:p>
    <w:p w14:paraId="37638282" w14:textId="77777777" w:rsidR="006E206E" w:rsidRPr="006C6F2C" w:rsidRDefault="00594745" w:rsidP="00764E00">
      <w:pPr>
        <w:autoSpaceDE w:val="0"/>
        <w:autoSpaceDN w:val="0"/>
        <w:adjustRightInd w:val="0"/>
        <w:spacing w:after="0"/>
        <w:jc w:val="both"/>
        <w:rPr>
          <w:rFonts w:ascii="Trebuchet MS" w:hAnsi="Trebuchet MS"/>
        </w:rPr>
      </w:pPr>
      <w:bookmarkStart w:id="16" w:name="_Toc88562566"/>
      <w:r w:rsidRPr="006C6F2C">
        <w:rPr>
          <w:rFonts w:ascii="Trebuchet MS" w:hAnsi="Trebuchet MS"/>
        </w:rPr>
        <w:t xml:space="preserve">(1) </w:t>
      </w:r>
      <w:r w:rsidR="00AA6A8A" w:rsidRPr="006C6F2C">
        <w:rPr>
          <w:rFonts w:ascii="Trebuchet MS" w:hAnsi="Trebuchet MS"/>
        </w:rPr>
        <w:t>Dreptul de proprietate asupra tuturor bunurilor achizi</w:t>
      </w:r>
      <w:r w:rsidR="00257300" w:rsidRPr="006C6F2C">
        <w:rPr>
          <w:rFonts w:ascii="Trebuchet MS" w:hAnsi="Trebuchet MS"/>
        </w:rPr>
        <w:t>ț</w:t>
      </w:r>
      <w:r w:rsidR="00AA6A8A" w:rsidRPr="006C6F2C">
        <w:rPr>
          <w:rFonts w:ascii="Trebuchet MS" w:hAnsi="Trebuchet MS"/>
        </w:rPr>
        <w:t xml:space="preserve">ionate </w:t>
      </w:r>
      <w:r w:rsidR="00257300" w:rsidRPr="006C6F2C">
        <w:rPr>
          <w:rFonts w:ascii="Trebuchet MS" w:hAnsi="Trebuchet MS"/>
        </w:rPr>
        <w:t>î</w:t>
      </w:r>
      <w:r w:rsidR="00AA6A8A" w:rsidRPr="006C6F2C">
        <w:rPr>
          <w:rFonts w:ascii="Trebuchet MS" w:hAnsi="Trebuchet MS"/>
        </w:rPr>
        <w:t xml:space="preserve">n </w:t>
      </w:r>
      <w:r w:rsidR="00AD34E0" w:rsidRPr="006C6F2C">
        <w:rPr>
          <w:rFonts w:ascii="Trebuchet MS" w:hAnsi="Trebuchet MS"/>
        </w:rPr>
        <w:t>implementarea Proiectului</w:t>
      </w:r>
      <w:r w:rsidR="00DA01E8" w:rsidRPr="006C6F2C">
        <w:rPr>
          <w:rFonts w:ascii="Trebuchet MS" w:hAnsi="Trebuchet MS"/>
        </w:rPr>
        <w:t>,</w:t>
      </w:r>
      <w:r w:rsidR="00AD34E0" w:rsidRPr="006C6F2C">
        <w:rPr>
          <w:rFonts w:ascii="Trebuchet MS" w:hAnsi="Trebuchet MS"/>
        </w:rPr>
        <w:t xml:space="preserve"> precum </w:t>
      </w:r>
      <w:r w:rsidR="00257300" w:rsidRPr="006C6F2C">
        <w:rPr>
          <w:rFonts w:ascii="Trebuchet MS" w:hAnsi="Trebuchet MS"/>
        </w:rPr>
        <w:t>ș</w:t>
      </w:r>
      <w:r w:rsidR="00AD34E0" w:rsidRPr="006C6F2C">
        <w:rPr>
          <w:rFonts w:ascii="Trebuchet MS" w:hAnsi="Trebuchet MS"/>
        </w:rPr>
        <w:t xml:space="preserve">i </w:t>
      </w:r>
      <w:r w:rsidR="00006D45" w:rsidRPr="006C6F2C">
        <w:rPr>
          <w:rFonts w:ascii="Trebuchet MS" w:hAnsi="Trebuchet MS"/>
        </w:rPr>
        <w:t xml:space="preserve">a </w:t>
      </w:r>
      <w:r w:rsidR="00AD34E0" w:rsidRPr="006C6F2C">
        <w:rPr>
          <w:rFonts w:ascii="Trebuchet MS" w:hAnsi="Trebuchet MS"/>
        </w:rPr>
        <w:t>oric</w:t>
      </w:r>
      <w:r w:rsidR="00257300" w:rsidRPr="006C6F2C">
        <w:rPr>
          <w:rFonts w:ascii="Trebuchet MS" w:hAnsi="Trebuchet MS"/>
        </w:rPr>
        <w:t>ă</w:t>
      </w:r>
      <w:r w:rsidR="00AD34E0" w:rsidRPr="006C6F2C">
        <w:rPr>
          <w:rFonts w:ascii="Trebuchet MS" w:hAnsi="Trebuchet MS"/>
        </w:rPr>
        <w:t>ror rezultate</w:t>
      </w:r>
      <w:r w:rsidR="0071571E" w:rsidRPr="006C6F2C">
        <w:rPr>
          <w:rFonts w:ascii="Trebuchet MS" w:hAnsi="Trebuchet MS"/>
        </w:rPr>
        <w:t xml:space="preserve"> </w:t>
      </w:r>
      <w:r w:rsidR="00AD34E0" w:rsidRPr="006C6F2C">
        <w:rPr>
          <w:rFonts w:ascii="Trebuchet MS" w:hAnsi="Trebuchet MS"/>
        </w:rPr>
        <w:t>prev</w:t>
      </w:r>
      <w:r w:rsidR="00257300" w:rsidRPr="006C6F2C">
        <w:rPr>
          <w:rFonts w:ascii="Trebuchet MS" w:hAnsi="Trebuchet MS"/>
        </w:rPr>
        <w:t>ă</w:t>
      </w:r>
      <w:r w:rsidR="00AD34E0" w:rsidRPr="006C6F2C">
        <w:rPr>
          <w:rFonts w:ascii="Trebuchet MS" w:hAnsi="Trebuchet MS"/>
        </w:rPr>
        <w:t>zute prin Contractul de finan</w:t>
      </w:r>
      <w:r w:rsidR="00257300" w:rsidRPr="006C6F2C">
        <w:rPr>
          <w:rFonts w:ascii="Trebuchet MS" w:hAnsi="Trebuchet MS"/>
        </w:rPr>
        <w:t>ț</w:t>
      </w:r>
      <w:r w:rsidR="00AD34E0" w:rsidRPr="006C6F2C">
        <w:rPr>
          <w:rFonts w:ascii="Trebuchet MS" w:hAnsi="Trebuchet MS"/>
        </w:rPr>
        <w:t xml:space="preserve">are sunt </w:t>
      </w:r>
      <w:r w:rsidR="00257300" w:rsidRPr="006C6F2C">
        <w:rPr>
          <w:rFonts w:ascii="Trebuchet MS" w:hAnsi="Trebuchet MS"/>
        </w:rPr>
        <w:t>ș</w:t>
      </w:r>
      <w:r w:rsidR="00AD34E0" w:rsidRPr="006C6F2C">
        <w:rPr>
          <w:rFonts w:ascii="Trebuchet MS" w:hAnsi="Trebuchet MS"/>
        </w:rPr>
        <w:t>i r</w:t>
      </w:r>
      <w:r w:rsidR="00257300" w:rsidRPr="006C6F2C">
        <w:rPr>
          <w:rFonts w:ascii="Trebuchet MS" w:hAnsi="Trebuchet MS"/>
        </w:rPr>
        <w:t>ă</w:t>
      </w:r>
      <w:r w:rsidR="00AD34E0" w:rsidRPr="006C6F2C">
        <w:rPr>
          <w:rFonts w:ascii="Trebuchet MS" w:hAnsi="Trebuchet MS"/>
        </w:rPr>
        <w:t>m</w:t>
      </w:r>
      <w:r w:rsidR="00257300" w:rsidRPr="006C6F2C">
        <w:rPr>
          <w:rFonts w:ascii="Trebuchet MS" w:hAnsi="Trebuchet MS"/>
        </w:rPr>
        <w:t>ân</w:t>
      </w:r>
      <w:r w:rsidR="00AD34E0" w:rsidRPr="006C6F2C">
        <w:rPr>
          <w:rFonts w:ascii="Trebuchet MS" w:hAnsi="Trebuchet MS"/>
        </w:rPr>
        <w:t xml:space="preserve"> proprietatea exclusiv</w:t>
      </w:r>
      <w:r w:rsidR="00257300" w:rsidRPr="006C6F2C">
        <w:rPr>
          <w:rFonts w:ascii="Trebuchet MS" w:hAnsi="Trebuchet MS"/>
        </w:rPr>
        <w:t>ă</w:t>
      </w:r>
      <w:r w:rsidR="00AD34E0" w:rsidRPr="006C6F2C">
        <w:rPr>
          <w:rFonts w:ascii="Trebuchet MS" w:hAnsi="Trebuchet MS"/>
        </w:rPr>
        <w:t xml:space="preserve"> a Beneficiarului</w:t>
      </w:r>
      <w:r w:rsidR="00DA01E8" w:rsidRPr="006C6F2C">
        <w:rPr>
          <w:rFonts w:ascii="Trebuchet MS" w:hAnsi="Trebuchet MS"/>
        </w:rPr>
        <w:t xml:space="preserve"> sau a </w:t>
      </w:r>
      <w:r w:rsidR="008401D2" w:rsidRPr="006C6F2C">
        <w:rPr>
          <w:rFonts w:ascii="Trebuchet MS" w:hAnsi="Trebuchet MS"/>
        </w:rPr>
        <w:t>Partenerului</w:t>
      </w:r>
      <w:r w:rsidR="00DA01E8" w:rsidRPr="006C6F2C">
        <w:rPr>
          <w:rFonts w:ascii="Trebuchet MS" w:hAnsi="Trebuchet MS"/>
        </w:rPr>
        <w:t xml:space="preserve">, </w:t>
      </w:r>
      <w:r w:rsidR="007A7ED6" w:rsidRPr="006C6F2C">
        <w:rPr>
          <w:rFonts w:ascii="Trebuchet MS" w:hAnsi="Trebuchet MS"/>
        </w:rPr>
        <w:t>î</w:t>
      </w:r>
      <w:r w:rsidR="00DA01E8" w:rsidRPr="006C6F2C">
        <w:rPr>
          <w:rFonts w:ascii="Trebuchet MS" w:hAnsi="Trebuchet MS"/>
        </w:rPr>
        <w:t>n condi</w:t>
      </w:r>
      <w:r w:rsidR="007A7ED6" w:rsidRPr="006C6F2C">
        <w:rPr>
          <w:rFonts w:ascii="Trebuchet MS" w:hAnsi="Trebuchet MS"/>
        </w:rPr>
        <w:t>ț</w:t>
      </w:r>
      <w:r w:rsidR="00DA01E8" w:rsidRPr="006C6F2C">
        <w:rPr>
          <w:rFonts w:ascii="Trebuchet MS" w:hAnsi="Trebuchet MS"/>
        </w:rPr>
        <w:t>iile prev</w:t>
      </w:r>
      <w:r w:rsidR="007A7ED6" w:rsidRPr="006C6F2C">
        <w:rPr>
          <w:rFonts w:ascii="Trebuchet MS" w:hAnsi="Trebuchet MS"/>
        </w:rPr>
        <w:t>ă</w:t>
      </w:r>
      <w:r w:rsidR="00DA01E8" w:rsidRPr="006C6F2C">
        <w:rPr>
          <w:rFonts w:ascii="Trebuchet MS" w:hAnsi="Trebuchet MS"/>
        </w:rPr>
        <w:t>zute prin acordul de parteneriat</w:t>
      </w:r>
      <w:r w:rsidR="00AD34E0" w:rsidRPr="006C6F2C">
        <w:rPr>
          <w:rFonts w:ascii="Trebuchet MS" w:hAnsi="Trebuchet MS"/>
        </w:rPr>
        <w:t>. Fac obiectul dreptului de proprietate inclusiv, dar f</w:t>
      </w:r>
      <w:r w:rsidR="00257300" w:rsidRPr="006C6F2C">
        <w:rPr>
          <w:rFonts w:ascii="Trebuchet MS" w:hAnsi="Trebuchet MS"/>
        </w:rPr>
        <w:t>ă</w:t>
      </w:r>
      <w:r w:rsidR="00AD34E0" w:rsidRPr="006C6F2C">
        <w:rPr>
          <w:rFonts w:ascii="Trebuchet MS" w:hAnsi="Trebuchet MS"/>
        </w:rPr>
        <w:t>r</w:t>
      </w:r>
      <w:r w:rsidR="00257300" w:rsidRPr="006C6F2C">
        <w:rPr>
          <w:rFonts w:ascii="Trebuchet MS" w:hAnsi="Trebuchet MS"/>
        </w:rPr>
        <w:t>ă</w:t>
      </w:r>
      <w:r w:rsidR="00AD34E0" w:rsidRPr="006C6F2C">
        <w:rPr>
          <w:rFonts w:ascii="Trebuchet MS" w:hAnsi="Trebuchet MS"/>
        </w:rPr>
        <w:t xml:space="preserve"> a se limita la,</w:t>
      </w:r>
      <w:r w:rsidR="00257300" w:rsidRPr="006C6F2C">
        <w:rPr>
          <w:rFonts w:ascii="Trebuchet MS" w:hAnsi="Trebuchet MS"/>
        </w:rPr>
        <w:t xml:space="preserve"> </w:t>
      </w:r>
      <w:r w:rsidR="00AD34E0" w:rsidRPr="006C6F2C">
        <w:rPr>
          <w:rFonts w:ascii="Trebuchet MS" w:hAnsi="Trebuchet MS"/>
        </w:rPr>
        <w:t>drepturi de autor și/sau orice alte drepturi de proprietate intelectuală, obținute în executarea sau ca urmare a executării Contractului de finanțare</w:t>
      </w:r>
      <w:r w:rsidR="00917978" w:rsidRPr="006C6F2C">
        <w:rPr>
          <w:rFonts w:ascii="Trebuchet MS" w:hAnsi="Trebuchet MS"/>
        </w:rPr>
        <w:t>.</w:t>
      </w:r>
    </w:p>
    <w:p w14:paraId="7F92792F" w14:textId="77777777" w:rsidR="006E206E" w:rsidRPr="006C6F2C" w:rsidRDefault="00594745" w:rsidP="00764E00">
      <w:pPr>
        <w:autoSpaceDE w:val="0"/>
        <w:autoSpaceDN w:val="0"/>
        <w:adjustRightInd w:val="0"/>
        <w:spacing w:after="0"/>
        <w:jc w:val="both"/>
        <w:rPr>
          <w:rFonts w:ascii="Trebuchet MS" w:hAnsi="Trebuchet MS"/>
          <w:color w:val="00B050"/>
        </w:rPr>
      </w:pPr>
      <w:r w:rsidRPr="006C6F2C">
        <w:rPr>
          <w:rFonts w:ascii="Trebuchet MS" w:hAnsi="Trebuchet MS"/>
        </w:rPr>
        <w:t xml:space="preserve">(2) </w:t>
      </w:r>
      <w:r w:rsidR="00917978" w:rsidRPr="006C6F2C">
        <w:rPr>
          <w:rFonts w:ascii="Trebuchet MS" w:hAnsi="Trebuchet MS"/>
        </w:rPr>
        <w:t xml:space="preserve">Drepturile de autor </w:t>
      </w:r>
      <w:r w:rsidR="00257300" w:rsidRPr="006C6F2C">
        <w:rPr>
          <w:rFonts w:ascii="Trebuchet MS" w:hAnsi="Trebuchet MS"/>
        </w:rPr>
        <w:t>ș</w:t>
      </w:r>
      <w:r w:rsidR="0066140A" w:rsidRPr="006C6F2C">
        <w:rPr>
          <w:rFonts w:ascii="Trebuchet MS" w:hAnsi="Trebuchet MS"/>
        </w:rPr>
        <w:t>i/</w:t>
      </w:r>
      <w:r w:rsidR="00917978" w:rsidRPr="006C6F2C">
        <w:rPr>
          <w:rFonts w:ascii="Trebuchet MS" w:hAnsi="Trebuchet MS"/>
        </w:rPr>
        <w:t>sau de proprietate intelectual</w:t>
      </w:r>
      <w:r w:rsidR="00257300" w:rsidRPr="006C6F2C">
        <w:rPr>
          <w:rFonts w:ascii="Trebuchet MS" w:hAnsi="Trebuchet MS"/>
        </w:rPr>
        <w:t>ă</w:t>
      </w:r>
      <w:r w:rsidR="00917978" w:rsidRPr="006C6F2C">
        <w:rPr>
          <w:rFonts w:ascii="Trebuchet MS" w:hAnsi="Trebuchet MS"/>
        </w:rPr>
        <w:t xml:space="preserve"> preexistente la data </w:t>
      </w:r>
      <w:r w:rsidR="00257300" w:rsidRPr="006C6F2C">
        <w:rPr>
          <w:rFonts w:ascii="Trebuchet MS" w:hAnsi="Trebuchet MS"/>
        </w:rPr>
        <w:t>î</w:t>
      </w:r>
      <w:r w:rsidR="00917978" w:rsidRPr="006C6F2C">
        <w:rPr>
          <w:rFonts w:ascii="Trebuchet MS" w:hAnsi="Trebuchet MS"/>
        </w:rPr>
        <w:t>ncheierii Contractului de finan</w:t>
      </w:r>
      <w:r w:rsidR="00257300" w:rsidRPr="006C6F2C">
        <w:rPr>
          <w:rFonts w:ascii="Trebuchet MS" w:hAnsi="Trebuchet MS"/>
        </w:rPr>
        <w:t>ț</w:t>
      </w:r>
      <w:r w:rsidR="00917978" w:rsidRPr="006C6F2C">
        <w:rPr>
          <w:rFonts w:ascii="Trebuchet MS" w:hAnsi="Trebuchet MS"/>
        </w:rPr>
        <w:t xml:space="preserve">are nu fac obiectul prevederilor alin. </w:t>
      </w:r>
      <w:r w:rsidR="002021BF" w:rsidRPr="006C6F2C">
        <w:rPr>
          <w:rFonts w:ascii="Trebuchet MS" w:hAnsi="Trebuchet MS"/>
        </w:rPr>
        <w:t>(</w:t>
      </w:r>
      <w:r w:rsidR="00917978" w:rsidRPr="006C6F2C">
        <w:rPr>
          <w:rFonts w:ascii="Trebuchet MS" w:hAnsi="Trebuchet MS"/>
        </w:rPr>
        <w:t>1</w:t>
      </w:r>
      <w:r w:rsidR="002021BF" w:rsidRPr="006C6F2C">
        <w:rPr>
          <w:rFonts w:ascii="Trebuchet MS" w:hAnsi="Trebuchet MS"/>
        </w:rPr>
        <w:t>)</w:t>
      </w:r>
      <w:r w:rsidR="002B003F" w:rsidRPr="006C6F2C">
        <w:rPr>
          <w:rFonts w:ascii="Trebuchet MS" w:hAnsi="Trebuchet MS"/>
        </w:rPr>
        <w:t>, cu condiția ca acestea să nu fie incluse în cadrul Contractului de finanțare</w:t>
      </w:r>
      <w:r w:rsidR="007A7ED6" w:rsidRPr="006C6F2C">
        <w:rPr>
          <w:rFonts w:ascii="Trebuchet MS" w:hAnsi="Trebuchet MS"/>
        </w:rPr>
        <w:t>.</w:t>
      </w:r>
    </w:p>
    <w:p w14:paraId="313FF69D" w14:textId="26A10E35" w:rsidR="006E206E" w:rsidRDefault="00594745" w:rsidP="00764E00">
      <w:pPr>
        <w:autoSpaceDE w:val="0"/>
        <w:autoSpaceDN w:val="0"/>
        <w:adjustRightInd w:val="0"/>
        <w:spacing w:after="0"/>
        <w:jc w:val="both"/>
        <w:rPr>
          <w:rFonts w:ascii="Trebuchet MS" w:hAnsi="Trebuchet MS"/>
        </w:rPr>
      </w:pPr>
      <w:r w:rsidRPr="006C6F2C">
        <w:rPr>
          <w:rFonts w:ascii="Trebuchet MS" w:hAnsi="Trebuchet MS"/>
        </w:rPr>
        <w:t xml:space="preserve">(3) </w:t>
      </w:r>
      <w:r w:rsidR="00917978" w:rsidRPr="006C6F2C">
        <w:rPr>
          <w:rFonts w:ascii="Trebuchet MS" w:hAnsi="Trebuchet MS"/>
        </w:rPr>
        <w:t>Beneficiarul se angajeaz</w:t>
      </w:r>
      <w:r w:rsidR="00257300" w:rsidRPr="006C6F2C">
        <w:rPr>
          <w:rFonts w:ascii="Trebuchet MS" w:hAnsi="Trebuchet MS"/>
        </w:rPr>
        <w:t>ă</w:t>
      </w:r>
      <w:r w:rsidR="00917978" w:rsidRPr="006C6F2C">
        <w:rPr>
          <w:rFonts w:ascii="Trebuchet MS" w:hAnsi="Trebuchet MS"/>
        </w:rPr>
        <w:t xml:space="preserve"> s</w:t>
      </w:r>
      <w:r w:rsidR="00257300" w:rsidRPr="006C6F2C">
        <w:rPr>
          <w:rFonts w:ascii="Trebuchet MS" w:hAnsi="Trebuchet MS"/>
        </w:rPr>
        <w:t>ă</w:t>
      </w:r>
      <w:r w:rsidR="00917978" w:rsidRPr="006C6F2C">
        <w:rPr>
          <w:rFonts w:ascii="Trebuchet MS" w:hAnsi="Trebuchet MS"/>
        </w:rPr>
        <w:t xml:space="preserve"> utilizeze</w:t>
      </w:r>
      <w:r w:rsidR="003F0F1D" w:rsidRPr="006C6F2C">
        <w:rPr>
          <w:rFonts w:ascii="Trebuchet MS" w:hAnsi="Trebuchet MS"/>
        </w:rPr>
        <w:t xml:space="preserve"> </w:t>
      </w:r>
      <w:r w:rsidR="00917978" w:rsidRPr="006C6F2C">
        <w:rPr>
          <w:rFonts w:ascii="Trebuchet MS" w:hAnsi="Trebuchet MS"/>
        </w:rPr>
        <w:t>bunurile achizi</w:t>
      </w:r>
      <w:r w:rsidR="00257300" w:rsidRPr="006C6F2C">
        <w:rPr>
          <w:rFonts w:ascii="Trebuchet MS" w:hAnsi="Trebuchet MS"/>
        </w:rPr>
        <w:t>ț</w:t>
      </w:r>
      <w:r w:rsidR="00917978" w:rsidRPr="006C6F2C">
        <w:rPr>
          <w:rFonts w:ascii="Trebuchet MS" w:hAnsi="Trebuchet MS"/>
        </w:rPr>
        <w:t xml:space="preserve">ionate </w:t>
      </w:r>
      <w:r w:rsidR="00257300" w:rsidRPr="006C6F2C">
        <w:rPr>
          <w:rFonts w:ascii="Trebuchet MS" w:hAnsi="Trebuchet MS"/>
        </w:rPr>
        <w:t>î</w:t>
      </w:r>
      <w:r w:rsidR="00917978" w:rsidRPr="006C6F2C">
        <w:rPr>
          <w:rFonts w:ascii="Trebuchet MS" w:hAnsi="Trebuchet MS"/>
        </w:rPr>
        <w:t>n cadrul Contractului de finan</w:t>
      </w:r>
      <w:r w:rsidR="00257300" w:rsidRPr="006C6F2C">
        <w:rPr>
          <w:rFonts w:ascii="Trebuchet MS" w:hAnsi="Trebuchet MS"/>
        </w:rPr>
        <w:t>ț</w:t>
      </w:r>
      <w:r w:rsidR="00917978" w:rsidRPr="006C6F2C">
        <w:rPr>
          <w:rFonts w:ascii="Trebuchet MS" w:hAnsi="Trebuchet MS"/>
        </w:rPr>
        <w:t>are pentru implementarea Proiectului</w:t>
      </w:r>
      <w:r w:rsidR="003F0F1D" w:rsidRPr="006C6F2C">
        <w:rPr>
          <w:rFonts w:ascii="Trebuchet MS" w:hAnsi="Trebuchet MS"/>
        </w:rPr>
        <w:t xml:space="preserve"> </w:t>
      </w:r>
      <w:r w:rsidR="00257300" w:rsidRPr="006C6F2C">
        <w:rPr>
          <w:rFonts w:ascii="Trebuchet MS" w:hAnsi="Trebuchet MS"/>
        </w:rPr>
        <w:t>și</w:t>
      </w:r>
      <w:r w:rsidR="003F0F1D" w:rsidRPr="006C6F2C">
        <w:rPr>
          <w:rFonts w:ascii="Trebuchet MS" w:hAnsi="Trebuchet MS"/>
        </w:rPr>
        <w:t xml:space="preserve"> </w:t>
      </w:r>
      <w:r w:rsidR="00257300" w:rsidRPr="006C6F2C">
        <w:rPr>
          <w:rFonts w:ascii="Trebuchet MS" w:hAnsi="Trebuchet MS"/>
        </w:rPr>
        <w:t>î</w:t>
      </w:r>
      <w:r w:rsidR="003F0F1D" w:rsidRPr="006C6F2C">
        <w:rPr>
          <w:rFonts w:ascii="Trebuchet MS" w:hAnsi="Trebuchet MS"/>
        </w:rPr>
        <w:t>n scopul declarat al acestuia.</w:t>
      </w:r>
    </w:p>
    <w:p w14:paraId="7DE4A64B" w14:textId="54BD7966" w:rsidR="006111DD" w:rsidRPr="006C6F2C" w:rsidRDefault="003F4B18" w:rsidP="00764E00">
      <w:pPr>
        <w:pStyle w:val="Heading2"/>
        <w:spacing w:before="120" w:line="276" w:lineRule="auto"/>
        <w:jc w:val="both"/>
        <w:rPr>
          <w:rFonts w:ascii="Trebuchet MS" w:hAnsi="Trebuchet MS"/>
          <w:i/>
          <w:color w:val="auto"/>
          <w:sz w:val="22"/>
          <w:szCs w:val="22"/>
          <w:lang w:val="ro-RO"/>
        </w:rPr>
      </w:pPr>
      <w:r w:rsidRPr="006C6F2C">
        <w:rPr>
          <w:rFonts w:ascii="Trebuchet MS" w:hAnsi="Trebuchet MS"/>
          <w:color w:val="auto"/>
          <w:sz w:val="22"/>
          <w:szCs w:val="22"/>
          <w:lang w:val="ro-RO"/>
        </w:rPr>
        <w:t>A</w:t>
      </w:r>
      <w:r w:rsidR="0049446E" w:rsidRPr="006C6F2C">
        <w:rPr>
          <w:rFonts w:ascii="Trebuchet MS" w:hAnsi="Trebuchet MS"/>
          <w:color w:val="auto"/>
          <w:sz w:val="22"/>
          <w:szCs w:val="22"/>
          <w:lang w:val="ro-RO"/>
        </w:rPr>
        <w:t>rt</w:t>
      </w:r>
      <w:r w:rsidRPr="006C6F2C">
        <w:rPr>
          <w:rFonts w:ascii="Trebuchet MS" w:hAnsi="Trebuchet MS"/>
          <w:color w:val="auto"/>
          <w:sz w:val="22"/>
          <w:szCs w:val="22"/>
          <w:lang w:val="ro-RO"/>
        </w:rPr>
        <w:t xml:space="preserve">. </w:t>
      </w:r>
      <w:r w:rsidR="00CD2380" w:rsidRPr="006C6F2C">
        <w:rPr>
          <w:rFonts w:ascii="Trebuchet MS" w:hAnsi="Trebuchet MS"/>
          <w:color w:val="auto"/>
          <w:sz w:val="22"/>
          <w:szCs w:val="22"/>
          <w:lang w:val="ro-RO"/>
        </w:rPr>
        <w:t>1</w:t>
      </w:r>
      <w:r w:rsidR="00346527" w:rsidRPr="006C6F2C">
        <w:rPr>
          <w:rFonts w:ascii="Trebuchet MS" w:hAnsi="Trebuchet MS"/>
          <w:color w:val="auto"/>
          <w:sz w:val="22"/>
          <w:szCs w:val="22"/>
          <w:lang w:val="ro-RO"/>
        </w:rPr>
        <w:t>0</w:t>
      </w:r>
      <w:r w:rsidR="00CD2380" w:rsidRPr="006C6F2C">
        <w:rPr>
          <w:rFonts w:ascii="Trebuchet MS" w:hAnsi="Trebuchet MS"/>
          <w:color w:val="auto"/>
          <w:sz w:val="22"/>
          <w:szCs w:val="22"/>
          <w:lang w:val="ro-RO"/>
        </w:rPr>
        <w:t xml:space="preserve"> </w:t>
      </w:r>
      <w:r w:rsidR="00097BE1" w:rsidRPr="006C6F2C">
        <w:rPr>
          <w:rFonts w:ascii="Trebuchet MS" w:hAnsi="Trebuchet MS"/>
          <w:color w:val="auto"/>
          <w:sz w:val="22"/>
          <w:szCs w:val="22"/>
          <w:lang w:val="ro-RO"/>
        </w:rPr>
        <w:t xml:space="preserve">– </w:t>
      </w:r>
      <w:bookmarkEnd w:id="16"/>
      <w:r w:rsidR="00257300" w:rsidRPr="006C6F2C">
        <w:rPr>
          <w:rFonts w:ascii="Trebuchet MS" w:hAnsi="Trebuchet MS"/>
          <w:color w:val="auto"/>
          <w:sz w:val="22"/>
          <w:szCs w:val="22"/>
          <w:lang w:val="ro-RO"/>
        </w:rPr>
        <w:t>Cesiune</w:t>
      </w:r>
      <w:r w:rsidR="00DA01E8" w:rsidRPr="006C6F2C">
        <w:rPr>
          <w:rFonts w:ascii="Trebuchet MS" w:hAnsi="Trebuchet MS"/>
          <w:color w:val="auto"/>
          <w:sz w:val="22"/>
          <w:szCs w:val="22"/>
          <w:lang w:val="ro-RO"/>
        </w:rPr>
        <w:t>a</w:t>
      </w:r>
      <w:r w:rsidR="00257300" w:rsidRPr="006C6F2C">
        <w:rPr>
          <w:rFonts w:ascii="Trebuchet MS" w:hAnsi="Trebuchet MS"/>
          <w:color w:val="auto"/>
          <w:sz w:val="22"/>
          <w:szCs w:val="22"/>
          <w:lang w:val="ro-RO"/>
        </w:rPr>
        <w:t xml:space="preserve"> și novația prin schimbare</w:t>
      </w:r>
      <w:r w:rsidR="0055459B" w:rsidRPr="006C6F2C">
        <w:rPr>
          <w:rFonts w:ascii="Trebuchet MS" w:hAnsi="Trebuchet MS"/>
          <w:color w:val="auto"/>
          <w:sz w:val="22"/>
          <w:szCs w:val="22"/>
          <w:lang w:val="ro-RO"/>
        </w:rPr>
        <w:t xml:space="preserve"> de</w:t>
      </w:r>
      <w:r w:rsidR="00257300" w:rsidRPr="006C6F2C">
        <w:rPr>
          <w:rFonts w:ascii="Trebuchet MS" w:hAnsi="Trebuchet MS"/>
          <w:color w:val="auto"/>
          <w:sz w:val="22"/>
          <w:szCs w:val="22"/>
          <w:lang w:val="ro-RO"/>
        </w:rPr>
        <w:t xml:space="preserve"> debitor</w:t>
      </w:r>
      <w:r w:rsidR="00097BE1" w:rsidRPr="006C6F2C">
        <w:rPr>
          <w:rFonts w:ascii="Trebuchet MS" w:hAnsi="Trebuchet MS"/>
          <w:color w:val="auto"/>
          <w:sz w:val="22"/>
          <w:szCs w:val="22"/>
          <w:lang w:val="ro-RO"/>
        </w:rPr>
        <w:t xml:space="preserve"> </w:t>
      </w:r>
    </w:p>
    <w:p w14:paraId="47CC9377" w14:textId="2B9C9424" w:rsidR="006E206E" w:rsidRDefault="00097BE1" w:rsidP="00764E00">
      <w:pPr>
        <w:spacing w:after="0"/>
        <w:jc w:val="both"/>
        <w:rPr>
          <w:rFonts w:ascii="Trebuchet MS" w:hAnsi="Trebuchet MS"/>
        </w:rPr>
      </w:pPr>
      <w:r w:rsidRPr="006C6F2C">
        <w:rPr>
          <w:rFonts w:ascii="Trebuchet MS" w:hAnsi="Trebuchet MS"/>
        </w:rPr>
        <w:t>Prezentul Contract</w:t>
      </w:r>
      <w:r w:rsidR="006A48E0" w:rsidRPr="006C6F2C">
        <w:rPr>
          <w:rFonts w:ascii="Trebuchet MS" w:hAnsi="Trebuchet MS"/>
        </w:rPr>
        <w:t xml:space="preserve"> de finanțare</w:t>
      </w:r>
      <w:r w:rsidRPr="006C6F2C">
        <w:rPr>
          <w:rFonts w:ascii="Trebuchet MS" w:hAnsi="Trebuchet MS"/>
        </w:rPr>
        <w:t xml:space="preserve"> în integralitatea sa, precum </w:t>
      </w:r>
      <w:proofErr w:type="spellStart"/>
      <w:r w:rsidRPr="006C6F2C">
        <w:rPr>
          <w:rFonts w:ascii="Trebuchet MS" w:hAnsi="Trebuchet MS"/>
        </w:rPr>
        <w:t>şi</w:t>
      </w:r>
      <w:proofErr w:type="spellEnd"/>
      <w:r w:rsidRPr="006C6F2C">
        <w:rPr>
          <w:rFonts w:ascii="Trebuchet MS" w:hAnsi="Trebuchet MS"/>
        </w:rPr>
        <w:t xml:space="preserve"> toate drepturile </w:t>
      </w:r>
      <w:r w:rsidR="00257300" w:rsidRPr="006C6F2C">
        <w:rPr>
          <w:rFonts w:ascii="Trebuchet MS" w:hAnsi="Trebuchet MS"/>
        </w:rPr>
        <w:t>ș</w:t>
      </w:r>
      <w:r w:rsidRPr="006C6F2C">
        <w:rPr>
          <w:rFonts w:ascii="Trebuchet MS" w:hAnsi="Trebuchet MS"/>
        </w:rPr>
        <w:t>i obliga</w:t>
      </w:r>
      <w:r w:rsidR="00257300" w:rsidRPr="006C6F2C">
        <w:rPr>
          <w:rFonts w:ascii="Trebuchet MS" w:hAnsi="Trebuchet MS"/>
        </w:rPr>
        <w:t>ț</w:t>
      </w:r>
      <w:r w:rsidRPr="006C6F2C">
        <w:rPr>
          <w:rFonts w:ascii="Trebuchet MS" w:hAnsi="Trebuchet MS"/>
        </w:rPr>
        <w:t>iile care decurg din implementarea acestuia, nu pot face obiectul cesiunii</w:t>
      </w:r>
      <w:r w:rsidR="00257300" w:rsidRPr="006C6F2C">
        <w:rPr>
          <w:rFonts w:ascii="Trebuchet MS" w:hAnsi="Trebuchet MS"/>
        </w:rPr>
        <w:t xml:space="preserve"> </w:t>
      </w:r>
      <w:r w:rsidR="006B35A0" w:rsidRPr="006C6F2C">
        <w:rPr>
          <w:rFonts w:ascii="Trebuchet MS" w:hAnsi="Trebuchet MS"/>
        </w:rPr>
        <w:t>și/</w:t>
      </w:r>
      <w:r w:rsidR="00257300" w:rsidRPr="006C6F2C">
        <w:rPr>
          <w:rFonts w:ascii="Trebuchet MS" w:hAnsi="Trebuchet MS"/>
        </w:rPr>
        <w:t>sau a novației</w:t>
      </w:r>
      <w:r w:rsidR="00C05328" w:rsidRPr="006C6F2C">
        <w:rPr>
          <w:rFonts w:ascii="Trebuchet MS" w:hAnsi="Trebuchet MS"/>
        </w:rPr>
        <w:t>.</w:t>
      </w:r>
      <w:r w:rsidR="00257300" w:rsidRPr="006C6F2C">
        <w:rPr>
          <w:rFonts w:ascii="Trebuchet MS" w:hAnsi="Trebuchet MS"/>
        </w:rPr>
        <w:t xml:space="preserve"> </w:t>
      </w:r>
      <w:bookmarkStart w:id="17" w:name="_Toc88562562"/>
    </w:p>
    <w:p w14:paraId="30EBE732" w14:textId="77777777" w:rsidR="00C57355" w:rsidRPr="006C6F2C" w:rsidRDefault="00C57355" w:rsidP="00764E00">
      <w:pPr>
        <w:spacing w:after="0"/>
        <w:jc w:val="both"/>
        <w:rPr>
          <w:rFonts w:ascii="Trebuchet MS" w:hAnsi="Trebuchet MS"/>
        </w:rPr>
      </w:pPr>
    </w:p>
    <w:p w14:paraId="0E421EC4" w14:textId="03E73040" w:rsidR="006E206E" w:rsidRPr="006C6F2C" w:rsidRDefault="0084048B" w:rsidP="00764E00">
      <w:pPr>
        <w:spacing w:before="120" w:after="0"/>
        <w:jc w:val="both"/>
        <w:rPr>
          <w:rFonts w:ascii="Trebuchet MS" w:hAnsi="Trebuchet MS"/>
          <w:b/>
        </w:rPr>
      </w:pPr>
      <w:r w:rsidRPr="006C6F2C">
        <w:rPr>
          <w:rFonts w:ascii="Trebuchet MS" w:hAnsi="Trebuchet MS"/>
          <w:b/>
        </w:rPr>
        <w:lastRenderedPageBreak/>
        <w:t>A</w:t>
      </w:r>
      <w:r w:rsidR="0049446E" w:rsidRPr="006C6F2C">
        <w:rPr>
          <w:rFonts w:ascii="Trebuchet MS" w:hAnsi="Trebuchet MS"/>
          <w:b/>
        </w:rPr>
        <w:t>rt</w:t>
      </w:r>
      <w:r w:rsidRPr="006C6F2C">
        <w:rPr>
          <w:rFonts w:ascii="Trebuchet MS" w:hAnsi="Trebuchet MS"/>
          <w:b/>
        </w:rPr>
        <w:t xml:space="preserve">. </w:t>
      </w:r>
      <w:r w:rsidR="00CD2380" w:rsidRPr="006C6F2C">
        <w:rPr>
          <w:rFonts w:ascii="Trebuchet MS" w:hAnsi="Trebuchet MS"/>
          <w:b/>
        </w:rPr>
        <w:t>1</w:t>
      </w:r>
      <w:r w:rsidR="00346527" w:rsidRPr="006C6F2C">
        <w:rPr>
          <w:rFonts w:ascii="Trebuchet MS" w:hAnsi="Trebuchet MS"/>
          <w:b/>
        </w:rPr>
        <w:t>1</w:t>
      </w:r>
      <w:r w:rsidR="00CD2380" w:rsidRPr="006C6F2C">
        <w:rPr>
          <w:rFonts w:ascii="Trebuchet MS" w:hAnsi="Trebuchet MS"/>
          <w:b/>
        </w:rPr>
        <w:t xml:space="preserve"> </w:t>
      </w:r>
      <w:r w:rsidRPr="006C6F2C">
        <w:rPr>
          <w:rFonts w:ascii="Trebuchet MS" w:hAnsi="Trebuchet MS"/>
          <w:b/>
        </w:rPr>
        <w:t xml:space="preserve">– </w:t>
      </w:r>
      <w:r w:rsidR="006B35A0" w:rsidRPr="006C6F2C">
        <w:rPr>
          <w:rFonts w:ascii="Trebuchet MS" w:hAnsi="Trebuchet MS"/>
          <w:b/>
        </w:rPr>
        <w:t>Nereguli și recuperări</w:t>
      </w:r>
      <w:r w:rsidRPr="006C6F2C">
        <w:rPr>
          <w:rFonts w:ascii="Trebuchet MS" w:hAnsi="Trebuchet MS"/>
          <w:b/>
        </w:rPr>
        <w:t xml:space="preserve"> </w:t>
      </w:r>
    </w:p>
    <w:p w14:paraId="19A2F336" w14:textId="77777777" w:rsidR="006111DD" w:rsidRPr="006C6F2C" w:rsidRDefault="00594745" w:rsidP="00764E00">
      <w:pPr>
        <w:pStyle w:val="Heading2"/>
        <w:spacing w:line="276" w:lineRule="auto"/>
        <w:jc w:val="both"/>
        <w:rPr>
          <w:rFonts w:ascii="Trebuchet MS" w:hAnsi="Trebuchet MS"/>
          <w:b w:val="0"/>
          <w:color w:val="auto"/>
          <w:sz w:val="22"/>
          <w:szCs w:val="22"/>
          <w:lang w:val="ro-RO"/>
        </w:rPr>
      </w:pPr>
      <w:r w:rsidRPr="006C6F2C">
        <w:rPr>
          <w:rFonts w:ascii="Trebuchet MS" w:hAnsi="Trebuchet MS" w:cs="Arial"/>
          <w:b w:val="0"/>
          <w:color w:val="auto"/>
          <w:sz w:val="22"/>
          <w:szCs w:val="22"/>
          <w:lang w:val="ro-RO"/>
        </w:rPr>
        <w:t xml:space="preserve">(1) </w:t>
      </w:r>
      <w:r w:rsidR="0084048B" w:rsidRPr="006C6F2C">
        <w:rPr>
          <w:rFonts w:ascii="Trebuchet MS" w:hAnsi="Trebuchet MS" w:cs="Arial"/>
          <w:b w:val="0"/>
          <w:color w:val="auto"/>
          <w:sz w:val="22"/>
          <w:szCs w:val="22"/>
          <w:lang w:val="ro-RO"/>
        </w:rPr>
        <w:t xml:space="preserve">Termenii </w:t>
      </w:r>
      <w:r w:rsidR="006B3D70" w:rsidRPr="006C6F2C">
        <w:rPr>
          <w:rFonts w:ascii="Trebuchet MS" w:hAnsi="Trebuchet MS" w:cs="Arial"/>
          <w:b w:val="0"/>
          <w:color w:val="auto"/>
          <w:sz w:val="22"/>
          <w:szCs w:val="22"/>
          <w:lang w:val="ro-RO"/>
        </w:rPr>
        <w:t xml:space="preserve">de </w:t>
      </w:r>
      <w:r w:rsidR="006B35A0" w:rsidRPr="006C6F2C">
        <w:rPr>
          <w:rFonts w:ascii="Trebuchet MS" w:hAnsi="Trebuchet MS" w:cs="Arial"/>
          <w:b w:val="0"/>
          <w:i/>
          <w:color w:val="auto"/>
          <w:sz w:val="22"/>
          <w:szCs w:val="22"/>
          <w:lang w:val="ro-RO"/>
        </w:rPr>
        <w:t>„</w:t>
      </w:r>
      <w:r w:rsidR="0084048B" w:rsidRPr="006C6F2C">
        <w:rPr>
          <w:rFonts w:ascii="Trebuchet MS" w:hAnsi="Trebuchet MS" w:cs="Arial"/>
          <w:b w:val="0"/>
          <w:i/>
          <w:color w:val="auto"/>
          <w:sz w:val="22"/>
          <w:szCs w:val="22"/>
          <w:lang w:val="ro-RO"/>
        </w:rPr>
        <w:t>neregulă</w:t>
      </w:r>
      <w:r w:rsidR="006B35A0" w:rsidRPr="006C6F2C">
        <w:rPr>
          <w:rFonts w:ascii="Trebuchet MS" w:hAnsi="Trebuchet MS" w:cs="Arial"/>
          <w:b w:val="0"/>
          <w:i/>
          <w:color w:val="auto"/>
          <w:sz w:val="22"/>
          <w:szCs w:val="22"/>
          <w:lang w:val="ro-RO"/>
        </w:rPr>
        <w:t>”</w:t>
      </w:r>
      <w:r w:rsidR="00D31B67" w:rsidRPr="006C6F2C">
        <w:rPr>
          <w:rFonts w:ascii="Trebuchet MS" w:hAnsi="Trebuchet MS" w:cs="Arial"/>
          <w:b w:val="0"/>
          <w:i/>
          <w:color w:val="auto"/>
          <w:sz w:val="22"/>
          <w:szCs w:val="22"/>
          <w:lang w:val="ro-RO"/>
        </w:rPr>
        <w:t>, „suspiciune de fraudă</w:t>
      </w:r>
      <w:r w:rsidR="006B3D70" w:rsidRPr="006C6F2C">
        <w:rPr>
          <w:rFonts w:ascii="Trebuchet MS" w:hAnsi="Trebuchet MS" w:cs="Arial"/>
          <w:b w:val="0"/>
          <w:i/>
          <w:color w:val="auto"/>
          <w:sz w:val="22"/>
          <w:szCs w:val="22"/>
          <w:lang w:val="ro-RO"/>
        </w:rPr>
        <w:t>”</w:t>
      </w:r>
      <w:r w:rsidR="0084048B" w:rsidRPr="006C6F2C">
        <w:rPr>
          <w:rFonts w:ascii="Trebuchet MS" w:hAnsi="Trebuchet MS" w:cs="Arial"/>
          <w:b w:val="0"/>
          <w:color w:val="auto"/>
          <w:sz w:val="22"/>
          <w:szCs w:val="22"/>
          <w:lang w:val="ro-RO"/>
        </w:rPr>
        <w:t xml:space="preserve"> </w:t>
      </w:r>
      <w:r w:rsidR="006B35A0" w:rsidRPr="006C6F2C">
        <w:rPr>
          <w:rFonts w:ascii="Trebuchet MS" w:hAnsi="Trebuchet MS" w:cs="Arial"/>
          <w:b w:val="0"/>
          <w:color w:val="auto"/>
          <w:sz w:val="22"/>
          <w:szCs w:val="22"/>
          <w:lang w:val="ro-RO"/>
        </w:rPr>
        <w:t>ș</w:t>
      </w:r>
      <w:r w:rsidR="0084048B" w:rsidRPr="006C6F2C">
        <w:rPr>
          <w:rFonts w:ascii="Trebuchet MS" w:hAnsi="Trebuchet MS" w:cs="Arial"/>
          <w:b w:val="0"/>
          <w:color w:val="auto"/>
          <w:sz w:val="22"/>
          <w:szCs w:val="22"/>
          <w:lang w:val="ro-RO"/>
        </w:rPr>
        <w:t xml:space="preserve">i </w:t>
      </w:r>
      <w:r w:rsidR="0084048B" w:rsidRPr="006C6F2C">
        <w:rPr>
          <w:rFonts w:ascii="Trebuchet MS" w:hAnsi="Trebuchet MS" w:cs="Arial"/>
          <w:b w:val="0"/>
          <w:i/>
          <w:color w:val="auto"/>
          <w:sz w:val="22"/>
          <w:szCs w:val="22"/>
          <w:lang w:val="ro-RO"/>
        </w:rPr>
        <w:t>„fraudă”</w:t>
      </w:r>
      <w:r w:rsidR="0084048B" w:rsidRPr="006C6F2C">
        <w:rPr>
          <w:rFonts w:ascii="Trebuchet MS" w:hAnsi="Trebuchet MS" w:cs="Arial"/>
          <w:b w:val="0"/>
          <w:color w:val="auto"/>
          <w:sz w:val="22"/>
          <w:szCs w:val="22"/>
          <w:lang w:val="ro-RO"/>
        </w:rPr>
        <w:t xml:space="preserve"> au </w:t>
      </w:r>
      <w:proofErr w:type="spellStart"/>
      <w:r w:rsidR="0084048B" w:rsidRPr="006C6F2C">
        <w:rPr>
          <w:rFonts w:ascii="Trebuchet MS" w:hAnsi="Trebuchet MS" w:cs="Arial"/>
          <w:b w:val="0"/>
          <w:color w:val="auto"/>
          <w:sz w:val="22"/>
          <w:szCs w:val="22"/>
          <w:lang w:val="ro-RO"/>
        </w:rPr>
        <w:t>înţelesul</w:t>
      </w:r>
      <w:proofErr w:type="spellEnd"/>
      <w:r w:rsidR="0084048B" w:rsidRPr="006C6F2C">
        <w:rPr>
          <w:rFonts w:ascii="Trebuchet MS" w:hAnsi="Trebuchet MS" w:cs="Arial"/>
          <w:b w:val="0"/>
          <w:color w:val="auto"/>
          <w:sz w:val="22"/>
          <w:szCs w:val="22"/>
          <w:lang w:val="ro-RO"/>
        </w:rPr>
        <w:t xml:space="preserve"> dat</w:t>
      </w:r>
      <w:r w:rsidR="006B3D70" w:rsidRPr="006C6F2C">
        <w:rPr>
          <w:rFonts w:ascii="Trebuchet MS" w:hAnsi="Trebuchet MS" w:cs="Arial"/>
          <w:b w:val="0"/>
          <w:color w:val="auto"/>
          <w:sz w:val="22"/>
          <w:szCs w:val="22"/>
          <w:lang w:val="ro-RO"/>
        </w:rPr>
        <w:t xml:space="preserve"> </w:t>
      </w:r>
      <w:r w:rsidR="006B3D70" w:rsidRPr="006C6F2C">
        <w:rPr>
          <w:rFonts w:ascii="Trebuchet MS" w:hAnsi="Trebuchet MS"/>
          <w:b w:val="0"/>
          <w:color w:val="auto"/>
          <w:sz w:val="22"/>
          <w:szCs w:val="22"/>
          <w:lang w:val="ro-RO"/>
        </w:rPr>
        <w:t>de legisla</w:t>
      </w:r>
      <w:r w:rsidR="00205C3B" w:rsidRPr="006C6F2C">
        <w:rPr>
          <w:rFonts w:ascii="Trebuchet MS" w:hAnsi="Trebuchet MS"/>
          <w:b w:val="0"/>
          <w:color w:val="auto"/>
          <w:sz w:val="22"/>
          <w:szCs w:val="22"/>
          <w:lang w:val="ro-RO"/>
        </w:rPr>
        <w:t>ț</w:t>
      </w:r>
      <w:r w:rsidR="006B3D70" w:rsidRPr="006C6F2C">
        <w:rPr>
          <w:rFonts w:ascii="Trebuchet MS" w:hAnsi="Trebuchet MS"/>
          <w:b w:val="0"/>
          <w:color w:val="auto"/>
          <w:sz w:val="22"/>
          <w:szCs w:val="22"/>
          <w:lang w:val="ro-RO"/>
        </w:rPr>
        <w:t>ia na</w:t>
      </w:r>
      <w:r w:rsidR="00205C3B" w:rsidRPr="006C6F2C">
        <w:rPr>
          <w:rFonts w:ascii="Trebuchet MS" w:hAnsi="Trebuchet MS"/>
          <w:b w:val="0"/>
          <w:color w:val="auto"/>
          <w:sz w:val="22"/>
          <w:szCs w:val="22"/>
          <w:lang w:val="ro-RO"/>
        </w:rPr>
        <w:t>ț</w:t>
      </w:r>
      <w:r w:rsidR="006B3D70" w:rsidRPr="006C6F2C">
        <w:rPr>
          <w:rFonts w:ascii="Trebuchet MS" w:hAnsi="Trebuchet MS"/>
          <w:b w:val="0"/>
          <w:color w:val="auto"/>
          <w:sz w:val="22"/>
          <w:szCs w:val="22"/>
          <w:lang w:val="ro-RO"/>
        </w:rPr>
        <w:t>ional</w:t>
      </w:r>
      <w:r w:rsidR="00205C3B" w:rsidRPr="006C6F2C">
        <w:rPr>
          <w:rFonts w:ascii="Trebuchet MS" w:hAnsi="Trebuchet MS"/>
          <w:b w:val="0"/>
          <w:color w:val="auto"/>
          <w:sz w:val="22"/>
          <w:szCs w:val="22"/>
          <w:lang w:val="ro-RO"/>
        </w:rPr>
        <w:t>ă</w:t>
      </w:r>
      <w:r w:rsidR="006B3D70" w:rsidRPr="006C6F2C">
        <w:rPr>
          <w:rFonts w:ascii="Trebuchet MS" w:hAnsi="Trebuchet MS"/>
          <w:b w:val="0"/>
          <w:color w:val="auto"/>
          <w:sz w:val="22"/>
          <w:szCs w:val="22"/>
          <w:lang w:val="ro-RO"/>
        </w:rPr>
        <w:t xml:space="preserve"> </w:t>
      </w:r>
      <w:r w:rsidR="00205C3B" w:rsidRPr="006C6F2C">
        <w:rPr>
          <w:rFonts w:ascii="Trebuchet MS" w:hAnsi="Trebuchet MS"/>
          <w:b w:val="0"/>
          <w:color w:val="auto"/>
          <w:sz w:val="22"/>
          <w:szCs w:val="22"/>
          <w:lang w:val="ro-RO"/>
        </w:rPr>
        <w:t>ș</w:t>
      </w:r>
      <w:r w:rsidR="006B3D70" w:rsidRPr="006C6F2C">
        <w:rPr>
          <w:rFonts w:ascii="Trebuchet MS" w:hAnsi="Trebuchet MS"/>
          <w:b w:val="0"/>
          <w:color w:val="auto"/>
          <w:sz w:val="22"/>
          <w:szCs w:val="22"/>
          <w:lang w:val="ro-RO"/>
        </w:rPr>
        <w:t>i comunitar</w:t>
      </w:r>
      <w:r w:rsidR="00205C3B" w:rsidRPr="006C6F2C">
        <w:rPr>
          <w:rFonts w:ascii="Trebuchet MS" w:hAnsi="Trebuchet MS"/>
          <w:b w:val="0"/>
          <w:color w:val="auto"/>
          <w:sz w:val="22"/>
          <w:szCs w:val="22"/>
          <w:lang w:val="ro-RO"/>
        </w:rPr>
        <w:t>ă</w:t>
      </w:r>
      <w:r w:rsidR="006B3D70" w:rsidRPr="006C6F2C">
        <w:rPr>
          <w:rFonts w:ascii="Trebuchet MS" w:hAnsi="Trebuchet MS"/>
          <w:b w:val="0"/>
          <w:color w:val="auto"/>
          <w:sz w:val="22"/>
          <w:szCs w:val="22"/>
          <w:lang w:val="ro-RO"/>
        </w:rPr>
        <w:t xml:space="preserve"> incident</w:t>
      </w:r>
      <w:r w:rsidR="00205C3B" w:rsidRPr="006C6F2C">
        <w:rPr>
          <w:rFonts w:ascii="Trebuchet MS" w:hAnsi="Trebuchet MS"/>
          <w:b w:val="0"/>
          <w:color w:val="auto"/>
          <w:sz w:val="22"/>
          <w:szCs w:val="22"/>
          <w:lang w:val="ro-RO"/>
        </w:rPr>
        <w:t>ă</w:t>
      </w:r>
      <w:r w:rsidR="006B3D70" w:rsidRPr="006C6F2C">
        <w:rPr>
          <w:rFonts w:ascii="Trebuchet MS" w:hAnsi="Trebuchet MS"/>
          <w:b w:val="0"/>
          <w:color w:val="auto"/>
          <w:sz w:val="22"/>
          <w:szCs w:val="22"/>
          <w:lang w:val="ro-RO"/>
        </w:rPr>
        <w:t>.</w:t>
      </w:r>
    </w:p>
    <w:p w14:paraId="1B592653" w14:textId="6DA08CCA" w:rsidR="006E206E" w:rsidRPr="006C6F2C" w:rsidRDefault="00594745" w:rsidP="00764E00">
      <w:pPr>
        <w:pStyle w:val="ListParagraph"/>
        <w:spacing w:after="0"/>
        <w:ind w:left="0"/>
        <w:contextualSpacing w:val="0"/>
        <w:jc w:val="both"/>
        <w:rPr>
          <w:rFonts w:ascii="Trebuchet MS" w:hAnsi="Trebuchet MS"/>
        </w:rPr>
      </w:pPr>
      <w:r w:rsidRPr="006C6F2C">
        <w:rPr>
          <w:rFonts w:ascii="Trebuchet MS" w:hAnsi="Trebuchet MS"/>
        </w:rPr>
        <w:t xml:space="preserve">(2) </w:t>
      </w:r>
      <w:r w:rsidR="0084048B" w:rsidRPr="006C6F2C">
        <w:rPr>
          <w:rFonts w:ascii="Trebuchet MS" w:hAnsi="Trebuchet MS"/>
        </w:rPr>
        <w:t>În situa</w:t>
      </w:r>
      <w:r w:rsidR="006B35A0" w:rsidRPr="006C6F2C">
        <w:rPr>
          <w:rFonts w:ascii="Trebuchet MS" w:hAnsi="Trebuchet MS"/>
        </w:rPr>
        <w:t>ț</w:t>
      </w:r>
      <w:r w:rsidR="0084048B" w:rsidRPr="006C6F2C">
        <w:rPr>
          <w:rFonts w:ascii="Trebuchet MS" w:hAnsi="Trebuchet MS"/>
        </w:rPr>
        <w:t xml:space="preserve">ia identificării unei nereguli, AM </w:t>
      </w:r>
      <w:r w:rsidR="006B35A0" w:rsidRPr="006C6F2C">
        <w:rPr>
          <w:rFonts w:ascii="Trebuchet MS" w:hAnsi="Trebuchet MS"/>
        </w:rPr>
        <w:t xml:space="preserve">POCA </w:t>
      </w:r>
      <w:r w:rsidR="0084048B" w:rsidRPr="006C6F2C">
        <w:rPr>
          <w:rFonts w:ascii="Trebuchet MS" w:hAnsi="Trebuchet MS"/>
        </w:rPr>
        <w:t xml:space="preserve">va </w:t>
      </w:r>
      <w:r w:rsidR="00205C3B" w:rsidRPr="006C6F2C">
        <w:rPr>
          <w:rFonts w:ascii="Trebuchet MS" w:hAnsi="Trebuchet MS"/>
        </w:rPr>
        <w:t>î</w:t>
      </w:r>
      <w:r w:rsidR="006B3D70" w:rsidRPr="006C6F2C">
        <w:rPr>
          <w:rFonts w:ascii="Trebuchet MS" w:hAnsi="Trebuchet MS"/>
        </w:rPr>
        <w:t xml:space="preserve">ntreprinde toate demersurile necesare pentru </w:t>
      </w:r>
      <w:r w:rsidR="0084048B" w:rsidRPr="006C6F2C">
        <w:rPr>
          <w:rFonts w:ascii="Trebuchet MS" w:hAnsi="Trebuchet MS"/>
        </w:rPr>
        <w:t xml:space="preserve">constatarea </w:t>
      </w:r>
      <w:r w:rsidR="00492231" w:rsidRPr="006C6F2C">
        <w:rPr>
          <w:rFonts w:ascii="Trebuchet MS" w:hAnsi="Trebuchet MS"/>
        </w:rPr>
        <w:t>neregulii</w:t>
      </w:r>
      <w:r w:rsidR="0084048B" w:rsidRPr="006C6F2C">
        <w:rPr>
          <w:rFonts w:ascii="Trebuchet MS" w:hAnsi="Trebuchet MS"/>
        </w:rPr>
        <w:t xml:space="preserve"> </w:t>
      </w:r>
      <w:r w:rsidR="006B35A0" w:rsidRPr="006C6F2C">
        <w:rPr>
          <w:rFonts w:ascii="Trebuchet MS" w:hAnsi="Trebuchet MS"/>
        </w:rPr>
        <w:t>ș</w:t>
      </w:r>
      <w:r w:rsidR="00492231" w:rsidRPr="006C6F2C">
        <w:rPr>
          <w:rFonts w:ascii="Trebuchet MS" w:hAnsi="Trebuchet MS"/>
        </w:rPr>
        <w:t xml:space="preserve">i </w:t>
      </w:r>
      <w:r w:rsidR="006B3D70" w:rsidRPr="006C6F2C">
        <w:rPr>
          <w:rFonts w:ascii="Trebuchet MS" w:hAnsi="Trebuchet MS"/>
        </w:rPr>
        <w:t xml:space="preserve">stabilirea </w:t>
      </w:r>
      <w:r w:rsidR="0084048B" w:rsidRPr="006C6F2C">
        <w:rPr>
          <w:rFonts w:ascii="Trebuchet MS" w:hAnsi="Trebuchet MS"/>
        </w:rPr>
        <w:t>corec</w:t>
      </w:r>
      <w:r w:rsidR="006B35A0" w:rsidRPr="006C6F2C">
        <w:rPr>
          <w:rFonts w:ascii="Trebuchet MS" w:hAnsi="Trebuchet MS"/>
        </w:rPr>
        <w:t>ț</w:t>
      </w:r>
      <w:r w:rsidR="0084048B" w:rsidRPr="006C6F2C">
        <w:rPr>
          <w:rFonts w:ascii="Trebuchet MS" w:hAnsi="Trebuchet MS"/>
        </w:rPr>
        <w:t xml:space="preserve">iilor financiare </w:t>
      </w:r>
      <w:r w:rsidR="006B35A0" w:rsidRPr="006C6F2C">
        <w:rPr>
          <w:rFonts w:ascii="Trebuchet MS" w:hAnsi="Trebuchet MS"/>
        </w:rPr>
        <w:t>ș</w:t>
      </w:r>
      <w:r w:rsidR="0084048B" w:rsidRPr="006C6F2C">
        <w:rPr>
          <w:rFonts w:ascii="Trebuchet MS" w:hAnsi="Trebuchet MS"/>
        </w:rPr>
        <w:t xml:space="preserve">i/sau </w:t>
      </w:r>
      <w:r w:rsidR="006B3D70" w:rsidRPr="006C6F2C">
        <w:rPr>
          <w:rFonts w:ascii="Trebuchet MS" w:hAnsi="Trebuchet MS"/>
        </w:rPr>
        <w:t xml:space="preserve">a </w:t>
      </w:r>
      <w:r w:rsidR="0084048B" w:rsidRPr="006C6F2C">
        <w:rPr>
          <w:rFonts w:ascii="Trebuchet MS" w:hAnsi="Trebuchet MS"/>
        </w:rPr>
        <w:t>crean</w:t>
      </w:r>
      <w:r w:rsidR="006B35A0" w:rsidRPr="006C6F2C">
        <w:rPr>
          <w:rFonts w:ascii="Trebuchet MS" w:hAnsi="Trebuchet MS"/>
        </w:rPr>
        <w:t>ț</w:t>
      </w:r>
      <w:r w:rsidR="0084048B" w:rsidRPr="006C6F2C">
        <w:rPr>
          <w:rFonts w:ascii="Trebuchet MS" w:hAnsi="Trebuchet MS"/>
        </w:rPr>
        <w:t>elor bugetare,</w:t>
      </w:r>
      <w:r w:rsidR="00205C3B" w:rsidRPr="006C6F2C">
        <w:rPr>
          <w:rFonts w:ascii="Trebuchet MS" w:hAnsi="Trebuchet MS"/>
        </w:rPr>
        <w:t xml:space="preserve"> </w:t>
      </w:r>
      <w:r w:rsidR="006B3D70" w:rsidRPr="006C6F2C">
        <w:rPr>
          <w:rFonts w:ascii="Trebuchet MS" w:hAnsi="Trebuchet MS"/>
        </w:rPr>
        <w:t xml:space="preserve">precum </w:t>
      </w:r>
      <w:r w:rsidR="00205C3B" w:rsidRPr="006C6F2C">
        <w:rPr>
          <w:rFonts w:ascii="Trebuchet MS" w:hAnsi="Trebuchet MS"/>
        </w:rPr>
        <w:t>ș</w:t>
      </w:r>
      <w:r w:rsidR="006B3D70" w:rsidRPr="006C6F2C">
        <w:rPr>
          <w:rFonts w:ascii="Trebuchet MS" w:hAnsi="Trebuchet MS"/>
        </w:rPr>
        <w:t>i orice alte m</w:t>
      </w:r>
      <w:r w:rsidR="00205C3B" w:rsidRPr="006C6F2C">
        <w:rPr>
          <w:rFonts w:ascii="Trebuchet MS" w:hAnsi="Trebuchet MS"/>
        </w:rPr>
        <w:t>ă</w:t>
      </w:r>
      <w:r w:rsidR="006B3D70" w:rsidRPr="006C6F2C">
        <w:rPr>
          <w:rFonts w:ascii="Trebuchet MS" w:hAnsi="Trebuchet MS"/>
        </w:rPr>
        <w:t xml:space="preserve">suri, </w:t>
      </w:r>
      <w:r w:rsidR="00B327B0" w:rsidRPr="006C6F2C">
        <w:rPr>
          <w:rFonts w:ascii="Trebuchet MS" w:hAnsi="Trebuchet MS"/>
        </w:rPr>
        <w:t>î</w:t>
      </w:r>
      <w:r w:rsidR="006B3D70" w:rsidRPr="006C6F2C">
        <w:rPr>
          <w:rFonts w:ascii="Trebuchet MS" w:hAnsi="Trebuchet MS"/>
        </w:rPr>
        <w:t>n conformitate cu legisla</w:t>
      </w:r>
      <w:r w:rsidR="00B327B0" w:rsidRPr="006C6F2C">
        <w:rPr>
          <w:rFonts w:ascii="Trebuchet MS" w:hAnsi="Trebuchet MS"/>
        </w:rPr>
        <w:t>ț</w:t>
      </w:r>
      <w:r w:rsidR="006B3D70" w:rsidRPr="006C6F2C">
        <w:rPr>
          <w:rFonts w:ascii="Trebuchet MS" w:hAnsi="Trebuchet MS"/>
        </w:rPr>
        <w:t>ia na</w:t>
      </w:r>
      <w:r w:rsidR="00B327B0" w:rsidRPr="006C6F2C">
        <w:rPr>
          <w:rFonts w:ascii="Trebuchet MS" w:hAnsi="Trebuchet MS"/>
        </w:rPr>
        <w:t>ț</w:t>
      </w:r>
      <w:r w:rsidR="006B3D70" w:rsidRPr="006C6F2C">
        <w:rPr>
          <w:rFonts w:ascii="Trebuchet MS" w:hAnsi="Trebuchet MS"/>
        </w:rPr>
        <w:t>ional</w:t>
      </w:r>
      <w:r w:rsidR="00B327B0" w:rsidRPr="006C6F2C">
        <w:rPr>
          <w:rFonts w:ascii="Trebuchet MS" w:hAnsi="Trebuchet MS"/>
        </w:rPr>
        <w:t>ă</w:t>
      </w:r>
      <w:r w:rsidR="006B3D70" w:rsidRPr="006C6F2C">
        <w:rPr>
          <w:rFonts w:ascii="Trebuchet MS" w:hAnsi="Trebuchet MS"/>
        </w:rPr>
        <w:t xml:space="preserve"> </w:t>
      </w:r>
      <w:r w:rsidR="00B327B0" w:rsidRPr="006C6F2C">
        <w:rPr>
          <w:rFonts w:ascii="Trebuchet MS" w:hAnsi="Trebuchet MS"/>
        </w:rPr>
        <w:t>ș</w:t>
      </w:r>
      <w:r w:rsidR="006B3D70" w:rsidRPr="006C6F2C">
        <w:rPr>
          <w:rFonts w:ascii="Trebuchet MS" w:hAnsi="Trebuchet MS"/>
        </w:rPr>
        <w:t>i comunitar</w:t>
      </w:r>
      <w:r w:rsidR="00B327B0" w:rsidRPr="006C6F2C">
        <w:rPr>
          <w:rFonts w:ascii="Trebuchet MS" w:hAnsi="Trebuchet MS"/>
        </w:rPr>
        <w:t>ă</w:t>
      </w:r>
      <w:r w:rsidR="0084048B" w:rsidRPr="006C6F2C">
        <w:rPr>
          <w:rFonts w:ascii="Trebuchet MS" w:hAnsi="Trebuchet MS"/>
        </w:rPr>
        <w:t xml:space="preserve">. </w:t>
      </w:r>
    </w:p>
    <w:p w14:paraId="46201179" w14:textId="77777777" w:rsidR="006E206E" w:rsidRPr="006C6F2C" w:rsidRDefault="00C93164" w:rsidP="00764E00">
      <w:pPr>
        <w:pStyle w:val="ListParagraph"/>
        <w:numPr>
          <w:ilvl w:val="0"/>
          <w:numId w:val="1"/>
        </w:numPr>
        <w:spacing w:after="0"/>
        <w:contextualSpacing w:val="0"/>
        <w:jc w:val="both"/>
        <w:rPr>
          <w:rFonts w:ascii="Trebuchet MS" w:hAnsi="Trebuchet MS"/>
        </w:rPr>
      </w:pPr>
      <w:r w:rsidRPr="006C6F2C">
        <w:rPr>
          <w:rFonts w:ascii="Trebuchet MS" w:hAnsi="Trebuchet MS"/>
        </w:rPr>
        <w:t>Beneficiarul este obligat să respecte</w:t>
      </w:r>
      <w:r w:rsidR="00E90C60" w:rsidRPr="006C6F2C">
        <w:rPr>
          <w:rFonts w:ascii="Trebuchet MS" w:hAnsi="Trebuchet MS"/>
        </w:rPr>
        <w:t xml:space="preserve"> prevederile </w:t>
      </w:r>
      <w:r w:rsidR="00E90C60" w:rsidRPr="006C6F2C">
        <w:rPr>
          <w:rFonts w:ascii="Trebuchet MS" w:hAnsi="Trebuchet MS"/>
          <w:i/>
        </w:rPr>
        <w:t>Anexei VIII</w:t>
      </w:r>
      <w:r w:rsidR="00E90C60" w:rsidRPr="006C6F2C">
        <w:rPr>
          <w:rFonts w:ascii="Trebuchet MS" w:hAnsi="Trebuchet MS"/>
        </w:rPr>
        <w:t xml:space="preserve"> la prezentul Contract de finanțare.</w:t>
      </w:r>
    </w:p>
    <w:p w14:paraId="574B2832" w14:textId="5732B3D5" w:rsidR="006B35A0" w:rsidRPr="00277C19" w:rsidRDefault="006B35A0" w:rsidP="00764E00">
      <w:pPr>
        <w:pStyle w:val="Heading2"/>
        <w:spacing w:before="120" w:line="276" w:lineRule="auto"/>
        <w:jc w:val="both"/>
        <w:rPr>
          <w:rFonts w:ascii="Trebuchet MS" w:hAnsi="Trebuchet MS"/>
          <w:color w:val="auto"/>
          <w:sz w:val="22"/>
          <w:szCs w:val="22"/>
          <w:lang w:val="ro-RO"/>
        </w:rPr>
      </w:pPr>
      <w:r w:rsidRPr="006C6F2C">
        <w:rPr>
          <w:rFonts w:ascii="Trebuchet MS" w:hAnsi="Trebuchet MS"/>
          <w:color w:val="auto"/>
          <w:sz w:val="22"/>
          <w:szCs w:val="22"/>
          <w:lang w:val="ro-RO"/>
        </w:rPr>
        <w:t>A</w:t>
      </w:r>
      <w:r w:rsidR="0049446E" w:rsidRPr="006C6F2C">
        <w:rPr>
          <w:rFonts w:ascii="Trebuchet MS" w:hAnsi="Trebuchet MS"/>
          <w:color w:val="auto"/>
          <w:sz w:val="22"/>
          <w:szCs w:val="22"/>
          <w:lang w:val="ro-RO"/>
        </w:rPr>
        <w:t>rt</w:t>
      </w:r>
      <w:r w:rsidRPr="006C6F2C">
        <w:rPr>
          <w:rFonts w:ascii="Trebuchet MS" w:hAnsi="Trebuchet MS"/>
          <w:color w:val="auto"/>
          <w:sz w:val="22"/>
          <w:szCs w:val="22"/>
          <w:lang w:val="ro-RO"/>
        </w:rPr>
        <w:t>.</w:t>
      </w:r>
      <w:r w:rsidRPr="00277C19">
        <w:rPr>
          <w:rFonts w:ascii="Trebuchet MS" w:hAnsi="Trebuchet MS"/>
          <w:color w:val="auto"/>
          <w:sz w:val="22"/>
          <w:szCs w:val="22"/>
          <w:lang w:val="ro-RO"/>
        </w:rPr>
        <w:t>1</w:t>
      </w:r>
      <w:r w:rsidR="00346527" w:rsidRPr="00277C19">
        <w:rPr>
          <w:rFonts w:ascii="Trebuchet MS" w:hAnsi="Trebuchet MS"/>
          <w:color w:val="auto"/>
          <w:sz w:val="22"/>
          <w:szCs w:val="22"/>
          <w:lang w:val="ro-RO"/>
        </w:rPr>
        <w:t>2</w:t>
      </w:r>
      <w:r w:rsidRPr="00277C19">
        <w:rPr>
          <w:rFonts w:ascii="Trebuchet MS" w:hAnsi="Trebuchet MS"/>
          <w:color w:val="auto"/>
          <w:sz w:val="22"/>
          <w:szCs w:val="22"/>
          <w:lang w:val="ro-RO"/>
        </w:rPr>
        <w:t xml:space="preserve"> - </w:t>
      </w:r>
      <w:r w:rsidR="003C61BF" w:rsidRPr="00277C19">
        <w:rPr>
          <w:rFonts w:ascii="Trebuchet MS" w:hAnsi="Trebuchet MS"/>
          <w:color w:val="auto"/>
          <w:sz w:val="22"/>
          <w:szCs w:val="22"/>
          <w:lang w:val="ro-RO"/>
        </w:rPr>
        <w:t xml:space="preserve"> Monitorizarea </w:t>
      </w:r>
      <w:r w:rsidRPr="00277C19">
        <w:rPr>
          <w:rFonts w:ascii="Trebuchet MS" w:hAnsi="Trebuchet MS"/>
          <w:color w:val="auto"/>
          <w:sz w:val="22"/>
          <w:szCs w:val="22"/>
          <w:lang w:val="ro-RO"/>
        </w:rPr>
        <w:t>C</w:t>
      </w:r>
      <w:r w:rsidR="003C61BF" w:rsidRPr="00277C19">
        <w:rPr>
          <w:rFonts w:ascii="Trebuchet MS" w:hAnsi="Trebuchet MS"/>
          <w:color w:val="auto"/>
          <w:sz w:val="22"/>
          <w:szCs w:val="22"/>
          <w:lang w:val="ro-RO"/>
        </w:rPr>
        <w:t>ontractului de finanțare</w:t>
      </w:r>
    </w:p>
    <w:p w14:paraId="7951ECD0" w14:textId="3D636D1E" w:rsidR="006E206E" w:rsidRPr="00277C19" w:rsidRDefault="009422A5" w:rsidP="00764E00">
      <w:pPr>
        <w:spacing w:after="0"/>
        <w:jc w:val="both"/>
        <w:rPr>
          <w:rFonts w:ascii="Trebuchet MS" w:hAnsi="Trebuchet MS" w:cs="Tahoma"/>
          <w:u w:val="single"/>
        </w:rPr>
      </w:pPr>
      <w:r w:rsidRPr="00277C19">
        <w:rPr>
          <w:rFonts w:ascii="Trebuchet MS" w:hAnsi="Trebuchet MS"/>
        </w:rPr>
        <w:t xml:space="preserve">Monitorizarea realizării </w:t>
      </w:r>
      <w:r w:rsidR="00C3525A" w:rsidRPr="00277C19">
        <w:rPr>
          <w:rFonts w:ascii="Trebuchet MS" w:hAnsi="Trebuchet MS"/>
        </w:rPr>
        <w:t xml:space="preserve">rezultatelor, </w:t>
      </w:r>
      <w:r w:rsidRPr="00277C19">
        <w:rPr>
          <w:rFonts w:ascii="Trebuchet MS" w:hAnsi="Trebuchet MS"/>
        </w:rPr>
        <w:t xml:space="preserve">indicatorilor și </w:t>
      </w:r>
      <w:r w:rsidR="006B35A0" w:rsidRPr="00277C19">
        <w:rPr>
          <w:rFonts w:ascii="Trebuchet MS" w:hAnsi="Trebuchet MS"/>
        </w:rPr>
        <w:t xml:space="preserve">a </w:t>
      </w:r>
      <w:r w:rsidRPr="00277C19">
        <w:rPr>
          <w:rFonts w:ascii="Trebuchet MS" w:hAnsi="Trebuchet MS"/>
        </w:rPr>
        <w:t>obiectivelor stabilite prin Contract</w:t>
      </w:r>
      <w:r w:rsidR="006B35A0" w:rsidRPr="00277C19">
        <w:rPr>
          <w:rFonts w:ascii="Trebuchet MS" w:hAnsi="Trebuchet MS"/>
        </w:rPr>
        <w:t>ul de finanțare</w:t>
      </w:r>
      <w:r w:rsidRPr="00277C19">
        <w:rPr>
          <w:rFonts w:ascii="Trebuchet MS" w:hAnsi="Trebuchet MS"/>
        </w:rPr>
        <w:t xml:space="preserve"> este </w:t>
      </w:r>
      <w:r w:rsidR="00C3525A" w:rsidRPr="00277C19">
        <w:rPr>
          <w:rFonts w:ascii="Trebuchet MS" w:hAnsi="Trebuchet MS"/>
        </w:rPr>
        <w:t>efectuat</w:t>
      </w:r>
      <w:r w:rsidR="00B327B0" w:rsidRPr="00277C19">
        <w:rPr>
          <w:rFonts w:ascii="Trebuchet MS" w:hAnsi="Trebuchet MS"/>
        </w:rPr>
        <w:t>ă</w:t>
      </w:r>
      <w:r w:rsidR="00C3525A" w:rsidRPr="00277C19">
        <w:rPr>
          <w:rFonts w:ascii="Trebuchet MS" w:hAnsi="Trebuchet MS"/>
        </w:rPr>
        <w:t xml:space="preserve"> </w:t>
      </w:r>
      <w:r w:rsidRPr="00277C19">
        <w:rPr>
          <w:rFonts w:ascii="Trebuchet MS" w:hAnsi="Trebuchet MS"/>
        </w:rPr>
        <w:t>de către AM POCA</w:t>
      </w:r>
      <w:r w:rsidR="002A4BFB" w:rsidRPr="00277C19">
        <w:rPr>
          <w:rFonts w:ascii="Trebuchet MS" w:hAnsi="Trebuchet MS"/>
        </w:rPr>
        <w:t>,</w:t>
      </w:r>
      <w:r w:rsidRPr="00277C19">
        <w:rPr>
          <w:rFonts w:ascii="Trebuchet MS" w:hAnsi="Trebuchet MS"/>
        </w:rPr>
        <w:t xml:space="preserve"> în conformitate cu prevederile </w:t>
      </w:r>
      <w:r w:rsidR="00A17E66" w:rsidRPr="00277C19">
        <w:rPr>
          <w:rFonts w:ascii="Trebuchet MS" w:hAnsi="Trebuchet MS"/>
        </w:rPr>
        <w:t>legale naționale și comunitare, precum și</w:t>
      </w:r>
      <w:r w:rsidRPr="00277C19">
        <w:rPr>
          <w:rFonts w:ascii="Trebuchet MS" w:hAnsi="Trebuchet MS"/>
        </w:rPr>
        <w:t xml:space="preserve"> cu </w:t>
      </w:r>
      <w:r w:rsidRPr="00277C19">
        <w:rPr>
          <w:rFonts w:ascii="Trebuchet MS" w:hAnsi="Trebuchet MS"/>
          <w:i/>
        </w:rPr>
        <w:t xml:space="preserve">Anexa </w:t>
      </w:r>
      <w:r w:rsidR="00492231" w:rsidRPr="00277C19">
        <w:rPr>
          <w:rFonts w:ascii="Trebuchet MS" w:hAnsi="Trebuchet MS"/>
          <w:i/>
        </w:rPr>
        <w:t>III</w:t>
      </w:r>
      <w:r w:rsidR="00A17E66" w:rsidRPr="00277C19">
        <w:rPr>
          <w:rFonts w:ascii="Trebuchet MS" w:hAnsi="Trebuchet MS"/>
        </w:rPr>
        <w:t xml:space="preserve"> la prezentul Contract de finanțare</w:t>
      </w:r>
      <w:r w:rsidR="00F17603" w:rsidRPr="00277C19">
        <w:rPr>
          <w:rFonts w:ascii="Trebuchet MS" w:hAnsi="Trebuchet MS"/>
        </w:rPr>
        <w:t>.</w:t>
      </w:r>
      <w:r w:rsidR="00A0076C" w:rsidRPr="00277C19">
        <w:rPr>
          <w:rFonts w:ascii="Trebuchet MS" w:hAnsi="Trebuchet MS"/>
        </w:rPr>
        <w:t xml:space="preserve"> </w:t>
      </w:r>
    </w:p>
    <w:p w14:paraId="56F6E1EB" w14:textId="4F29CF24" w:rsidR="006E206E" w:rsidRPr="00277C19" w:rsidRDefault="003F4B18" w:rsidP="00764E00">
      <w:pPr>
        <w:spacing w:before="120" w:after="0"/>
        <w:jc w:val="both"/>
        <w:rPr>
          <w:rFonts w:ascii="Trebuchet MS" w:hAnsi="Trebuchet MS"/>
          <w:b/>
          <w:i/>
        </w:rPr>
      </w:pPr>
      <w:r w:rsidRPr="00277C19">
        <w:rPr>
          <w:rFonts w:ascii="Trebuchet MS" w:hAnsi="Trebuchet MS"/>
          <w:b/>
        </w:rPr>
        <w:t>A</w:t>
      </w:r>
      <w:r w:rsidR="0049446E" w:rsidRPr="00277C19">
        <w:rPr>
          <w:rFonts w:ascii="Trebuchet MS" w:hAnsi="Trebuchet MS"/>
          <w:b/>
        </w:rPr>
        <w:t>rt</w:t>
      </w:r>
      <w:r w:rsidRPr="00277C19">
        <w:rPr>
          <w:rFonts w:ascii="Trebuchet MS" w:hAnsi="Trebuchet MS"/>
          <w:b/>
        </w:rPr>
        <w:t>. 1</w:t>
      </w:r>
      <w:r w:rsidR="00346527" w:rsidRPr="00277C19">
        <w:rPr>
          <w:rFonts w:ascii="Trebuchet MS" w:hAnsi="Trebuchet MS"/>
          <w:b/>
        </w:rPr>
        <w:t>3</w:t>
      </w:r>
      <w:r w:rsidR="00097BE1" w:rsidRPr="00277C19">
        <w:rPr>
          <w:rFonts w:ascii="Trebuchet MS" w:hAnsi="Trebuchet MS"/>
          <w:b/>
        </w:rPr>
        <w:t xml:space="preserve"> – I</w:t>
      </w:r>
      <w:r w:rsidR="006B35A0" w:rsidRPr="00277C19">
        <w:rPr>
          <w:rFonts w:ascii="Trebuchet MS" w:hAnsi="Trebuchet MS"/>
          <w:b/>
        </w:rPr>
        <w:t>nformare</w:t>
      </w:r>
      <w:r w:rsidR="00B327B0" w:rsidRPr="00277C19">
        <w:rPr>
          <w:rFonts w:ascii="Trebuchet MS" w:hAnsi="Trebuchet MS"/>
          <w:b/>
        </w:rPr>
        <w:t>a</w:t>
      </w:r>
      <w:r w:rsidR="006B35A0" w:rsidRPr="00277C19">
        <w:rPr>
          <w:rFonts w:ascii="Trebuchet MS" w:hAnsi="Trebuchet MS"/>
          <w:b/>
        </w:rPr>
        <w:t xml:space="preserve"> și publicitate</w:t>
      </w:r>
      <w:r w:rsidR="00B327B0" w:rsidRPr="00277C19">
        <w:rPr>
          <w:rFonts w:ascii="Trebuchet MS" w:hAnsi="Trebuchet MS"/>
          <w:b/>
        </w:rPr>
        <w:t>a</w:t>
      </w:r>
    </w:p>
    <w:p w14:paraId="5845E609" w14:textId="77777777" w:rsidR="00594745" w:rsidRPr="006C6F2C" w:rsidRDefault="00594745" w:rsidP="00764E00">
      <w:pPr>
        <w:pStyle w:val="ListParagraph"/>
        <w:spacing w:after="0"/>
        <w:ind w:left="0"/>
        <w:contextualSpacing w:val="0"/>
        <w:jc w:val="both"/>
        <w:rPr>
          <w:rFonts w:ascii="Trebuchet MS" w:hAnsi="Trebuchet MS"/>
          <w:bCs/>
        </w:rPr>
      </w:pPr>
      <w:r w:rsidRPr="00277C19">
        <w:rPr>
          <w:rFonts w:ascii="Trebuchet MS" w:hAnsi="Trebuchet MS"/>
        </w:rPr>
        <w:t xml:space="preserve">(1) </w:t>
      </w:r>
      <w:r w:rsidR="00097BE1" w:rsidRPr="00277C19">
        <w:rPr>
          <w:rFonts w:ascii="Trebuchet MS" w:hAnsi="Trebuchet MS"/>
        </w:rPr>
        <w:t xml:space="preserve">AM POCA și Beneficiarul sunt responsabili de îndeplinirea obligațiilor prevăzute în </w:t>
      </w:r>
      <w:r w:rsidR="009D1D78" w:rsidRPr="00277C19">
        <w:rPr>
          <w:rFonts w:ascii="Trebuchet MS" w:hAnsi="Trebuchet MS"/>
        </w:rPr>
        <w:t>art. 115</w:t>
      </w:r>
      <w:r w:rsidR="00A91202" w:rsidRPr="00277C19">
        <w:rPr>
          <w:rFonts w:ascii="Trebuchet MS" w:hAnsi="Trebuchet MS"/>
          <w:i/>
        </w:rPr>
        <w:t xml:space="preserve"> </w:t>
      </w:r>
      <w:r w:rsidR="00097BE1" w:rsidRPr="00277C19">
        <w:rPr>
          <w:rFonts w:ascii="Trebuchet MS" w:hAnsi="Trebuchet MS"/>
          <w:i/>
        </w:rPr>
        <w:t>-  Informare și comunicare</w:t>
      </w:r>
      <w:r w:rsidR="00097BE1" w:rsidRPr="006C6F2C">
        <w:rPr>
          <w:rFonts w:ascii="Trebuchet MS" w:hAnsi="Trebuchet MS"/>
        </w:rPr>
        <w:t xml:space="preserve"> și </w:t>
      </w:r>
      <w:r w:rsidR="00097BE1" w:rsidRPr="006C6F2C">
        <w:rPr>
          <w:rFonts w:ascii="Trebuchet MS" w:hAnsi="Trebuchet MS"/>
          <w:i/>
        </w:rPr>
        <w:t>Anexa XII – Informarea și comunicarea privind contribuțiile din partea fondurilor</w:t>
      </w:r>
      <w:r w:rsidR="00097BE1" w:rsidRPr="006C6F2C">
        <w:rPr>
          <w:rFonts w:ascii="Trebuchet MS" w:hAnsi="Trebuchet MS"/>
        </w:rPr>
        <w:t xml:space="preserve"> din Regulamentul (UE)</w:t>
      </w:r>
      <w:r w:rsidR="00097BE1" w:rsidRPr="006C6F2C">
        <w:rPr>
          <w:rFonts w:ascii="Trebuchet MS" w:hAnsi="Trebuchet MS"/>
          <w:bCs/>
        </w:rPr>
        <w:t xml:space="preserve"> nr. 1303/2013 al Parlamentului </w:t>
      </w:r>
      <w:r w:rsidR="00021B15" w:rsidRPr="006C6F2C">
        <w:rPr>
          <w:rFonts w:ascii="Trebuchet MS" w:hAnsi="Trebuchet MS"/>
          <w:bCs/>
        </w:rPr>
        <w:t>E</w:t>
      </w:r>
      <w:r w:rsidR="00097BE1" w:rsidRPr="006C6F2C">
        <w:rPr>
          <w:rFonts w:ascii="Trebuchet MS" w:hAnsi="Trebuchet MS"/>
          <w:bCs/>
        </w:rPr>
        <w:t xml:space="preserve">uropean și al Consiliului de stabilire a unor dispoziții comune privind Fondul european de dezvoltare regională, Fondul social european, Fondul de coeziune, </w:t>
      </w:r>
      <w:r w:rsidR="00904017" w:rsidRPr="006C6F2C">
        <w:rPr>
          <w:rFonts w:ascii="Trebuchet MS" w:hAnsi="Trebuchet MS"/>
          <w:bCs/>
        </w:rPr>
        <w:t>F</w:t>
      </w:r>
      <w:r w:rsidR="00097BE1" w:rsidRPr="006C6F2C">
        <w:rPr>
          <w:rFonts w:ascii="Trebuchet MS" w:hAnsi="Trebuchet MS"/>
          <w:bCs/>
        </w:rPr>
        <w:t xml:space="preserve">ondul european agricol pentru dezvoltare rurală și Fondul european pentru pescuit și afaceri maritime, precum și de stabilire a unor dispoziții generale privind Fondul european de dezvoltare regională, Fondul </w:t>
      </w:r>
      <w:r w:rsidR="00285E4A" w:rsidRPr="006C6F2C">
        <w:rPr>
          <w:rFonts w:ascii="Trebuchet MS" w:hAnsi="Trebuchet MS"/>
          <w:bCs/>
        </w:rPr>
        <w:t>s</w:t>
      </w:r>
      <w:r w:rsidR="00097BE1" w:rsidRPr="006C6F2C">
        <w:rPr>
          <w:rFonts w:ascii="Trebuchet MS" w:hAnsi="Trebuchet MS"/>
          <w:bCs/>
        </w:rPr>
        <w:t>ocial european , Fondul de coeziune și Fondul european pentru pescuit și afaceri maritime și de abrogare a Regulamentului (CE) nr. 1083/2006 al Consiliului, cu completările ulterioare</w:t>
      </w:r>
      <w:r w:rsidRPr="006C6F2C">
        <w:rPr>
          <w:rFonts w:ascii="Trebuchet MS" w:hAnsi="Trebuchet MS"/>
          <w:bCs/>
        </w:rPr>
        <w:t xml:space="preserve">. </w:t>
      </w:r>
    </w:p>
    <w:p w14:paraId="2FF21323" w14:textId="7C523099" w:rsidR="00594745" w:rsidRPr="006C6F2C" w:rsidRDefault="00594745" w:rsidP="00764E00">
      <w:pPr>
        <w:pStyle w:val="ListParagraph"/>
        <w:spacing w:after="0"/>
        <w:ind w:left="0"/>
        <w:contextualSpacing w:val="0"/>
        <w:jc w:val="both"/>
        <w:rPr>
          <w:rFonts w:ascii="Trebuchet MS" w:hAnsi="Trebuchet MS"/>
          <w:bCs/>
        </w:rPr>
      </w:pPr>
      <w:r w:rsidRPr="006C6F2C">
        <w:rPr>
          <w:rFonts w:ascii="Trebuchet MS" w:hAnsi="Trebuchet MS"/>
          <w:bCs/>
        </w:rPr>
        <w:t xml:space="preserve">(2) </w:t>
      </w:r>
      <w:r w:rsidR="00097BE1" w:rsidRPr="006C6F2C">
        <w:rPr>
          <w:rFonts w:ascii="Trebuchet MS" w:hAnsi="Trebuchet MS"/>
        </w:rPr>
        <w:t xml:space="preserve">Beneficiarul </w:t>
      </w:r>
      <w:r w:rsidR="00492231" w:rsidRPr="006C6F2C">
        <w:rPr>
          <w:rFonts w:ascii="Trebuchet MS" w:hAnsi="Trebuchet MS"/>
        </w:rPr>
        <w:t>are obliga</w:t>
      </w:r>
      <w:r w:rsidR="006B35A0" w:rsidRPr="006C6F2C">
        <w:rPr>
          <w:rFonts w:ascii="Trebuchet MS" w:hAnsi="Trebuchet MS"/>
        </w:rPr>
        <w:t>ț</w:t>
      </w:r>
      <w:r w:rsidR="00492231" w:rsidRPr="006C6F2C">
        <w:rPr>
          <w:rFonts w:ascii="Trebuchet MS" w:hAnsi="Trebuchet MS"/>
        </w:rPr>
        <w:t>ia de a implementa m</w:t>
      </w:r>
      <w:r w:rsidR="006B35A0" w:rsidRPr="006C6F2C">
        <w:rPr>
          <w:rFonts w:ascii="Trebuchet MS" w:hAnsi="Trebuchet MS"/>
        </w:rPr>
        <w:t>ă</w:t>
      </w:r>
      <w:r w:rsidR="00492231" w:rsidRPr="006C6F2C">
        <w:rPr>
          <w:rFonts w:ascii="Trebuchet MS" w:hAnsi="Trebuchet MS"/>
        </w:rPr>
        <w:t xml:space="preserve">surile de informare </w:t>
      </w:r>
      <w:r w:rsidR="006B35A0" w:rsidRPr="006C6F2C">
        <w:rPr>
          <w:rFonts w:ascii="Trebuchet MS" w:hAnsi="Trebuchet MS"/>
        </w:rPr>
        <w:t>ș</w:t>
      </w:r>
      <w:r w:rsidR="00492231" w:rsidRPr="006C6F2C">
        <w:rPr>
          <w:rFonts w:ascii="Trebuchet MS" w:hAnsi="Trebuchet MS"/>
        </w:rPr>
        <w:t xml:space="preserve">i publicitate </w:t>
      </w:r>
      <w:r w:rsidR="006B35A0" w:rsidRPr="006C6F2C">
        <w:rPr>
          <w:rFonts w:ascii="Trebuchet MS" w:hAnsi="Trebuchet MS"/>
        </w:rPr>
        <w:t>î</w:t>
      </w:r>
      <w:r w:rsidR="00492231" w:rsidRPr="006C6F2C">
        <w:rPr>
          <w:rFonts w:ascii="Trebuchet MS" w:hAnsi="Trebuchet MS"/>
        </w:rPr>
        <w:t>n conformitate cu obliga</w:t>
      </w:r>
      <w:r w:rsidR="006B35A0" w:rsidRPr="006C6F2C">
        <w:rPr>
          <w:rFonts w:ascii="Trebuchet MS" w:hAnsi="Trebuchet MS"/>
        </w:rPr>
        <w:t>ț</w:t>
      </w:r>
      <w:r w:rsidR="00492231" w:rsidRPr="006C6F2C">
        <w:rPr>
          <w:rFonts w:ascii="Trebuchet MS" w:hAnsi="Trebuchet MS"/>
        </w:rPr>
        <w:t xml:space="preserve">iile asumate </w:t>
      </w:r>
      <w:r w:rsidR="006B35A0" w:rsidRPr="006C6F2C">
        <w:rPr>
          <w:rFonts w:ascii="Trebuchet MS" w:hAnsi="Trebuchet MS"/>
        </w:rPr>
        <w:t>î</w:t>
      </w:r>
      <w:r w:rsidR="00492231" w:rsidRPr="006C6F2C">
        <w:rPr>
          <w:rFonts w:ascii="Trebuchet MS" w:hAnsi="Trebuchet MS"/>
        </w:rPr>
        <w:t xml:space="preserve">n </w:t>
      </w:r>
      <w:r w:rsidR="00492231" w:rsidRPr="006C6F2C">
        <w:rPr>
          <w:rFonts w:ascii="Trebuchet MS" w:hAnsi="Trebuchet MS"/>
          <w:i/>
        </w:rPr>
        <w:t>Anexa I</w:t>
      </w:r>
      <w:r w:rsidR="00492231" w:rsidRPr="006C6F2C">
        <w:rPr>
          <w:rFonts w:ascii="Trebuchet MS" w:hAnsi="Trebuchet MS"/>
        </w:rPr>
        <w:t xml:space="preserve"> </w:t>
      </w:r>
      <w:r w:rsidR="00A91202" w:rsidRPr="006C6F2C">
        <w:rPr>
          <w:rFonts w:ascii="Trebuchet MS" w:hAnsi="Trebuchet MS"/>
        </w:rPr>
        <w:t>ș</w:t>
      </w:r>
      <w:r w:rsidR="00492231" w:rsidRPr="006C6F2C">
        <w:rPr>
          <w:rFonts w:ascii="Trebuchet MS" w:hAnsi="Trebuchet MS"/>
        </w:rPr>
        <w:t xml:space="preserve">i </w:t>
      </w:r>
      <w:r w:rsidR="00A91202" w:rsidRPr="006C6F2C">
        <w:rPr>
          <w:rFonts w:ascii="Trebuchet MS" w:hAnsi="Trebuchet MS"/>
        </w:rPr>
        <w:t>î</w:t>
      </w:r>
      <w:r w:rsidR="00492231" w:rsidRPr="006C6F2C">
        <w:rPr>
          <w:rFonts w:ascii="Trebuchet MS" w:hAnsi="Trebuchet MS"/>
        </w:rPr>
        <w:t xml:space="preserve">n </w:t>
      </w:r>
      <w:r w:rsidR="00492231" w:rsidRPr="006C6F2C">
        <w:rPr>
          <w:rFonts w:ascii="Trebuchet MS" w:hAnsi="Trebuchet MS"/>
          <w:i/>
        </w:rPr>
        <w:t>Anexa VII</w:t>
      </w:r>
      <w:r w:rsidR="00492231" w:rsidRPr="006C6F2C">
        <w:rPr>
          <w:rFonts w:ascii="Trebuchet MS" w:hAnsi="Trebuchet MS"/>
        </w:rPr>
        <w:t xml:space="preserve"> la prezentul Contract</w:t>
      </w:r>
      <w:r w:rsidR="00A91202" w:rsidRPr="006C6F2C">
        <w:rPr>
          <w:rFonts w:ascii="Trebuchet MS" w:hAnsi="Trebuchet MS"/>
        </w:rPr>
        <w:t xml:space="preserve"> de finanțare</w:t>
      </w:r>
      <w:r w:rsidR="00492231" w:rsidRPr="006C6F2C">
        <w:rPr>
          <w:rFonts w:ascii="Trebuchet MS" w:hAnsi="Trebuchet MS"/>
        </w:rPr>
        <w:t>,</w:t>
      </w:r>
      <w:r w:rsidR="00A91202" w:rsidRPr="006C6F2C">
        <w:rPr>
          <w:rFonts w:ascii="Trebuchet MS" w:hAnsi="Trebuchet MS"/>
        </w:rPr>
        <w:t xml:space="preserve"> </w:t>
      </w:r>
      <w:r w:rsidR="00A53A32" w:rsidRPr="006C6F2C">
        <w:rPr>
          <w:rFonts w:ascii="Trebuchet MS" w:hAnsi="Trebuchet MS"/>
        </w:rPr>
        <w:t>ș</w:t>
      </w:r>
      <w:r w:rsidR="00C3525A" w:rsidRPr="006C6F2C">
        <w:rPr>
          <w:rFonts w:ascii="Trebuchet MS" w:hAnsi="Trebuchet MS"/>
        </w:rPr>
        <w:t>i de a</w:t>
      </w:r>
      <w:r w:rsidR="00492231" w:rsidRPr="006C6F2C">
        <w:rPr>
          <w:rFonts w:ascii="Trebuchet MS" w:hAnsi="Trebuchet MS"/>
        </w:rPr>
        <w:t xml:space="preserve"> respecta</w:t>
      </w:r>
      <w:r w:rsidR="00C3525A" w:rsidRPr="006C6F2C">
        <w:rPr>
          <w:rFonts w:ascii="Trebuchet MS" w:hAnsi="Trebuchet MS"/>
        </w:rPr>
        <w:t xml:space="preserve"> prevederile</w:t>
      </w:r>
      <w:r w:rsidR="00492231" w:rsidRPr="006C6F2C">
        <w:rPr>
          <w:rFonts w:ascii="Trebuchet MS" w:hAnsi="Trebuchet MS"/>
        </w:rPr>
        <w:t xml:space="preserve"> </w:t>
      </w:r>
      <w:r w:rsidR="00A91202" w:rsidRPr="006C6F2C">
        <w:rPr>
          <w:rFonts w:ascii="Trebuchet MS" w:hAnsi="Trebuchet MS"/>
        </w:rPr>
        <w:t>M</w:t>
      </w:r>
      <w:r w:rsidR="00492231" w:rsidRPr="006C6F2C">
        <w:rPr>
          <w:rFonts w:ascii="Trebuchet MS" w:hAnsi="Trebuchet MS"/>
        </w:rPr>
        <w:t>anualului de identitate vizual</w:t>
      </w:r>
      <w:r w:rsidR="00A91202" w:rsidRPr="006C6F2C">
        <w:rPr>
          <w:rFonts w:ascii="Trebuchet MS" w:hAnsi="Trebuchet MS"/>
        </w:rPr>
        <w:t>ă</w:t>
      </w:r>
      <w:r w:rsidR="00C3525A" w:rsidRPr="006C6F2C">
        <w:rPr>
          <w:rFonts w:ascii="Trebuchet MS" w:hAnsi="Trebuchet MS"/>
        </w:rPr>
        <w:t xml:space="preserve"> postat pe site-ul oficial al AM POCA</w:t>
      </w:r>
      <w:r w:rsidR="00097BE1" w:rsidRPr="006C6F2C">
        <w:rPr>
          <w:rFonts w:ascii="Trebuchet MS" w:hAnsi="Trebuchet MS"/>
        </w:rPr>
        <w:t>.</w:t>
      </w:r>
      <w:bookmarkEnd w:id="17"/>
    </w:p>
    <w:p w14:paraId="2726A13F" w14:textId="77777777" w:rsidR="00E836A8" w:rsidRPr="006C6F2C" w:rsidRDefault="009D195E" w:rsidP="00764E00">
      <w:pPr>
        <w:pStyle w:val="ListParagraph"/>
        <w:spacing w:before="120" w:after="0"/>
        <w:ind w:left="0"/>
        <w:contextualSpacing w:val="0"/>
        <w:jc w:val="both"/>
        <w:rPr>
          <w:rFonts w:ascii="Trebuchet MS" w:hAnsi="Trebuchet MS"/>
          <w:b/>
        </w:rPr>
      </w:pPr>
      <w:r w:rsidRPr="006C6F2C">
        <w:rPr>
          <w:rFonts w:ascii="Trebuchet MS" w:hAnsi="Trebuchet MS"/>
          <w:b/>
        </w:rPr>
        <w:t xml:space="preserve">Art. 14 – Modificarea și completarea Contractului de finanțare </w:t>
      </w:r>
    </w:p>
    <w:p w14:paraId="1004BCA4" w14:textId="77777777" w:rsidR="006E206E" w:rsidRPr="006C6F2C" w:rsidRDefault="00594745" w:rsidP="00764E00">
      <w:pPr>
        <w:pStyle w:val="xl61"/>
        <w:pBdr>
          <w:left w:val="none" w:sz="0" w:space="0" w:color="auto"/>
        </w:pBdr>
        <w:spacing w:before="0" w:beforeAutospacing="0" w:after="0" w:afterAutospacing="0" w:line="276" w:lineRule="auto"/>
        <w:rPr>
          <w:rFonts w:ascii="Trebuchet MS" w:hAnsi="Trebuchet MS"/>
          <w:sz w:val="22"/>
          <w:szCs w:val="22"/>
          <w:lang w:val="ro-RO"/>
        </w:rPr>
      </w:pPr>
      <w:r w:rsidRPr="006C6F2C">
        <w:rPr>
          <w:rFonts w:ascii="Trebuchet MS" w:hAnsi="Trebuchet MS" w:cs="Times New Roman"/>
          <w:sz w:val="22"/>
          <w:szCs w:val="22"/>
          <w:lang w:val="ro-RO"/>
        </w:rPr>
        <w:t xml:space="preserve">(1) </w:t>
      </w:r>
      <w:r w:rsidR="009D195E" w:rsidRPr="006C6F2C">
        <w:rPr>
          <w:rFonts w:ascii="Trebuchet MS" w:hAnsi="Trebuchet MS" w:cs="Times New Roman"/>
          <w:sz w:val="22"/>
          <w:szCs w:val="22"/>
          <w:lang w:val="ro-RO"/>
        </w:rPr>
        <w:t>Părțile au dreptul, pe</w:t>
      </w:r>
      <w:r w:rsidR="00E74969" w:rsidRPr="006C6F2C">
        <w:rPr>
          <w:rFonts w:ascii="Trebuchet MS" w:hAnsi="Trebuchet MS" w:cs="Times New Roman"/>
          <w:sz w:val="22"/>
          <w:szCs w:val="22"/>
          <w:lang w:val="ro-RO"/>
        </w:rPr>
        <w:t xml:space="preserve"> întreaga durată de valabilitate a </w:t>
      </w:r>
      <w:r w:rsidR="009D195E" w:rsidRPr="006C6F2C">
        <w:rPr>
          <w:rFonts w:ascii="Trebuchet MS" w:hAnsi="Trebuchet MS" w:cs="Times New Roman"/>
          <w:sz w:val="22"/>
          <w:szCs w:val="22"/>
          <w:lang w:val="ro-RO"/>
        </w:rPr>
        <w:t>prezentului Contract de finanțare, de a conveni modificarea/completarea clauzelor și/sau Anexelor acestuia, prin act adițional, încheiat în aceleași condiții ca și Contractul de finanțare</w:t>
      </w:r>
      <w:r w:rsidR="00F94F1D" w:rsidRPr="006C6F2C">
        <w:rPr>
          <w:rFonts w:ascii="Trebuchet MS" w:hAnsi="Trebuchet MS" w:cs="Times New Roman"/>
          <w:sz w:val="22"/>
          <w:szCs w:val="22"/>
          <w:lang w:val="ro-RO"/>
        </w:rPr>
        <w:t>.</w:t>
      </w:r>
      <w:r w:rsidR="00197B0D" w:rsidRPr="006C6F2C">
        <w:rPr>
          <w:rFonts w:ascii="Trebuchet MS" w:hAnsi="Trebuchet MS" w:cs="Times New Roman"/>
          <w:sz w:val="22"/>
          <w:szCs w:val="22"/>
          <w:lang w:val="ro-RO"/>
        </w:rPr>
        <w:t xml:space="preserve"> </w:t>
      </w:r>
    </w:p>
    <w:p w14:paraId="20C58F62" w14:textId="77777777" w:rsidR="006E206E" w:rsidRPr="006C6F2C" w:rsidRDefault="00594745" w:rsidP="00764E00">
      <w:pPr>
        <w:pStyle w:val="xl61"/>
        <w:pBdr>
          <w:left w:val="none" w:sz="0" w:space="0" w:color="auto"/>
        </w:pBdr>
        <w:spacing w:before="0" w:beforeAutospacing="0" w:after="0" w:afterAutospacing="0" w:line="276" w:lineRule="auto"/>
        <w:rPr>
          <w:rFonts w:ascii="Trebuchet MS" w:hAnsi="Trebuchet MS"/>
          <w:sz w:val="22"/>
          <w:szCs w:val="22"/>
          <w:lang w:val="ro-RO"/>
        </w:rPr>
      </w:pPr>
      <w:r w:rsidRPr="006C6F2C">
        <w:rPr>
          <w:rFonts w:ascii="Trebuchet MS" w:hAnsi="Trebuchet MS"/>
          <w:sz w:val="22"/>
          <w:szCs w:val="22"/>
          <w:lang w:val="ro-RO"/>
        </w:rPr>
        <w:t xml:space="preserve">(2) </w:t>
      </w:r>
      <w:r w:rsidR="00606F08" w:rsidRPr="006C6F2C">
        <w:rPr>
          <w:rFonts w:ascii="Trebuchet MS" w:hAnsi="Trebuchet MS"/>
          <w:sz w:val="22"/>
          <w:szCs w:val="22"/>
          <w:lang w:val="ro-RO"/>
        </w:rPr>
        <w:t xml:space="preserve">Actele </w:t>
      </w:r>
      <w:proofErr w:type="spellStart"/>
      <w:r w:rsidR="00606F08" w:rsidRPr="006C6F2C">
        <w:rPr>
          <w:rFonts w:ascii="Trebuchet MS" w:hAnsi="Trebuchet MS"/>
          <w:sz w:val="22"/>
          <w:szCs w:val="22"/>
          <w:lang w:val="ro-RO"/>
        </w:rPr>
        <w:t>adiţionale</w:t>
      </w:r>
      <w:proofErr w:type="spellEnd"/>
      <w:r w:rsidR="00606F08" w:rsidRPr="006C6F2C">
        <w:rPr>
          <w:rFonts w:ascii="Trebuchet MS" w:hAnsi="Trebuchet MS"/>
          <w:sz w:val="22"/>
          <w:szCs w:val="22"/>
          <w:lang w:val="ro-RO"/>
        </w:rPr>
        <w:t xml:space="preserve"> intră în vigoare la data semnării de către reprezentantul legal al AM POCA, după ce au fost semnate în prealabil de către reprezentantul legal al beneficiarului, cu excepția cazurilor în care prin actul adițional se confirmă modificări intervenite în legislația națională și/sau comunitară relevantă, situație în care, modificarea respectivă intră în vigoare de la data menționată în actul normativ corespunzător.</w:t>
      </w:r>
    </w:p>
    <w:p w14:paraId="561A7818" w14:textId="41410080" w:rsidR="006E206E" w:rsidRPr="006C6F2C" w:rsidRDefault="00594745" w:rsidP="00764E00">
      <w:pPr>
        <w:pStyle w:val="xl61"/>
        <w:pBdr>
          <w:left w:val="none" w:sz="0" w:space="0" w:color="auto"/>
        </w:pBdr>
        <w:spacing w:before="0" w:beforeAutospacing="0" w:after="0" w:afterAutospacing="0" w:line="276" w:lineRule="auto"/>
        <w:rPr>
          <w:rFonts w:ascii="Trebuchet MS" w:hAnsi="Trebuchet MS"/>
          <w:sz w:val="22"/>
          <w:szCs w:val="22"/>
          <w:lang w:val="ro-RO"/>
        </w:rPr>
      </w:pPr>
      <w:r w:rsidRPr="006C6F2C">
        <w:rPr>
          <w:rFonts w:ascii="Trebuchet MS" w:hAnsi="Trebuchet MS"/>
          <w:sz w:val="22"/>
          <w:szCs w:val="22"/>
          <w:lang w:val="ro-RO"/>
        </w:rPr>
        <w:t xml:space="preserve">(3) </w:t>
      </w:r>
      <w:r w:rsidR="009D195E" w:rsidRPr="006C6F2C">
        <w:rPr>
          <w:rFonts w:ascii="Trebuchet MS" w:hAnsi="Trebuchet MS"/>
          <w:sz w:val="22"/>
          <w:szCs w:val="22"/>
          <w:lang w:val="ro-RO"/>
        </w:rPr>
        <w:t>În cazul în care propunerea de modificare a Contractului de finanțare este inițiată de către Beneficiar, acesta are obligația de a transmite solicitarea, inclusiv documentele justificative, către AM POCA, cu cel puțin 30</w:t>
      </w:r>
      <w:r w:rsidR="007A33B2" w:rsidRPr="006C6F2C">
        <w:rPr>
          <w:rFonts w:ascii="Trebuchet MS" w:hAnsi="Trebuchet MS"/>
          <w:sz w:val="22"/>
          <w:szCs w:val="22"/>
          <w:lang w:val="ro-RO"/>
        </w:rPr>
        <w:t xml:space="preserve"> </w:t>
      </w:r>
      <w:r w:rsidR="009D195E" w:rsidRPr="006C6F2C">
        <w:rPr>
          <w:rFonts w:ascii="Trebuchet MS" w:hAnsi="Trebuchet MS"/>
          <w:sz w:val="22"/>
          <w:szCs w:val="22"/>
          <w:lang w:val="ro-RO"/>
        </w:rPr>
        <w:t xml:space="preserve">(treizeci) de zile lucrătoare înainte de termenul de la care se intenționează </w:t>
      </w:r>
      <w:r w:rsidR="00F94F1D" w:rsidRPr="006C6F2C">
        <w:rPr>
          <w:rFonts w:ascii="Trebuchet MS" w:hAnsi="Trebuchet MS"/>
          <w:sz w:val="22"/>
          <w:szCs w:val="22"/>
          <w:lang w:val="ro-RO"/>
        </w:rPr>
        <w:t>ca modificarea să</w:t>
      </w:r>
      <w:r w:rsidR="009D195E" w:rsidRPr="006C6F2C">
        <w:rPr>
          <w:rFonts w:ascii="Trebuchet MS" w:hAnsi="Trebuchet MS"/>
          <w:sz w:val="22"/>
          <w:szCs w:val="22"/>
          <w:lang w:val="ro-RO"/>
        </w:rPr>
        <w:t xml:space="preserve"> intr</w:t>
      </w:r>
      <w:r w:rsidR="00F94F1D" w:rsidRPr="006C6F2C">
        <w:rPr>
          <w:rFonts w:ascii="Trebuchet MS" w:hAnsi="Trebuchet MS"/>
          <w:sz w:val="22"/>
          <w:szCs w:val="22"/>
          <w:lang w:val="ro-RO"/>
        </w:rPr>
        <w:t>e</w:t>
      </w:r>
      <w:r w:rsidR="009D195E" w:rsidRPr="006C6F2C">
        <w:rPr>
          <w:rFonts w:ascii="Trebuchet MS" w:hAnsi="Trebuchet MS"/>
          <w:sz w:val="22"/>
          <w:szCs w:val="22"/>
          <w:lang w:val="ro-RO"/>
        </w:rPr>
        <w:t xml:space="preserve"> în vigoare</w:t>
      </w:r>
      <w:r w:rsidR="00F94F1D" w:rsidRPr="006C6F2C">
        <w:rPr>
          <w:rFonts w:ascii="Trebuchet MS" w:hAnsi="Trebuchet MS"/>
          <w:sz w:val="22"/>
          <w:szCs w:val="22"/>
          <w:lang w:val="ro-RO"/>
        </w:rPr>
        <w:t xml:space="preserve"> și cel târziu cu 30 (treizeci) de zile lucrătoare înainte de </w:t>
      </w:r>
      <w:proofErr w:type="spellStart"/>
      <w:r w:rsidR="00F94F1D" w:rsidRPr="006C6F2C">
        <w:rPr>
          <w:rFonts w:ascii="Trebuchet MS" w:hAnsi="Trebuchet MS"/>
          <w:sz w:val="22"/>
          <w:szCs w:val="22"/>
          <w:lang w:val="ro-RO"/>
        </w:rPr>
        <w:t>sfârşitul</w:t>
      </w:r>
      <w:proofErr w:type="spellEnd"/>
      <w:r w:rsidR="00F94F1D" w:rsidRPr="006C6F2C">
        <w:rPr>
          <w:rFonts w:ascii="Trebuchet MS" w:hAnsi="Trebuchet MS"/>
          <w:sz w:val="22"/>
          <w:szCs w:val="22"/>
          <w:lang w:val="ro-RO"/>
        </w:rPr>
        <w:t xml:space="preserve"> perioadei de implementare a Proiectului</w:t>
      </w:r>
      <w:r w:rsidR="00FC4807" w:rsidRPr="006C6F2C">
        <w:rPr>
          <w:rFonts w:ascii="Trebuchet MS" w:hAnsi="Trebuchet MS"/>
          <w:sz w:val="22"/>
          <w:szCs w:val="22"/>
          <w:lang w:val="ro-RO"/>
        </w:rPr>
        <w:t>.</w:t>
      </w:r>
      <w:r w:rsidR="00E74969" w:rsidRPr="006C6F2C">
        <w:rPr>
          <w:rFonts w:ascii="Trebuchet MS" w:hAnsi="Trebuchet MS"/>
          <w:sz w:val="22"/>
          <w:szCs w:val="22"/>
          <w:lang w:val="ro-RO"/>
        </w:rPr>
        <w:t xml:space="preserve"> </w:t>
      </w:r>
    </w:p>
    <w:p w14:paraId="507E1439" w14:textId="210F0A82" w:rsidR="006E206E" w:rsidRDefault="00594745" w:rsidP="00764E00">
      <w:pPr>
        <w:pStyle w:val="xl61"/>
        <w:pBdr>
          <w:left w:val="none" w:sz="0" w:space="0" w:color="auto"/>
        </w:pBdr>
        <w:spacing w:before="0" w:beforeAutospacing="0" w:after="0" w:afterAutospacing="0" w:line="276" w:lineRule="auto"/>
        <w:rPr>
          <w:rFonts w:ascii="Trebuchet MS" w:hAnsi="Trebuchet MS"/>
          <w:sz w:val="22"/>
          <w:szCs w:val="22"/>
          <w:lang w:val="ro-RO"/>
        </w:rPr>
      </w:pPr>
      <w:r w:rsidRPr="006C6F2C">
        <w:rPr>
          <w:rFonts w:ascii="Trebuchet MS" w:hAnsi="Trebuchet MS"/>
          <w:sz w:val="22"/>
          <w:szCs w:val="22"/>
          <w:lang w:val="ro-RO"/>
        </w:rPr>
        <w:t xml:space="preserve">(4) </w:t>
      </w:r>
      <w:r w:rsidR="009D195E" w:rsidRPr="006C6F2C">
        <w:rPr>
          <w:rFonts w:ascii="Trebuchet MS" w:hAnsi="Trebuchet MS"/>
          <w:sz w:val="22"/>
          <w:szCs w:val="22"/>
          <w:lang w:val="ro-RO"/>
        </w:rPr>
        <w:t>Beneficiarul poate solicita majorarea valorii totale a Proiectului, exclusiv prin contribuție proprie, în sensul majorării valorii neeligibile, cu respectarea plafoanelor stabilite prin Ghidul solicitantului aplicabil cererii de proiecte. În acest sens este obligat să transmită, împreună cu solicitarea de modificare a Contractului de finanțare, angajamentul asigurării, din resurse proprii, a fondurilor suplimentare necesare, precum și disponibilitatea acestora pe întreaga durată de implementare a Proiectului.</w:t>
      </w:r>
    </w:p>
    <w:p w14:paraId="0FDAB0F1" w14:textId="77777777" w:rsidR="006E206E" w:rsidRPr="006C6F2C" w:rsidRDefault="00594745" w:rsidP="00764E00">
      <w:pPr>
        <w:pStyle w:val="xl61"/>
        <w:pBdr>
          <w:left w:val="none" w:sz="0" w:space="0" w:color="auto"/>
        </w:pBdr>
        <w:spacing w:before="0" w:beforeAutospacing="0" w:after="0" w:afterAutospacing="0" w:line="276" w:lineRule="auto"/>
        <w:rPr>
          <w:rFonts w:ascii="Trebuchet MS" w:hAnsi="Trebuchet MS"/>
          <w:sz w:val="22"/>
          <w:szCs w:val="22"/>
          <w:lang w:val="ro-RO"/>
        </w:rPr>
      </w:pPr>
      <w:r w:rsidRPr="006C6F2C">
        <w:rPr>
          <w:rFonts w:ascii="Trebuchet MS" w:hAnsi="Trebuchet MS"/>
          <w:sz w:val="22"/>
          <w:szCs w:val="22"/>
          <w:lang w:val="ro-RO"/>
        </w:rPr>
        <w:t xml:space="preserve">(5) </w:t>
      </w:r>
      <w:r w:rsidR="00C84C94" w:rsidRPr="006C6F2C">
        <w:rPr>
          <w:rFonts w:ascii="Trebuchet MS" w:hAnsi="Trebuchet MS"/>
          <w:sz w:val="22"/>
          <w:szCs w:val="22"/>
          <w:lang w:val="ro-RO"/>
        </w:rPr>
        <w:t>Prin act adițional se pot opera modificări, dar fără a se limita la:</w:t>
      </w:r>
    </w:p>
    <w:p w14:paraId="53C2C60C" w14:textId="66AB5659" w:rsidR="006E206E" w:rsidRPr="006C6F2C" w:rsidRDefault="00D9703E" w:rsidP="00764E00">
      <w:pPr>
        <w:pStyle w:val="xl61"/>
        <w:pBdr>
          <w:left w:val="none" w:sz="0" w:space="0" w:color="auto"/>
        </w:pBdr>
        <w:spacing w:before="0" w:beforeAutospacing="0" w:after="0" w:afterAutospacing="0" w:line="276" w:lineRule="auto"/>
        <w:rPr>
          <w:rFonts w:ascii="Trebuchet MS" w:hAnsi="Trebuchet MS"/>
          <w:sz w:val="22"/>
          <w:szCs w:val="22"/>
          <w:lang w:val="ro-RO"/>
        </w:rPr>
      </w:pPr>
      <w:r w:rsidRPr="006C6F2C">
        <w:rPr>
          <w:rFonts w:ascii="Trebuchet MS" w:hAnsi="Trebuchet MS"/>
          <w:sz w:val="22"/>
          <w:szCs w:val="22"/>
          <w:lang w:val="ro-RO"/>
        </w:rPr>
        <w:t xml:space="preserve">a) </w:t>
      </w:r>
      <w:r w:rsidRPr="006C6F2C">
        <w:rPr>
          <w:rFonts w:ascii="Trebuchet MS" w:hAnsi="Trebuchet MS" w:cs="Times New Roman"/>
          <w:sz w:val="22"/>
          <w:szCs w:val="22"/>
          <w:lang w:val="ro-RO"/>
        </w:rPr>
        <w:t>bugetul estimat al Proiectului, prin modificarea valorilor alocate rezultatelor, cu respectarea plafoanelor stabilite prin Ghidul solicitantului aplicabil cererii de proiecte</w:t>
      </w:r>
      <w:r w:rsidR="006462B0" w:rsidRPr="006C6F2C">
        <w:rPr>
          <w:rFonts w:ascii="Trebuchet MS" w:hAnsi="Trebuchet MS" w:cs="Times New Roman"/>
          <w:sz w:val="22"/>
          <w:szCs w:val="22"/>
          <w:lang w:val="ro-RO"/>
        </w:rPr>
        <w:t>,</w:t>
      </w:r>
      <w:r w:rsidR="006462B0" w:rsidRPr="006C6F2C">
        <w:rPr>
          <w:rFonts w:ascii="Trebuchet MS" w:hAnsi="Trebuchet MS"/>
          <w:sz w:val="22"/>
          <w:szCs w:val="22"/>
          <w:lang w:val="ro-RO"/>
        </w:rPr>
        <w:t xml:space="preserve"> fără modificarea valorii totale eligibile a Proiectului</w:t>
      </w:r>
      <w:r w:rsidRPr="006C6F2C">
        <w:rPr>
          <w:rFonts w:ascii="Trebuchet MS" w:hAnsi="Trebuchet MS" w:cs="Times New Roman"/>
          <w:sz w:val="22"/>
          <w:szCs w:val="22"/>
          <w:lang w:val="ro-RO"/>
        </w:rPr>
        <w:t>;</w:t>
      </w:r>
    </w:p>
    <w:p w14:paraId="7234928C" w14:textId="77777777" w:rsidR="006E206E" w:rsidRPr="006C6F2C" w:rsidRDefault="00D9703E" w:rsidP="00764E00">
      <w:pPr>
        <w:pStyle w:val="xl61"/>
        <w:pBdr>
          <w:left w:val="none" w:sz="0" w:space="0" w:color="auto"/>
        </w:pBdr>
        <w:spacing w:before="0" w:beforeAutospacing="0" w:after="0" w:afterAutospacing="0" w:line="276" w:lineRule="auto"/>
        <w:rPr>
          <w:rFonts w:ascii="Trebuchet MS" w:hAnsi="Trebuchet MS" w:cs="Times New Roman"/>
          <w:sz w:val="22"/>
          <w:szCs w:val="22"/>
          <w:lang w:val="ro-RO"/>
        </w:rPr>
      </w:pPr>
      <w:r w:rsidRPr="006C6F2C">
        <w:rPr>
          <w:rFonts w:ascii="Trebuchet MS" w:hAnsi="Trebuchet MS" w:cs="Times New Roman"/>
          <w:sz w:val="22"/>
          <w:szCs w:val="22"/>
          <w:lang w:val="ro-RO"/>
        </w:rPr>
        <w:lastRenderedPageBreak/>
        <w:t>b) majorarea bugetului total al Proiectului, în condițiile stabilite la alin. (4) sau diminuarea acestuia, în conformitate cu prevederile legislației naționale și comunitare și ale Contractului de finanțare;</w:t>
      </w:r>
    </w:p>
    <w:p w14:paraId="65E6FD0B" w14:textId="77777777" w:rsidR="006E206E" w:rsidRPr="006C6F2C" w:rsidRDefault="00D9703E" w:rsidP="00764E00">
      <w:pPr>
        <w:pStyle w:val="xl61"/>
        <w:pBdr>
          <w:left w:val="none" w:sz="0" w:space="0" w:color="auto"/>
        </w:pBdr>
        <w:spacing w:before="0" w:beforeAutospacing="0" w:after="0" w:afterAutospacing="0" w:line="276" w:lineRule="auto"/>
        <w:rPr>
          <w:rFonts w:ascii="Trebuchet MS" w:hAnsi="Trebuchet MS" w:cs="Times New Roman"/>
          <w:sz w:val="22"/>
          <w:szCs w:val="22"/>
          <w:lang w:val="ro-RO"/>
        </w:rPr>
      </w:pPr>
      <w:r w:rsidRPr="006C6F2C">
        <w:rPr>
          <w:rFonts w:ascii="Trebuchet MS" w:hAnsi="Trebuchet MS" w:cs="Times New Roman"/>
          <w:sz w:val="22"/>
          <w:szCs w:val="22"/>
          <w:lang w:val="ro-RO"/>
        </w:rPr>
        <w:t>c) perioada de implementare a Proiectului;</w:t>
      </w:r>
    </w:p>
    <w:p w14:paraId="69867652" w14:textId="77777777" w:rsidR="006E206E" w:rsidRPr="006C6F2C" w:rsidRDefault="00D9703E" w:rsidP="00764E00">
      <w:pPr>
        <w:pStyle w:val="xl61"/>
        <w:pBdr>
          <w:left w:val="none" w:sz="0" w:space="0" w:color="auto"/>
        </w:pBdr>
        <w:spacing w:before="0" w:beforeAutospacing="0" w:after="0" w:afterAutospacing="0" w:line="276" w:lineRule="auto"/>
        <w:rPr>
          <w:rFonts w:ascii="Trebuchet MS" w:hAnsi="Trebuchet MS" w:cs="Times New Roman"/>
          <w:sz w:val="22"/>
          <w:szCs w:val="22"/>
          <w:lang w:val="ro-RO"/>
        </w:rPr>
      </w:pPr>
      <w:r w:rsidRPr="006C6F2C">
        <w:rPr>
          <w:rFonts w:ascii="Trebuchet MS" w:hAnsi="Trebuchet MS" w:cs="Times New Roman"/>
          <w:sz w:val="22"/>
          <w:szCs w:val="22"/>
          <w:lang w:val="ro-RO"/>
        </w:rPr>
        <w:t xml:space="preserve">d) secțiunea </w:t>
      </w:r>
      <w:r w:rsidRPr="006C6F2C">
        <w:rPr>
          <w:rFonts w:ascii="Trebuchet MS" w:hAnsi="Trebuchet MS" w:cs="Times New Roman"/>
          <w:i/>
          <w:sz w:val="22"/>
          <w:szCs w:val="22"/>
          <w:lang w:val="ro-RO"/>
        </w:rPr>
        <w:t xml:space="preserve">Indicatori </w:t>
      </w:r>
      <w:proofErr w:type="spellStart"/>
      <w:r w:rsidRPr="006C6F2C">
        <w:rPr>
          <w:rFonts w:ascii="Trebuchet MS" w:hAnsi="Trebuchet MS" w:cs="Times New Roman"/>
          <w:i/>
          <w:sz w:val="22"/>
          <w:szCs w:val="22"/>
          <w:lang w:val="ro-RO"/>
        </w:rPr>
        <w:t>prestabiliţi</w:t>
      </w:r>
      <w:proofErr w:type="spellEnd"/>
      <w:r w:rsidRPr="006C6F2C">
        <w:rPr>
          <w:rFonts w:ascii="Trebuchet MS" w:hAnsi="Trebuchet MS" w:cs="Times New Roman"/>
          <w:sz w:val="22"/>
          <w:szCs w:val="22"/>
          <w:lang w:val="ro-RO"/>
        </w:rPr>
        <w:t xml:space="preserve"> din Cererea de finanțare, cu încadrare </w:t>
      </w:r>
      <w:r w:rsidR="001B4491" w:rsidRPr="006C6F2C">
        <w:rPr>
          <w:rFonts w:ascii="Trebuchet MS" w:hAnsi="Trebuchet MS" w:cs="Times New Roman"/>
          <w:sz w:val="22"/>
          <w:szCs w:val="22"/>
          <w:lang w:val="ro-RO"/>
        </w:rPr>
        <w:t>în valoarea eligibilă</w:t>
      </w:r>
      <w:r w:rsidRPr="006C6F2C">
        <w:rPr>
          <w:rFonts w:ascii="Trebuchet MS" w:hAnsi="Trebuchet MS" w:cs="Times New Roman"/>
          <w:sz w:val="22"/>
          <w:szCs w:val="22"/>
          <w:lang w:val="ro-RO"/>
        </w:rPr>
        <w:t xml:space="preserve"> a Proiectului și cu respectarea </w:t>
      </w:r>
      <w:r w:rsidR="001B4491" w:rsidRPr="006C6F2C">
        <w:rPr>
          <w:rFonts w:ascii="Trebuchet MS" w:hAnsi="Trebuchet MS" w:cs="Times New Roman"/>
          <w:sz w:val="22"/>
          <w:szCs w:val="22"/>
          <w:lang w:val="ro-RO"/>
        </w:rPr>
        <w:t>plafoanelor stabilite</w:t>
      </w:r>
      <w:r w:rsidRPr="006C6F2C">
        <w:rPr>
          <w:rFonts w:ascii="Trebuchet MS" w:hAnsi="Trebuchet MS" w:cs="Times New Roman"/>
          <w:sz w:val="22"/>
          <w:szCs w:val="22"/>
          <w:lang w:val="ro-RO"/>
        </w:rPr>
        <w:t xml:space="preserve"> prin Ghidul solicitantului aplicabil cererii de proiecte;</w:t>
      </w:r>
    </w:p>
    <w:p w14:paraId="66761422" w14:textId="6886EAD3" w:rsidR="006E206E" w:rsidRPr="006C6F2C" w:rsidRDefault="00D9703E" w:rsidP="00764E00">
      <w:pPr>
        <w:pStyle w:val="xl61"/>
        <w:pBdr>
          <w:left w:val="none" w:sz="0" w:space="0" w:color="auto"/>
        </w:pBdr>
        <w:spacing w:before="0" w:beforeAutospacing="0" w:after="0" w:afterAutospacing="0" w:line="276" w:lineRule="auto"/>
        <w:rPr>
          <w:rFonts w:ascii="Trebuchet MS" w:hAnsi="Trebuchet MS" w:cs="Times New Roman"/>
          <w:sz w:val="22"/>
          <w:szCs w:val="22"/>
          <w:lang w:val="ro-RO"/>
        </w:rPr>
      </w:pPr>
      <w:r w:rsidRPr="006C6F2C">
        <w:rPr>
          <w:rFonts w:ascii="Trebuchet MS" w:hAnsi="Trebuchet MS" w:cs="Times New Roman"/>
          <w:sz w:val="22"/>
          <w:szCs w:val="22"/>
          <w:lang w:val="ro-RO"/>
        </w:rPr>
        <w:t>e) înlocuirea Partenerilor, cu respectarea prevederilor art. 7 secțiunea I, alin. (</w:t>
      </w:r>
      <w:r w:rsidR="000422C2" w:rsidRPr="006C6F2C">
        <w:rPr>
          <w:rFonts w:ascii="Trebuchet MS" w:hAnsi="Trebuchet MS" w:cs="Times New Roman"/>
          <w:sz w:val="22"/>
          <w:szCs w:val="22"/>
          <w:lang w:val="ro-RO"/>
        </w:rPr>
        <w:t>20</w:t>
      </w:r>
      <w:r w:rsidR="00745116" w:rsidRPr="006C6F2C">
        <w:rPr>
          <w:rFonts w:ascii="Trebuchet MS" w:hAnsi="Trebuchet MS" w:cs="Times New Roman"/>
          <w:sz w:val="22"/>
          <w:szCs w:val="22"/>
          <w:lang w:val="ro-RO"/>
        </w:rPr>
        <w:t>)-(</w:t>
      </w:r>
      <w:r w:rsidR="00D76098" w:rsidRPr="006C6F2C">
        <w:rPr>
          <w:rFonts w:ascii="Trebuchet MS" w:hAnsi="Trebuchet MS" w:cs="Times New Roman"/>
          <w:sz w:val="22"/>
          <w:szCs w:val="22"/>
          <w:lang w:val="ro-RO"/>
        </w:rPr>
        <w:t>22</w:t>
      </w:r>
      <w:r w:rsidR="00745116" w:rsidRPr="006C6F2C">
        <w:rPr>
          <w:rFonts w:ascii="Trebuchet MS" w:hAnsi="Trebuchet MS" w:cs="Times New Roman"/>
          <w:sz w:val="22"/>
          <w:szCs w:val="22"/>
          <w:lang w:val="ro-RO"/>
        </w:rPr>
        <w:t xml:space="preserve">), </w:t>
      </w:r>
      <w:r w:rsidRPr="006C6F2C">
        <w:rPr>
          <w:rFonts w:ascii="Trebuchet MS" w:hAnsi="Trebuchet MS" w:cs="Times New Roman"/>
          <w:sz w:val="22"/>
          <w:szCs w:val="22"/>
          <w:lang w:val="ro-RO"/>
        </w:rPr>
        <w:t>precum și a tuturor regulilor stabilite prin Ghidul solicitantului aplicabil și a dispozițiilor legale în vigoare;</w:t>
      </w:r>
    </w:p>
    <w:p w14:paraId="5AEF4F37" w14:textId="1E5641A8" w:rsidR="005436D0" w:rsidRPr="006C6F2C" w:rsidRDefault="00E64B8C" w:rsidP="00764E00">
      <w:pPr>
        <w:pStyle w:val="xl61"/>
        <w:pBdr>
          <w:left w:val="none" w:sz="0" w:space="0" w:color="auto"/>
        </w:pBdr>
        <w:spacing w:before="0" w:beforeAutospacing="0" w:after="0" w:afterAutospacing="0" w:line="276" w:lineRule="auto"/>
        <w:rPr>
          <w:rFonts w:ascii="Trebuchet MS" w:hAnsi="Trebuchet MS"/>
          <w:sz w:val="22"/>
          <w:szCs w:val="22"/>
          <w:lang w:val="ro-RO"/>
        </w:rPr>
      </w:pPr>
      <w:bookmarkStart w:id="18" w:name="_Hlk495575829"/>
      <w:r w:rsidRPr="006C6F2C">
        <w:rPr>
          <w:rFonts w:ascii="Trebuchet MS" w:hAnsi="Trebuchet MS" w:cs="Times New Roman"/>
          <w:sz w:val="22"/>
          <w:szCs w:val="22"/>
          <w:lang w:val="ro-RO"/>
        </w:rPr>
        <w:t>f)</w:t>
      </w:r>
      <w:r w:rsidRPr="006C6F2C">
        <w:rPr>
          <w:rFonts w:ascii="Trebuchet MS" w:hAnsi="Trebuchet MS"/>
          <w:sz w:val="22"/>
          <w:szCs w:val="22"/>
          <w:lang w:val="ro-RO"/>
        </w:rPr>
        <w:t xml:space="preserve"> </w:t>
      </w:r>
      <w:r w:rsidR="005436D0" w:rsidRPr="006C6F2C">
        <w:rPr>
          <w:rFonts w:ascii="Trebuchet MS" w:hAnsi="Trebuchet MS"/>
          <w:sz w:val="22"/>
          <w:szCs w:val="22"/>
          <w:lang w:val="ro-RO"/>
        </w:rPr>
        <w:t>înlocuirea și/sau introducerea unor activități noi</w:t>
      </w:r>
      <w:r w:rsidR="006C79BF" w:rsidRPr="006C6F2C">
        <w:rPr>
          <w:rFonts w:ascii="Trebuchet MS" w:hAnsi="Trebuchet MS"/>
          <w:sz w:val="22"/>
          <w:szCs w:val="22"/>
          <w:lang w:val="ro-RO"/>
        </w:rPr>
        <w:t>,</w:t>
      </w:r>
      <w:r w:rsidR="005436D0" w:rsidRPr="006C6F2C">
        <w:rPr>
          <w:rFonts w:ascii="Trebuchet MS" w:hAnsi="Trebuchet MS"/>
          <w:sz w:val="22"/>
          <w:szCs w:val="22"/>
          <w:lang w:val="ro-RO"/>
        </w:rPr>
        <w:t xml:space="preserve"> </w:t>
      </w:r>
      <w:r w:rsidR="00A85BE7" w:rsidRPr="006C6F2C">
        <w:rPr>
          <w:rFonts w:ascii="Trebuchet MS" w:hAnsi="Trebuchet MS"/>
          <w:sz w:val="22"/>
          <w:szCs w:val="22"/>
          <w:lang w:val="ro-RO"/>
        </w:rPr>
        <w:t>care</w:t>
      </w:r>
      <w:r w:rsidR="00594745" w:rsidRPr="006C6F2C">
        <w:rPr>
          <w:rFonts w:ascii="Trebuchet MS" w:hAnsi="Trebuchet MS"/>
          <w:sz w:val="22"/>
          <w:szCs w:val="22"/>
          <w:lang w:val="ro-RO"/>
        </w:rPr>
        <w:t xml:space="preserve"> să</w:t>
      </w:r>
      <w:r w:rsidR="00A85BE7" w:rsidRPr="006C6F2C">
        <w:rPr>
          <w:rFonts w:ascii="Trebuchet MS" w:hAnsi="Trebuchet MS"/>
          <w:sz w:val="22"/>
          <w:szCs w:val="22"/>
          <w:lang w:val="ro-RO"/>
        </w:rPr>
        <w:t xml:space="preserve"> contribuie la rezultatele proiectului</w:t>
      </w:r>
      <w:r w:rsidR="003620F6" w:rsidRPr="006C6F2C">
        <w:rPr>
          <w:rFonts w:ascii="Trebuchet MS" w:hAnsi="Trebuchet MS" w:cs="Times New Roman"/>
          <w:sz w:val="22"/>
          <w:szCs w:val="22"/>
          <w:lang w:val="ro-RO"/>
        </w:rPr>
        <w:t>,</w:t>
      </w:r>
      <w:r w:rsidR="003620F6" w:rsidRPr="006C6F2C">
        <w:rPr>
          <w:rFonts w:ascii="Trebuchet MS" w:hAnsi="Trebuchet MS"/>
          <w:sz w:val="22"/>
          <w:szCs w:val="22"/>
          <w:lang w:val="ro-RO"/>
        </w:rPr>
        <w:t xml:space="preserve"> fără modificarea valorii totale eligibile a Proiectului</w:t>
      </w:r>
      <w:r w:rsidR="003620F6" w:rsidRPr="006C6F2C">
        <w:rPr>
          <w:rFonts w:ascii="Trebuchet MS" w:hAnsi="Trebuchet MS" w:cs="Times New Roman"/>
          <w:sz w:val="22"/>
          <w:szCs w:val="22"/>
          <w:lang w:val="ro-RO"/>
        </w:rPr>
        <w:t>;</w:t>
      </w:r>
      <w:r w:rsidR="005436D0" w:rsidRPr="006C6F2C">
        <w:rPr>
          <w:rFonts w:ascii="Trebuchet MS" w:hAnsi="Trebuchet MS"/>
          <w:sz w:val="22"/>
          <w:szCs w:val="22"/>
          <w:lang w:val="ro-RO"/>
        </w:rPr>
        <w:t xml:space="preserve"> </w:t>
      </w:r>
    </w:p>
    <w:p w14:paraId="29BEDC48" w14:textId="19A3F0E0" w:rsidR="00E90954" w:rsidRPr="006C6F2C" w:rsidRDefault="005436D0" w:rsidP="00764E00">
      <w:pPr>
        <w:pStyle w:val="xl61"/>
        <w:pBdr>
          <w:left w:val="none" w:sz="0" w:space="0" w:color="auto"/>
        </w:pBdr>
        <w:spacing w:before="0" w:beforeAutospacing="0" w:after="0" w:afterAutospacing="0" w:line="276" w:lineRule="auto"/>
        <w:rPr>
          <w:rFonts w:ascii="Trebuchet MS" w:hAnsi="Trebuchet MS"/>
          <w:sz w:val="22"/>
          <w:szCs w:val="22"/>
          <w:lang w:val="ro-RO"/>
        </w:rPr>
      </w:pPr>
      <w:r w:rsidRPr="006C6F2C">
        <w:rPr>
          <w:rFonts w:ascii="Trebuchet MS" w:hAnsi="Trebuchet MS"/>
          <w:sz w:val="22"/>
          <w:szCs w:val="22"/>
          <w:lang w:val="ro-RO"/>
        </w:rPr>
        <w:t xml:space="preserve">g) </w:t>
      </w:r>
      <w:r w:rsidR="00E64B8C" w:rsidRPr="006C6F2C">
        <w:rPr>
          <w:rFonts w:ascii="Trebuchet MS" w:hAnsi="Trebuchet MS"/>
          <w:sz w:val="22"/>
          <w:szCs w:val="22"/>
          <w:lang w:val="ro-RO"/>
        </w:rPr>
        <w:t>dezangajarea</w:t>
      </w:r>
      <w:r w:rsidR="00E64B8C" w:rsidRPr="006C6F2C">
        <w:rPr>
          <w:rFonts w:ascii="Trebuchet MS" w:hAnsi="Trebuchet MS" w:cs="Times New Roman"/>
          <w:sz w:val="22"/>
          <w:szCs w:val="22"/>
          <w:lang w:val="ro-RO"/>
        </w:rPr>
        <w:t xml:space="preserve"> fonduri</w:t>
      </w:r>
      <w:r w:rsidR="00B26F19" w:rsidRPr="006C6F2C">
        <w:rPr>
          <w:rFonts w:ascii="Trebuchet MS" w:hAnsi="Trebuchet MS" w:cs="Times New Roman"/>
          <w:sz w:val="22"/>
          <w:szCs w:val="22"/>
          <w:lang w:val="ro-RO"/>
        </w:rPr>
        <w:t>l</w:t>
      </w:r>
      <w:r w:rsidR="00A41852" w:rsidRPr="006C6F2C">
        <w:rPr>
          <w:rFonts w:ascii="Trebuchet MS" w:hAnsi="Trebuchet MS" w:cs="Times New Roman"/>
          <w:sz w:val="22"/>
          <w:szCs w:val="22"/>
          <w:lang w:val="ro-RO"/>
        </w:rPr>
        <w:t>or</w:t>
      </w:r>
      <w:r w:rsidR="00E64B8C" w:rsidRPr="006C6F2C">
        <w:rPr>
          <w:rFonts w:ascii="Trebuchet MS" w:hAnsi="Trebuchet MS" w:cs="Times New Roman"/>
          <w:sz w:val="22"/>
          <w:szCs w:val="22"/>
          <w:lang w:val="ro-RO"/>
        </w:rPr>
        <w:t xml:space="preserve"> rămase neutilizate</w:t>
      </w:r>
      <w:r w:rsidR="0055475E" w:rsidRPr="006C6F2C">
        <w:rPr>
          <w:rFonts w:ascii="Trebuchet MS" w:hAnsi="Trebuchet MS" w:cs="Times New Roman"/>
          <w:sz w:val="22"/>
          <w:szCs w:val="22"/>
          <w:lang w:val="ro-RO"/>
        </w:rPr>
        <w:t xml:space="preserve"> </w:t>
      </w:r>
      <w:r w:rsidR="00E64B8C" w:rsidRPr="006C6F2C">
        <w:rPr>
          <w:rFonts w:ascii="Trebuchet MS" w:hAnsi="Trebuchet MS" w:cs="Times New Roman"/>
          <w:sz w:val="22"/>
          <w:szCs w:val="22"/>
          <w:lang w:val="ro-RO"/>
        </w:rPr>
        <w:t>ca urmare a atribuirii și/sau finalizării contractelor de achiziț</w:t>
      </w:r>
      <w:r w:rsidR="00757EC2" w:rsidRPr="006C6F2C">
        <w:rPr>
          <w:rFonts w:ascii="Trebuchet MS" w:hAnsi="Trebuchet MS" w:cs="Times New Roman"/>
          <w:sz w:val="22"/>
          <w:szCs w:val="22"/>
          <w:lang w:val="ro-RO"/>
        </w:rPr>
        <w:t>ie publică aferente proiectului</w:t>
      </w:r>
      <w:r w:rsidR="00245058" w:rsidRPr="006C6F2C">
        <w:rPr>
          <w:rFonts w:ascii="Trebuchet MS" w:hAnsi="Trebuchet MS" w:cs="Times New Roman"/>
          <w:sz w:val="22"/>
          <w:szCs w:val="22"/>
          <w:lang w:val="ro-RO"/>
        </w:rPr>
        <w:t xml:space="preserve">. </w:t>
      </w:r>
    </w:p>
    <w:bookmarkEnd w:id="18"/>
    <w:p w14:paraId="31BED69F" w14:textId="7F97D03B" w:rsidR="00594745" w:rsidRPr="006C6F2C" w:rsidRDefault="00594745" w:rsidP="00764E00">
      <w:pPr>
        <w:pStyle w:val="Head2-Alin"/>
        <w:numPr>
          <w:ilvl w:val="0"/>
          <w:numId w:val="0"/>
        </w:numPr>
        <w:tabs>
          <w:tab w:val="left" w:pos="0"/>
        </w:tabs>
        <w:spacing w:before="0" w:after="0" w:line="276" w:lineRule="auto"/>
        <w:rPr>
          <w:sz w:val="22"/>
          <w:szCs w:val="22"/>
        </w:rPr>
      </w:pPr>
      <w:r w:rsidRPr="006C6F2C">
        <w:rPr>
          <w:sz w:val="22"/>
          <w:szCs w:val="22"/>
        </w:rPr>
        <w:t>(6) Pr</w:t>
      </w:r>
      <w:r w:rsidR="00D82C3A" w:rsidRPr="006C6F2C">
        <w:rPr>
          <w:rFonts w:cs="Arial"/>
          <w:sz w:val="22"/>
          <w:szCs w:val="22"/>
          <w:lang w:eastAsia="fr-FR"/>
        </w:rPr>
        <w:t xml:space="preserve">in excepție de la art. </w:t>
      </w:r>
      <w:r w:rsidR="005824CB" w:rsidRPr="006C6F2C">
        <w:rPr>
          <w:rFonts w:cs="Arial"/>
          <w:sz w:val="22"/>
          <w:szCs w:val="22"/>
          <w:lang w:eastAsia="fr-FR"/>
        </w:rPr>
        <w:t xml:space="preserve">14 alin. (1), </w:t>
      </w:r>
      <w:r w:rsidR="009D195E" w:rsidRPr="006C6F2C">
        <w:rPr>
          <w:rFonts w:cs="Arial"/>
          <w:bCs/>
          <w:sz w:val="22"/>
          <w:szCs w:val="22"/>
          <w:lang w:eastAsia="fr-FR"/>
        </w:rPr>
        <w:t xml:space="preserve">AMPOCA are dreptul de a modifica/completa </w:t>
      </w:r>
      <w:r w:rsidR="000A0D16" w:rsidRPr="006C6F2C">
        <w:rPr>
          <w:rFonts w:cs="Arial"/>
          <w:bCs/>
          <w:sz w:val="22"/>
          <w:szCs w:val="22"/>
          <w:lang w:eastAsia="fr-FR"/>
        </w:rPr>
        <w:t xml:space="preserve"> </w:t>
      </w:r>
      <w:r w:rsidR="00606F08" w:rsidRPr="006C6F2C">
        <w:rPr>
          <w:rFonts w:cs="Arial"/>
          <w:bCs/>
          <w:sz w:val="22"/>
          <w:szCs w:val="22"/>
          <w:lang w:eastAsia="fr-FR"/>
        </w:rPr>
        <w:t xml:space="preserve">unilateral, </w:t>
      </w:r>
      <w:r w:rsidR="009D195E" w:rsidRPr="006C6F2C">
        <w:rPr>
          <w:rFonts w:cs="Arial"/>
          <w:bCs/>
          <w:sz w:val="22"/>
          <w:szCs w:val="22"/>
          <w:lang w:eastAsia="fr-FR"/>
        </w:rPr>
        <w:t xml:space="preserve">prin notificare, următoarele </w:t>
      </w:r>
      <w:r w:rsidR="000A0D16" w:rsidRPr="006C6F2C">
        <w:rPr>
          <w:rFonts w:cs="Arial"/>
          <w:bCs/>
          <w:sz w:val="22"/>
          <w:szCs w:val="22"/>
          <w:lang w:eastAsia="fr-FR"/>
        </w:rPr>
        <w:t xml:space="preserve">anexe </w:t>
      </w:r>
      <w:r w:rsidR="009D195E" w:rsidRPr="006C6F2C">
        <w:rPr>
          <w:rFonts w:cs="Arial"/>
          <w:bCs/>
          <w:sz w:val="22"/>
          <w:szCs w:val="22"/>
          <w:lang w:eastAsia="fr-FR"/>
        </w:rPr>
        <w:t xml:space="preserve">care fac parte integrantă din Contractul de finanțare: </w:t>
      </w:r>
      <w:r w:rsidR="009D195E" w:rsidRPr="006C6F2C">
        <w:rPr>
          <w:rFonts w:cs="Arial"/>
          <w:sz w:val="22"/>
          <w:szCs w:val="22"/>
          <w:lang w:eastAsia="fr-FR"/>
        </w:rPr>
        <w:t xml:space="preserve">Anexa II   – Grafic estimativ de depunere a cererilor de </w:t>
      </w:r>
      <w:proofErr w:type="spellStart"/>
      <w:r w:rsidR="009D195E" w:rsidRPr="006C6F2C">
        <w:rPr>
          <w:rFonts w:cs="Arial"/>
          <w:sz w:val="22"/>
          <w:szCs w:val="22"/>
          <w:lang w:eastAsia="fr-FR"/>
        </w:rPr>
        <w:t>prefinanțare</w:t>
      </w:r>
      <w:proofErr w:type="spellEnd"/>
      <w:r w:rsidR="009D195E" w:rsidRPr="006C6F2C">
        <w:rPr>
          <w:rFonts w:cs="Arial"/>
          <w:sz w:val="22"/>
          <w:szCs w:val="22"/>
          <w:lang w:eastAsia="fr-FR"/>
        </w:rPr>
        <w:t>/rambursare/plată</w:t>
      </w:r>
      <w:r w:rsidR="005824CB" w:rsidRPr="006C6F2C">
        <w:rPr>
          <w:rFonts w:cs="Arial"/>
          <w:sz w:val="22"/>
          <w:szCs w:val="22"/>
          <w:lang w:eastAsia="fr-FR"/>
        </w:rPr>
        <w:t xml:space="preserve"> (în ceea ce privește formatul acestuia)</w:t>
      </w:r>
      <w:r w:rsidR="000A0D16" w:rsidRPr="006C6F2C">
        <w:rPr>
          <w:rFonts w:cs="Arial"/>
          <w:sz w:val="22"/>
          <w:szCs w:val="22"/>
          <w:lang w:eastAsia="fr-FR"/>
        </w:rPr>
        <w:t>,</w:t>
      </w:r>
      <w:r w:rsidR="000B5801" w:rsidRPr="006C6F2C">
        <w:rPr>
          <w:rFonts w:cs="Arial"/>
          <w:sz w:val="22"/>
          <w:szCs w:val="22"/>
          <w:lang w:eastAsia="fr-FR"/>
        </w:rPr>
        <w:t xml:space="preserve"> </w:t>
      </w:r>
      <w:r w:rsidR="009D195E" w:rsidRPr="006C6F2C">
        <w:rPr>
          <w:rFonts w:cs="Arial"/>
          <w:sz w:val="22"/>
          <w:szCs w:val="22"/>
          <w:lang w:eastAsia="fr-FR"/>
        </w:rPr>
        <w:t>Anexa III  – Raportări privind stadiul implementării Proiectului</w:t>
      </w:r>
      <w:r w:rsidR="000A0D16" w:rsidRPr="006C6F2C">
        <w:rPr>
          <w:rFonts w:cs="Arial"/>
          <w:sz w:val="22"/>
          <w:szCs w:val="22"/>
          <w:lang w:eastAsia="fr-FR"/>
        </w:rPr>
        <w:t xml:space="preserve">, </w:t>
      </w:r>
      <w:r w:rsidR="009D195E" w:rsidRPr="006C6F2C">
        <w:rPr>
          <w:rFonts w:cs="Arial"/>
          <w:sz w:val="22"/>
          <w:szCs w:val="22"/>
          <w:lang w:eastAsia="fr-FR"/>
        </w:rPr>
        <w:t xml:space="preserve">Anexa IV  – </w:t>
      </w:r>
      <w:proofErr w:type="spellStart"/>
      <w:r w:rsidR="009D195E" w:rsidRPr="006C6F2C">
        <w:rPr>
          <w:rFonts w:cs="Arial"/>
          <w:sz w:val="22"/>
          <w:szCs w:val="22"/>
          <w:lang w:eastAsia="fr-FR"/>
        </w:rPr>
        <w:t>Prefinanțarea</w:t>
      </w:r>
      <w:proofErr w:type="spellEnd"/>
      <w:r w:rsidR="009D195E" w:rsidRPr="006C6F2C">
        <w:rPr>
          <w:rFonts w:cs="Arial"/>
          <w:sz w:val="22"/>
          <w:szCs w:val="22"/>
          <w:lang w:eastAsia="fr-FR"/>
        </w:rPr>
        <w:t>, rambursarea și plata cheltuielilor</w:t>
      </w:r>
      <w:r w:rsidR="000A0D16" w:rsidRPr="006C6F2C">
        <w:rPr>
          <w:rFonts w:cs="Arial"/>
          <w:sz w:val="22"/>
          <w:szCs w:val="22"/>
          <w:lang w:eastAsia="fr-FR"/>
        </w:rPr>
        <w:t xml:space="preserve">, </w:t>
      </w:r>
      <w:r w:rsidR="009D195E" w:rsidRPr="006C6F2C">
        <w:rPr>
          <w:rFonts w:cs="Arial"/>
          <w:sz w:val="22"/>
          <w:szCs w:val="22"/>
          <w:lang w:eastAsia="fr-FR"/>
        </w:rPr>
        <w:t xml:space="preserve">Anexa V   </w:t>
      </w:r>
      <w:r w:rsidR="00ED62E5" w:rsidRPr="006C6F2C">
        <w:rPr>
          <w:rFonts w:cs="Arial"/>
          <w:sz w:val="22"/>
          <w:szCs w:val="22"/>
          <w:lang w:eastAsia="fr-FR"/>
        </w:rPr>
        <w:t>– Achiziții</w:t>
      </w:r>
      <w:r w:rsidR="009D195E" w:rsidRPr="006C6F2C">
        <w:rPr>
          <w:rFonts w:cs="Arial"/>
          <w:sz w:val="22"/>
          <w:szCs w:val="22"/>
          <w:lang w:eastAsia="fr-FR"/>
        </w:rPr>
        <w:t>. Conflict de interese</w:t>
      </w:r>
      <w:r w:rsidR="000A0D16" w:rsidRPr="006C6F2C">
        <w:rPr>
          <w:rFonts w:cs="Arial"/>
          <w:sz w:val="22"/>
          <w:szCs w:val="22"/>
          <w:lang w:eastAsia="fr-FR"/>
        </w:rPr>
        <w:t>,</w:t>
      </w:r>
      <w:r w:rsidR="000B5801" w:rsidRPr="006C6F2C">
        <w:rPr>
          <w:rFonts w:cs="Arial"/>
          <w:sz w:val="22"/>
          <w:szCs w:val="22"/>
          <w:lang w:eastAsia="fr-FR"/>
        </w:rPr>
        <w:t xml:space="preserve"> </w:t>
      </w:r>
      <w:r w:rsidR="009D195E" w:rsidRPr="006C6F2C">
        <w:rPr>
          <w:rFonts w:cs="Arial"/>
          <w:sz w:val="22"/>
          <w:szCs w:val="22"/>
          <w:lang w:eastAsia="fr-FR"/>
        </w:rPr>
        <w:t xml:space="preserve">Anexa VI – Verificarea </w:t>
      </w:r>
      <w:proofErr w:type="spellStart"/>
      <w:r w:rsidR="00072C9A" w:rsidRPr="006C6F2C">
        <w:rPr>
          <w:rFonts w:cs="Arial"/>
          <w:sz w:val="22"/>
          <w:szCs w:val="22"/>
          <w:lang w:eastAsia="fr-FR"/>
        </w:rPr>
        <w:t>şi</w:t>
      </w:r>
      <w:proofErr w:type="spellEnd"/>
      <w:r w:rsidR="00072C9A" w:rsidRPr="006C6F2C">
        <w:rPr>
          <w:rFonts w:cs="Arial"/>
          <w:sz w:val="22"/>
          <w:szCs w:val="22"/>
          <w:lang w:eastAsia="fr-FR"/>
        </w:rPr>
        <w:t xml:space="preserve"> </w:t>
      </w:r>
      <w:r w:rsidR="009D195E" w:rsidRPr="006C6F2C">
        <w:rPr>
          <w:rFonts w:cs="Arial"/>
          <w:sz w:val="22"/>
          <w:szCs w:val="22"/>
          <w:lang w:eastAsia="fr-FR"/>
        </w:rPr>
        <w:t>monitorizarea la fața locului a Proiectului</w:t>
      </w:r>
      <w:r w:rsidR="000A0D16" w:rsidRPr="006C6F2C">
        <w:rPr>
          <w:rFonts w:cs="Arial"/>
          <w:sz w:val="22"/>
          <w:szCs w:val="22"/>
          <w:lang w:eastAsia="fr-FR"/>
        </w:rPr>
        <w:t xml:space="preserve">, </w:t>
      </w:r>
      <w:r w:rsidR="009D195E" w:rsidRPr="006C6F2C">
        <w:rPr>
          <w:rFonts w:cs="Arial"/>
          <w:sz w:val="22"/>
          <w:szCs w:val="22"/>
          <w:lang w:eastAsia="fr-FR"/>
        </w:rPr>
        <w:t>Anexa VII – Mă</w:t>
      </w:r>
      <w:r w:rsidR="006E6ACD" w:rsidRPr="006C6F2C">
        <w:rPr>
          <w:rFonts w:cs="Arial"/>
          <w:sz w:val="22"/>
          <w:szCs w:val="22"/>
          <w:lang w:eastAsia="fr-FR"/>
        </w:rPr>
        <w:t xml:space="preserve">suri de informare </w:t>
      </w:r>
      <w:proofErr w:type="spellStart"/>
      <w:r w:rsidR="006E6ACD" w:rsidRPr="006C6F2C">
        <w:rPr>
          <w:rFonts w:cs="Arial"/>
          <w:sz w:val="22"/>
          <w:szCs w:val="22"/>
          <w:lang w:eastAsia="fr-FR"/>
        </w:rPr>
        <w:t>şi</w:t>
      </w:r>
      <w:proofErr w:type="spellEnd"/>
      <w:r w:rsidR="006E6ACD" w:rsidRPr="006C6F2C">
        <w:rPr>
          <w:rFonts w:cs="Arial"/>
          <w:sz w:val="22"/>
          <w:szCs w:val="22"/>
          <w:lang w:eastAsia="fr-FR"/>
        </w:rPr>
        <w:t xml:space="preserve"> comunicare</w:t>
      </w:r>
      <w:r w:rsidR="000A0D16" w:rsidRPr="006C6F2C">
        <w:rPr>
          <w:rFonts w:cs="Arial"/>
          <w:sz w:val="22"/>
          <w:szCs w:val="22"/>
          <w:lang w:eastAsia="fr-FR"/>
        </w:rPr>
        <w:t xml:space="preserve"> și </w:t>
      </w:r>
      <w:r w:rsidR="009D195E" w:rsidRPr="006C6F2C">
        <w:rPr>
          <w:rFonts w:cs="Arial"/>
          <w:sz w:val="22"/>
          <w:szCs w:val="22"/>
          <w:lang w:eastAsia="fr-FR"/>
        </w:rPr>
        <w:t>Anexa VIII– Nereguli/fraude și recuperări debite.</w:t>
      </w:r>
    </w:p>
    <w:p w14:paraId="0374E197" w14:textId="7E1C56D9" w:rsidR="005701B5" w:rsidRPr="006C6F2C" w:rsidRDefault="000B06E6" w:rsidP="00764E00">
      <w:pPr>
        <w:pStyle w:val="xl61"/>
        <w:pBdr>
          <w:left w:val="none" w:sz="0" w:space="0" w:color="auto"/>
        </w:pBdr>
        <w:spacing w:before="0" w:beforeAutospacing="0" w:after="0" w:afterAutospacing="0" w:line="276" w:lineRule="auto"/>
        <w:rPr>
          <w:rFonts w:ascii="Trebuchet MS" w:hAnsi="Trebuchet MS"/>
          <w:sz w:val="22"/>
          <w:szCs w:val="22"/>
          <w:lang w:val="ro-RO"/>
        </w:rPr>
      </w:pPr>
      <w:bookmarkStart w:id="19" w:name="_Ref294090103"/>
      <w:r w:rsidRPr="006C6F2C">
        <w:rPr>
          <w:rFonts w:ascii="Trebuchet MS" w:hAnsi="Trebuchet MS"/>
          <w:sz w:val="22"/>
          <w:szCs w:val="22"/>
          <w:lang w:val="ro-RO"/>
        </w:rPr>
        <w:t>(7</w:t>
      </w:r>
      <w:r w:rsidR="008658C2" w:rsidRPr="006C6F2C">
        <w:rPr>
          <w:rFonts w:ascii="Trebuchet MS" w:hAnsi="Trebuchet MS"/>
          <w:sz w:val="22"/>
          <w:szCs w:val="22"/>
          <w:lang w:val="ro-RO"/>
        </w:rPr>
        <w:t xml:space="preserve">) </w:t>
      </w:r>
      <w:r w:rsidR="00B13FAF" w:rsidRPr="006C6F2C">
        <w:rPr>
          <w:rFonts w:ascii="Trebuchet MS" w:hAnsi="Trebuchet MS"/>
          <w:sz w:val="22"/>
          <w:szCs w:val="22"/>
          <w:lang w:val="ro-RO"/>
        </w:rPr>
        <w:t>Prin excepție de la art. 14 alin. (</w:t>
      </w:r>
      <w:r w:rsidR="0009458F" w:rsidRPr="006C6F2C">
        <w:rPr>
          <w:rFonts w:ascii="Trebuchet MS" w:hAnsi="Trebuchet MS"/>
          <w:sz w:val="22"/>
          <w:szCs w:val="22"/>
          <w:lang w:val="ro-RO"/>
        </w:rPr>
        <w:t>1</w:t>
      </w:r>
      <w:r w:rsidR="00B13FAF" w:rsidRPr="006C6F2C">
        <w:rPr>
          <w:rFonts w:ascii="Trebuchet MS" w:hAnsi="Trebuchet MS"/>
          <w:sz w:val="22"/>
          <w:szCs w:val="22"/>
          <w:lang w:val="ro-RO"/>
        </w:rPr>
        <w:t xml:space="preserve">), </w:t>
      </w:r>
      <w:r w:rsidR="00F023DC" w:rsidRPr="006C6F2C">
        <w:rPr>
          <w:rFonts w:ascii="Trebuchet MS" w:hAnsi="Trebuchet MS"/>
          <w:sz w:val="22"/>
          <w:szCs w:val="22"/>
          <w:lang w:val="ro-RO"/>
        </w:rPr>
        <w:t xml:space="preserve">Beneficiarul </w:t>
      </w:r>
      <w:r w:rsidR="00226469" w:rsidRPr="006C6F2C">
        <w:rPr>
          <w:rFonts w:ascii="Trebuchet MS" w:hAnsi="Trebuchet MS"/>
          <w:sz w:val="22"/>
          <w:szCs w:val="22"/>
          <w:lang w:val="ro-RO"/>
        </w:rPr>
        <w:t xml:space="preserve">poate modifica/completa, </w:t>
      </w:r>
      <w:r w:rsidR="003F349C" w:rsidRPr="006C6F2C">
        <w:rPr>
          <w:rFonts w:ascii="Trebuchet MS" w:hAnsi="Trebuchet MS"/>
          <w:sz w:val="22"/>
          <w:szCs w:val="22"/>
          <w:lang w:val="ro-RO"/>
        </w:rPr>
        <w:t>fără acordul AM POCA</w:t>
      </w:r>
      <w:r w:rsidR="00226469" w:rsidRPr="006C6F2C">
        <w:rPr>
          <w:rFonts w:ascii="Trebuchet MS" w:hAnsi="Trebuchet MS"/>
          <w:sz w:val="22"/>
          <w:szCs w:val="22"/>
          <w:lang w:val="ro-RO"/>
        </w:rPr>
        <w:t>, următoarele:</w:t>
      </w:r>
    </w:p>
    <w:p w14:paraId="159383B0" w14:textId="203CC6EF" w:rsidR="005701B5" w:rsidRPr="006C6F2C" w:rsidRDefault="005701B5" w:rsidP="00764E00">
      <w:pPr>
        <w:pStyle w:val="xl61"/>
        <w:pBdr>
          <w:left w:val="none" w:sz="0" w:space="0" w:color="auto"/>
        </w:pBdr>
        <w:spacing w:before="0" w:beforeAutospacing="0" w:after="0" w:afterAutospacing="0" w:line="276" w:lineRule="auto"/>
        <w:rPr>
          <w:rFonts w:ascii="Trebuchet MS" w:hAnsi="Trebuchet MS"/>
          <w:sz w:val="22"/>
          <w:szCs w:val="22"/>
          <w:lang w:val="ro-RO"/>
        </w:rPr>
      </w:pPr>
      <w:r w:rsidRPr="006C6F2C">
        <w:rPr>
          <w:rFonts w:ascii="Trebuchet MS" w:hAnsi="Trebuchet MS"/>
          <w:sz w:val="22"/>
          <w:szCs w:val="22"/>
          <w:lang w:val="ro-RO"/>
        </w:rPr>
        <w:t xml:space="preserve">a) </w:t>
      </w:r>
      <w:r w:rsidR="00226469" w:rsidRPr="006C6F2C">
        <w:rPr>
          <w:rFonts w:ascii="Trebuchet MS" w:hAnsi="Trebuchet MS"/>
          <w:sz w:val="22"/>
          <w:szCs w:val="22"/>
          <w:lang w:val="ro-RO"/>
        </w:rPr>
        <w:t>modificarea sediului Beneficiarului și/sau Partenerului;</w:t>
      </w:r>
      <w:r w:rsidRPr="006C6F2C">
        <w:rPr>
          <w:rFonts w:ascii="Trebuchet MS" w:hAnsi="Trebuchet MS"/>
          <w:sz w:val="22"/>
          <w:szCs w:val="22"/>
          <w:lang w:val="ro-RO"/>
        </w:rPr>
        <w:t xml:space="preserve">   </w:t>
      </w:r>
    </w:p>
    <w:p w14:paraId="5CD71D17" w14:textId="56A87B4A" w:rsidR="005701B5" w:rsidRPr="006C6F2C" w:rsidRDefault="005701B5" w:rsidP="00764E00">
      <w:pPr>
        <w:pStyle w:val="xl61"/>
        <w:pBdr>
          <w:left w:val="none" w:sz="0" w:space="0" w:color="auto"/>
        </w:pBdr>
        <w:spacing w:before="0" w:beforeAutospacing="0" w:after="0" w:afterAutospacing="0" w:line="276" w:lineRule="auto"/>
        <w:rPr>
          <w:rFonts w:ascii="Trebuchet MS" w:hAnsi="Trebuchet MS"/>
          <w:sz w:val="22"/>
          <w:szCs w:val="22"/>
          <w:lang w:val="ro-RO"/>
        </w:rPr>
      </w:pPr>
      <w:r w:rsidRPr="006C6F2C">
        <w:rPr>
          <w:rFonts w:ascii="Trebuchet MS" w:hAnsi="Trebuchet MS"/>
          <w:sz w:val="22"/>
          <w:szCs w:val="22"/>
          <w:lang w:val="ro-RO"/>
        </w:rPr>
        <w:t xml:space="preserve">b) </w:t>
      </w:r>
      <w:r w:rsidR="00226469" w:rsidRPr="006C6F2C">
        <w:rPr>
          <w:rFonts w:ascii="Trebuchet MS" w:hAnsi="Trebuchet MS"/>
          <w:sz w:val="22"/>
          <w:szCs w:val="22"/>
          <w:lang w:val="ro-RO"/>
        </w:rPr>
        <w:t>modificarea conturilor Proiectului;</w:t>
      </w:r>
    </w:p>
    <w:p w14:paraId="4383DAE4" w14:textId="77777777" w:rsidR="006E206E" w:rsidRPr="006C6F2C" w:rsidRDefault="005701B5" w:rsidP="00764E00">
      <w:pPr>
        <w:pStyle w:val="xl61"/>
        <w:pBdr>
          <w:left w:val="none" w:sz="0" w:space="0" w:color="auto"/>
        </w:pBdr>
        <w:spacing w:before="0" w:beforeAutospacing="0" w:after="0" w:afterAutospacing="0" w:line="276" w:lineRule="auto"/>
        <w:rPr>
          <w:rFonts w:ascii="Trebuchet MS" w:hAnsi="Trebuchet MS"/>
          <w:sz w:val="22"/>
          <w:szCs w:val="22"/>
          <w:lang w:val="ro-RO"/>
        </w:rPr>
      </w:pPr>
      <w:r w:rsidRPr="006C6F2C">
        <w:rPr>
          <w:rFonts w:ascii="Trebuchet MS" w:hAnsi="Trebuchet MS"/>
          <w:sz w:val="22"/>
          <w:szCs w:val="22"/>
          <w:lang w:val="ro-RO"/>
        </w:rPr>
        <w:t xml:space="preserve">c) </w:t>
      </w:r>
      <w:r w:rsidR="00226469" w:rsidRPr="006C6F2C">
        <w:rPr>
          <w:rFonts w:ascii="Trebuchet MS" w:hAnsi="Trebuchet MS"/>
          <w:sz w:val="22"/>
          <w:szCs w:val="22"/>
          <w:lang w:val="ro-RO"/>
        </w:rPr>
        <w:t>schimbarea reprezentantului legal al Beneficiarului și/sau Partenerului;</w:t>
      </w:r>
    </w:p>
    <w:p w14:paraId="34712702" w14:textId="188EB621" w:rsidR="006E206E" w:rsidRPr="006C6F2C" w:rsidRDefault="005701B5" w:rsidP="00764E00">
      <w:pPr>
        <w:pStyle w:val="Head2-Alin"/>
        <w:numPr>
          <w:ilvl w:val="0"/>
          <w:numId w:val="0"/>
        </w:numPr>
        <w:spacing w:before="0" w:after="0" w:line="276" w:lineRule="auto"/>
        <w:rPr>
          <w:sz w:val="22"/>
          <w:szCs w:val="22"/>
        </w:rPr>
      </w:pPr>
      <w:r w:rsidRPr="006C6F2C">
        <w:rPr>
          <w:sz w:val="22"/>
          <w:szCs w:val="22"/>
        </w:rPr>
        <w:t xml:space="preserve">d) </w:t>
      </w:r>
      <w:r w:rsidR="00226469" w:rsidRPr="006C6F2C">
        <w:rPr>
          <w:sz w:val="22"/>
          <w:szCs w:val="22"/>
        </w:rPr>
        <w:t xml:space="preserve">modificarea secțiunii – </w:t>
      </w:r>
      <w:r w:rsidR="00226469" w:rsidRPr="006C6F2C">
        <w:rPr>
          <w:i/>
          <w:sz w:val="22"/>
          <w:szCs w:val="22"/>
        </w:rPr>
        <w:t>Resurse umane implicate</w:t>
      </w:r>
      <w:r w:rsidR="00226469" w:rsidRPr="006C6F2C">
        <w:rPr>
          <w:sz w:val="22"/>
          <w:szCs w:val="22"/>
        </w:rPr>
        <w:t xml:space="preserve"> - componența echipei de implementare a</w:t>
      </w:r>
      <w:r w:rsidRPr="006C6F2C">
        <w:rPr>
          <w:sz w:val="22"/>
          <w:szCs w:val="22"/>
        </w:rPr>
        <w:t xml:space="preserve"> </w:t>
      </w:r>
      <w:r w:rsidR="00226469" w:rsidRPr="006C6F2C">
        <w:rPr>
          <w:sz w:val="22"/>
          <w:szCs w:val="22"/>
        </w:rPr>
        <w:t>Proiectului, altele decât cele aferente pozițiilor minime obligatorii, cu respectarea cerințelor din Ghidul solicitantului aplicabil cererii de proiecte;</w:t>
      </w:r>
    </w:p>
    <w:p w14:paraId="73F24AD2" w14:textId="6AF0F3BB" w:rsidR="006E206E" w:rsidRPr="006C6F2C" w:rsidDel="00DD3193" w:rsidRDefault="005701B5" w:rsidP="00764E00">
      <w:pPr>
        <w:pStyle w:val="Head2-Alin"/>
        <w:numPr>
          <w:ilvl w:val="0"/>
          <w:numId w:val="0"/>
        </w:numPr>
        <w:spacing w:before="0" w:after="0" w:line="276" w:lineRule="auto"/>
        <w:rPr>
          <w:sz w:val="22"/>
          <w:szCs w:val="22"/>
        </w:rPr>
      </w:pPr>
      <w:r w:rsidRPr="006C6F2C" w:rsidDel="00DD3193">
        <w:rPr>
          <w:sz w:val="22"/>
          <w:szCs w:val="22"/>
        </w:rPr>
        <w:t xml:space="preserve">e) </w:t>
      </w:r>
      <w:r w:rsidR="00226469" w:rsidRPr="006C6F2C" w:rsidDel="00DD3193">
        <w:rPr>
          <w:sz w:val="22"/>
          <w:szCs w:val="22"/>
        </w:rPr>
        <w:t xml:space="preserve">modificarea secțiunii – </w:t>
      </w:r>
      <w:r w:rsidR="00226469" w:rsidRPr="006C6F2C" w:rsidDel="00DD3193">
        <w:rPr>
          <w:i/>
          <w:sz w:val="22"/>
          <w:szCs w:val="22"/>
        </w:rPr>
        <w:t xml:space="preserve">Plan de </w:t>
      </w:r>
      <w:proofErr w:type="spellStart"/>
      <w:r w:rsidR="00226469" w:rsidRPr="006C6F2C" w:rsidDel="00DD3193">
        <w:rPr>
          <w:i/>
          <w:sz w:val="22"/>
          <w:szCs w:val="22"/>
        </w:rPr>
        <w:t>achiziţii</w:t>
      </w:r>
      <w:proofErr w:type="spellEnd"/>
      <w:r w:rsidR="00226469" w:rsidRPr="006C6F2C" w:rsidDel="00DD3193">
        <w:rPr>
          <w:sz w:val="22"/>
          <w:szCs w:val="22"/>
        </w:rPr>
        <w:t xml:space="preserve"> – exclusiv în ceea ce privește tipul procedurii,</w:t>
      </w:r>
      <w:r w:rsidR="00226469" w:rsidRPr="006C6F2C" w:rsidDel="00DD3193">
        <w:rPr>
          <w:rFonts w:cs="Arial"/>
          <w:bCs/>
          <w:sz w:val="22"/>
          <w:szCs w:val="22"/>
        </w:rPr>
        <w:t xml:space="preserve"> cu respectarea prevederilor legislației naționale și comunitare în vigoare</w:t>
      </w:r>
      <w:r w:rsidR="00226469" w:rsidRPr="006C6F2C" w:rsidDel="00DD3193">
        <w:rPr>
          <w:sz w:val="22"/>
          <w:szCs w:val="22"/>
        </w:rPr>
        <w:t>.</w:t>
      </w:r>
    </w:p>
    <w:p w14:paraId="312D44FD" w14:textId="0B94096F" w:rsidR="00226469" w:rsidRPr="006C6F2C" w:rsidRDefault="00B26F19" w:rsidP="0049446E">
      <w:pPr>
        <w:spacing w:after="0"/>
        <w:jc w:val="both"/>
        <w:rPr>
          <w:rFonts w:ascii="Trebuchet MS" w:hAnsi="Trebuchet MS"/>
        </w:rPr>
      </w:pPr>
      <w:r w:rsidRPr="006C6F2C">
        <w:rPr>
          <w:rFonts w:ascii="Trebuchet MS" w:hAnsi="Trebuchet MS"/>
        </w:rPr>
        <w:t>(</w:t>
      </w:r>
      <w:r w:rsidR="000B06E6" w:rsidRPr="006C6F2C">
        <w:rPr>
          <w:rFonts w:ascii="Trebuchet MS" w:hAnsi="Trebuchet MS"/>
        </w:rPr>
        <w:t>8</w:t>
      </w:r>
      <w:r w:rsidR="00226469" w:rsidRPr="006C6F2C">
        <w:rPr>
          <w:rFonts w:ascii="Trebuchet MS" w:hAnsi="Trebuchet MS"/>
        </w:rPr>
        <w:t>)</w:t>
      </w:r>
      <w:r w:rsidR="00716603" w:rsidRPr="006C6F2C">
        <w:rPr>
          <w:rFonts w:ascii="Trebuchet MS" w:hAnsi="Trebuchet MS"/>
        </w:rPr>
        <w:t xml:space="preserve"> Beneficiarul este obligat să </w:t>
      </w:r>
      <w:r w:rsidR="00FC4807" w:rsidRPr="006C6F2C">
        <w:rPr>
          <w:rFonts w:ascii="Trebuchet MS" w:hAnsi="Trebuchet MS"/>
        </w:rPr>
        <w:t>notifice în scris și</w:t>
      </w:r>
      <w:r w:rsidR="00716603" w:rsidRPr="006C6F2C">
        <w:rPr>
          <w:rFonts w:ascii="Trebuchet MS" w:hAnsi="Trebuchet MS"/>
        </w:rPr>
        <w:t xml:space="preserve"> fără întârziere </w:t>
      </w:r>
      <w:r w:rsidR="00686A1D" w:rsidRPr="006C6F2C">
        <w:rPr>
          <w:rFonts w:ascii="Trebuchet MS" w:hAnsi="Trebuchet MS"/>
        </w:rPr>
        <w:t xml:space="preserve">orice </w:t>
      </w:r>
      <w:r w:rsidR="00716603" w:rsidRPr="006C6F2C">
        <w:rPr>
          <w:rFonts w:ascii="Trebuchet MS" w:hAnsi="Trebuchet MS"/>
        </w:rPr>
        <w:t>modific</w:t>
      </w:r>
      <w:r w:rsidR="00686A1D" w:rsidRPr="006C6F2C">
        <w:rPr>
          <w:rFonts w:ascii="Trebuchet MS" w:hAnsi="Trebuchet MS"/>
        </w:rPr>
        <w:t>are din cele</w:t>
      </w:r>
      <w:r w:rsidR="000B06E6" w:rsidRPr="006C6F2C">
        <w:rPr>
          <w:rFonts w:ascii="Trebuchet MS" w:hAnsi="Trebuchet MS"/>
        </w:rPr>
        <w:t xml:space="preserve"> menționate la alin. (7</w:t>
      </w:r>
      <w:r w:rsidR="00716603" w:rsidRPr="006C6F2C">
        <w:rPr>
          <w:rFonts w:ascii="Trebuchet MS" w:hAnsi="Trebuchet MS"/>
        </w:rPr>
        <w:t>), însoțit</w:t>
      </w:r>
      <w:r w:rsidR="00686A1D" w:rsidRPr="006C6F2C">
        <w:rPr>
          <w:rFonts w:ascii="Trebuchet MS" w:hAnsi="Trebuchet MS"/>
        </w:rPr>
        <w:t>ă</w:t>
      </w:r>
      <w:r w:rsidR="00716603" w:rsidRPr="006C6F2C">
        <w:rPr>
          <w:rFonts w:ascii="Trebuchet MS" w:hAnsi="Trebuchet MS"/>
        </w:rPr>
        <w:t xml:space="preserve"> de documentele justificative, dar nu mai târziu de data solicitării la rambursare a cheltuielilor </w:t>
      </w:r>
      <w:r w:rsidR="00542884" w:rsidRPr="006C6F2C">
        <w:rPr>
          <w:rFonts w:ascii="Trebuchet MS" w:hAnsi="Trebuchet MS"/>
        </w:rPr>
        <w:t>aferente respective</w:t>
      </w:r>
      <w:r w:rsidR="00686A1D" w:rsidRPr="006C6F2C">
        <w:rPr>
          <w:rFonts w:ascii="Trebuchet MS" w:hAnsi="Trebuchet MS"/>
        </w:rPr>
        <w:t xml:space="preserve">i </w:t>
      </w:r>
      <w:r w:rsidR="00542884" w:rsidRPr="006C6F2C">
        <w:rPr>
          <w:rFonts w:ascii="Trebuchet MS" w:hAnsi="Trebuchet MS"/>
        </w:rPr>
        <w:t>modificări.</w:t>
      </w:r>
    </w:p>
    <w:p w14:paraId="30BC6A90" w14:textId="77777777" w:rsidR="006E206E" w:rsidRPr="006C6F2C" w:rsidRDefault="008658C2" w:rsidP="00764E00">
      <w:pPr>
        <w:pStyle w:val="Head2-Alin"/>
        <w:numPr>
          <w:ilvl w:val="0"/>
          <w:numId w:val="0"/>
        </w:numPr>
        <w:spacing w:before="0" w:after="0" w:line="276" w:lineRule="auto"/>
        <w:rPr>
          <w:sz w:val="22"/>
          <w:szCs w:val="22"/>
        </w:rPr>
      </w:pPr>
      <w:r w:rsidRPr="006C6F2C">
        <w:rPr>
          <w:sz w:val="22"/>
          <w:szCs w:val="22"/>
        </w:rPr>
        <w:t>(</w:t>
      </w:r>
      <w:r w:rsidR="000B06E6" w:rsidRPr="006C6F2C">
        <w:rPr>
          <w:sz w:val="22"/>
          <w:szCs w:val="22"/>
        </w:rPr>
        <w:t>9</w:t>
      </w:r>
      <w:r w:rsidRPr="006C6F2C">
        <w:rPr>
          <w:sz w:val="22"/>
          <w:szCs w:val="22"/>
        </w:rPr>
        <w:t xml:space="preserve">) </w:t>
      </w:r>
      <w:r w:rsidR="00970D67" w:rsidRPr="006C6F2C">
        <w:rPr>
          <w:sz w:val="22"/>
          <w:szCs w:val="22"/>
        </w:rPr>
        <w:t xml:space="preserve">Prin excepție de la art. 14 alin. (1), Beneficiarul poate </w:t>
      </w:r>
      <w:r w:rsidR="00F1559B" w:rsidRPr="006C6F2C">
        <w:rPr>
          <w:sz w:val="22"/>
          <w:szCs w:val="22"/>
        </w:rPr>
        <w:t xml:space="preserve">solicita </w:t>
      </w:r>
      <w:r w:rsidR="00970D67" w:rsidRPr="006C6F2C">
        <w:rPr>
          <w:sz w:val="22"/>
          <w:szCs w:val="22"/>
        </w:rPr>
        <w:t>modifica</w:t>
      </w:r>
      <w:r w:rsidR="00F1559B" w:rsidRPr="006C6F2C">
        <w:rPr>
          <w:sz w:val="22"/>
          <w:szCs w:val="22"/>
        </w:rPr>
        <w:t>rea</w:t>
      </w:r>
      <w:r w:rsidR="00970D67" w:rsidRPr="006C6F2C">
        <w:rPr>
          <w:sz w:val="22"/>
          <w:szCs w:val="22"/>
        </w:rPr>
        <w:t xml:space="preserve"> prin notificare</w:t>
      </w:r>
      <w:r w:rsidR="00686A1D" w:rsidRPr="006C6F2C">
        <w:rPr>
          <w:sz w:val="22"/>
          <w:szCs w:val="22"/>
        </w:rPr>
        <w:t>,</w:t>
      </w:r>
      <w:r w:rsidR="008D2167" w:rsidRPr="006C6F2C">
        <w:rPr>
          <w:sz w:val="22"/>
          <w:szCs w:val="22"/>
        </w:rPr>
        <w:t xml:space="preserve"> cu acordul AM</w:t>
      </w:r>
      <w:r w:rsidR="00970D67" w:rsidRPr="006C6F2C">
        <w:rPr>
          <w:sz w:val="22"/>
          <w:szCs w:val="22"/>
        </w:rPr>
        <w:t>,</w:t>
      </w:r>
      <w:r w:rsidR="00594745" w:rsidRPr="006C6F2C">
        <w:rPr>
          <w:sz w:val="22"/>
          <w:szCs w:val="22"/>
        </w:rPr>
        <w:t xml:space="preserve"> </w:t>
      </w:r>
      <w:r w:rsidR="00EA49E0" w:rsidRPr="006C6F2C">
        <w:rPr>
          <w:sz w:val="22"/>
          <w:szCs w:val="22"/>
        </w:rPr>
        <w:t xml:space="preserve">transmisă cu cel puțin 10 zile înainte de termenul de la care se intenționează a intra în vigoare, </w:t>
      </w:r>
      <w:r w:rsidR="007F56D2" w:rsidRPr="006C6F2C">
        <w:rPr>
          <w:sz w:val="22"/>
          <w:szCs w:val="22"/>
        </w:rPr>
        <w:t>respectiv:</w:t>
      </w:r>
    </w:p>
    <w:p w14:paraId="4750E92F" w14:textId="77777777" w:rsidR="006E206E" w:rsidRPr="006C6F2C" w:rsidRDefault="005C322B" w:rsidP="00764E00">
      <w:pPr>
        <w:pStyle w:val="Head2-Alin"/>
        <w:numPr>
          <w:ilvl w:val="0"/>
          <w:numId w:val="0"/>
        </w:numPr>
        <w:tabs>
          <w:tab w:val="left" w:pos="0"/>
          <w:tab w:val="left" w:pos="720"/>
          <w:tab w:val="left" w:pos="810"/>
        </w:tabs>
        <w:spacing w:before="0" w:after="0" w:line="276" w:lineRule="auto"/>
        <w:ind w:left="360" w:hanging="360"/>
        <w:rPr>
          <w:sz w:val="22"/>
          <w:szCs w:val="22"/>
        </w:rPr>
      </w:pPr>
      <w:r w:rsidRPr="006C6F2C">
        <w:rPr>
          <w:sz w:val="22"/>
          <w:szCs w:val="22"/>
        </w:rPr>
        <w:t>a)</w:t>
      </w:r>
      <w:r w:rsidRPr="006C6F2C">
        <w:rPr>
          <w:i/>
          <w:sz w:val="22"/>
          <w:szCs w:val="22"/>
        </w:rPr>
        <w:t xml:space="preserve"> </w:t>
      </w:r>
      <w:r w:rsidR="00FA1197" w:rsidRPr="006C6F2C">
        <w:rPr>
          <w:i/>
          <w:sz w:val="22"/>
          <w:szCs w:val="22"/>
        </w:rPr>
        <w:t>Anexa II</w:t>
      </w:r>
      <w:r w:rsidR="00FA1197" w:rsidRPr="006C6F2C">
        <w:rPr>
          <w:sz w:val="22"/>
          <w:szCs w:val="22"/>
        </w:rPr>
        <w:t xml:space="preserve"> - Graficul estimativ de depunere a cererilor de </w:t>
      </w:r>
      <w:proofErr w:type="spellStart"/>
      <w:r w:rsidR="00FA1197" w:rsidRPr="006C6F2C">
        <w:rPr>
          <w:sz w:val="22"/>
          <w:szCs w:val="22"/>
        </w:rPr>
        <w:t>prefinanțare</w:t>
      </w:r>
      <w:proofErr w:type="spellEnd"/>
      <w:r w:rsidR="00FA1197" w:rsidRPr="006C6F2C">
        <w:rPr>
          <w:sz w:val="22"/>
          <w:szCs w:val="22"/>
        </w:rPr>
        <w:t>/rambursare/plată;</w:t>
      </w:r>
    </w:p>
    <w:p w14:paraId="71BDA77E" w14:textId="77777777" w:rsidR="007D5C3C" w:rsidRPr="006C6F2C" w:rsidRDefault="005C322B" w:rsidP="00764E00">
      <w:pPr>
        <w:pStyle w:val="Head2-Alin"/>
        <w:numPr>
          <w:ilvl w:val="0"/>
          <w:numId w:val="0"/>
        </w:numPr>
        <w:tabs>
          <w:tab w:val="left" w:pos="0"/>
          <w:tab w:val="left" w:pos="720"/>
        </w:tabs>
        <w:spacing w:before="0" w:after="0" w:line="276" w:lineRule="auto"/>
        <w:rPr>
          <w:sz w:val="22"/>
          <w:szCs w:val="22"/>
        </w:rPr>
      </w:pPr>
      <w:r w:rsidRPr="006C6F2C">
        <w:rPr>
          <w:sz w:val="22"/>
          <w:szCs w:val="22"/>
        </w:rPr>
        <w:t xml:space="preserve">b) </w:t>
      </w:r>
      <w:r w:rsidR="00FA1197" w:rsidRPr="006C6F2C">
        <w:rPr>
          <w:sz w:val="22"/>
          <w:szCs w:val="22"/>
        </w:rPr>
        <w:t xml:space="preserve">secțiunea  – </w:t>
      </w:r>
      <w:r w:rsidR="00FA1197" w:rsidRPr="006C6F2C">
        <w:rPr>
          <w:i/>
          <w:sz w:val="22"/>
          <w:szCs w:val="22"/>
        </w:rPr>
        <w:t xml:space="preserve">Buget – </w:t>
      </w:r>
      <w:proofErr w:type="spellStart"/>
      <w:r w:rsidR="00FA1197" w:rsidRPr="006C6F2C">
        <w:rPr>
          <w:i/>
          <w:sz w:val="22"/>
          <w:szCs w:val="22"/>
        </w:rPr>
        <w:t>Activităţi</w:t>
      </w:r>
      <w:proofErr w:type="spellEnd"/>
      <w:r w:rsidR="00FA1197" w:rsidRPr="006C6F2C">
        <w:rPr>
          <w:i/>
          <w:sz w:val="22"/>
          <w:szCs w:val="22"/>
        </w:rPr>
        <w:t xml:space="preserve"> </w:t>
      </w:r>
      <w:proofErr w:type="spellStart"/>
      <w:r w:rsidR="00FA1197" w:rsidRPr="006C6F2C">
        <w:rPr>
          <w:i/>
          <w:sz w:val="22"/>
          <w:szCs w:val="22"/>
        </w:rPr>
        <w:t>şi</w:t>
      </w:r>
      <w:proofErr w:type="spellEnd"/>
      <w:r w:rsidR="00FA1197" w:rsidRPr="006C6F2C">
        <w:rPr>
          <w:i/>
          <w:sz w:val="22"/>
          <w:szCs w:val="22"/>
        </w:rPr>
        <w:t xml:space="preserve"> cheltuieli  </w:t>
      </w:r>
      <w:r w:rsidR="00FA1197" w:rsidRPr="006C6F2C">
        <w:rPr>
          <w:sz w:val="22"/>
          <w:szCs w:val="22"/>
        </w:rPr>
        <w:t>- Beneficiarul poate solicita diminuarea sau creșterea</w:t>
      </w:r>
      <w:r w:rsidRPr="006C6F2C">
        <w:rPr>
          <w:sz w:val="22"/>
          <w:szCs w:val="22"/>
        </w:rPr>
        <w:t xml:space="preserve"> </w:t>
      </w:r>
      <w:r w:rsidR="00FA1197" w:rsidRPr="006C6F2C">
        <w:rPr>
          <w:sz w:val="22"/>
          <w:szCs w:val="22"/>
        </w:rPr>
        <w:t>valorilor alocate în cadrul unei activități care nu este în cadrul unui rezultat și/sau valorilor alocate unor activități din cadrul unui rezultat, prin realocare de sume între acestea, inclusiv transferul de fonduri între Beneficiar și Partener și/sau Parteneri, cu condiția ca valoarea rezultatului să nu fie modificată și cu respectarea cerințelor din Ghidul solicitantului aplicabil</w:t>
      </w:r>
      <w:r w:rsidR="007D5C3C" w:rsidRPr="006C6F2C">
        <w:rPr>
          <w:sz w:val="22"/>
          <w:szCs w:val="22"/>
        </w:rPr>
        <w:t>;</w:t>
      </w:r>
    </w:p>
    <w:p w14:paraId="75C639E3" w14:textId="77777777" w:rsidR="00390484" w:rsidRPr="006C6F2C" w:rsidRDefault="00390484" w:rsidP="00390484">
      <w:pPr>
        <w:pStyle w:val="Head2-Alin"/>
        <w:numPr>
          <w:ilvl w:val="0"/>
          <w:numId w:val="0"/>
        </w:numPr>
        <w:tabs>
          <w:tab w:val="left" w:pos="0"/>
          <w:tab w:val="left" w:pos="810"/>
        </w:tabs>
        <w:spacing w:before="0" w:after="0" w:line="276" w:lineRule="auto"/>
        <w:ind w:left="360" w:hanging="360"/>
        <w:rPr>
          <w:sz w:val="22"/>
          <w:szCs w:val="22"/>
        </w:rPr>
      </w:pPr>
      <w:r w:rsidRPr="006C6F2C">
        <w:rPr>
          <w:sz w:val="22"/>
          <w:szCs w:val="22"/>
        </w:rPr>
        <w:t xml:space="preserve">c) secțiunea – </w:t>
      </w:r>
      <w:r w:rsidRPr="006C6F2C">
        <w:rPr>
          <w:i/>
          <w:sz w:val="22"/>
          <w:szCs w:val="22"/>
        </w:rPr>
        <w:t xml:space="preserve">Plan de </w:t>
      </w:r>
      <w:proofErr w:type="spellStart"/>
      <w:r w:rsidRPr="006C6F2C">
        <w:rPr>
          <w:i/>
          <w:sz w:val="22"/>
          <w:szCs w:val="22"/>
        </w:rPr>
        <w:t>achiziţii</w:t>
      </w:r>
      <w:proofErr w:type="spellEnd"/>
      <w:r w:rsidRPr="006C6F2C">
        <w:rPr>
          <w:sz w:val="22"/>
          <w:szCs w:val="22"/>
        </w:rPr>
        <w:t xml:space="preserve">, </w:t>
      </w:r>
      <w:r w:rsidRPr="006C6F2C">
        <w:rPr>
          <w:rFonts w:cs="Arial"/>
          <w:bCs/>
          <w:sz w:val="22"/>
          <w:szCs w:val="22"/>
        </w:rPr>
        <w:t>cu excepția modificărilor referitoare la tipul procedurii;</w:t>
      </w:r>
    </w:p>
    <w:p w14:paraId="07CC4182" w14:textId="10F320E3" w:rsidR="006E206E" w:rsidRPr="006C6F2C" w:rsidRDefault="00390484" w:rsidP="00764E00">
      <w:pPr>
        <w:pStyle w:val="Head2-Alin"/>
        <w:numPr>
          <w:ilvl w:val="0"/>
          <w:numId w:val="0"/>
        </w:numPr>
        <w:tabs>
          <w:tab w:val="left" w:pos="0"/>
          <w:tab w:val="left" w:pos="810"/>
        </w:tabs>
        <w:spacing w:before="0" w:after="0" w:line="276" w:lineRule="auto"/>
        <w:rPr>
          <w:sz w:val="22"/>
          <w:szCs w:val="22"/>
        </w:rPr>
      </w:pPr>
      <w:r w:rsidRPr="006C6F2C">
        <w:rPr>
          <w:sz w:val="22"/>
          <w:szCs w:val="22"/>
        </w:rPr>
        <w:t>d</w:t>
      </w:r>
      <w:r w:rsidR="005C322B" w:rsidRPr="006C6F2C">
        <w:rPr>
          <w:sz w:val="22"/>
          <w:szCs w:val="22"/>
        </w:rPr>
        <w:t xml:space="preserve">) </w:t>
      </w:r>
      <w:r w:rsidR="00FA1197" w:rsidRPr="006C6F2C">
        <w:rPr>
          <w:sz w:val="22"/>
          <w:szCs w:val="22"/>
        </w:rPr>
        <w:t xml:space="preserve">secțiunea  – </w:t>
      </w:r>
      <w:r w:rsidR="00FA1197" w:rsidRPr="006C6F2C">
        <w:rPr>
          <w:i/>
          <w:sz w:val="22"/>
          <w:szCs w:val="22"/>
        </w:rPr>
        <w:t>Resurse umane implicate</w:t>
      </w:r>
      <w:r w:rsidR="00FA1197" w:rsidRPr="006C6F2C">
        <w:rPr>
          <w:sz w:val="22"/>
          <w:szCs w:val="22"/>
        </w:rPr>
        <w:t xml:space="preserve"> - componența echipei de implementare a Proiectului, exclusiv pozițiile minime obligatorii, cu respectarea cerințelor din Ghidul solicitantului aplicabil și furnizarea documentelor justificative;</w:t>
      </w:r>
    </w:p>
    <w:p w14:paraId="41F9D24C" w14:textId="74347726" w:rsidR="006E206E" w:rsidRDefault="00D83550" w:rsidP="00764E00">
      <w:pPr>
        <w:pStyle w:val="Head2-Alin"/>
        <w:numPr>
          <w:ilvl w:val="0"/>
          <w:numId w:val="0"/>
        </w:numPr>
        <w:tabs>
          <w:tab w:val="left" w:pos="0"/>
          <w:tab w:val="left" w:pos="810"/>
        </w:tabs>
        <w:spacing w:before="0" w:after="0" w:line="276" w:lineRule="auto"/>
        <w:rPr>
          <w:sz w:val="22"/>
          <w:szCs w:val="22"/>
        </w:rPr>
      </w:pPr>
      <w:r w:rsidRPr="006C6F2C">
        <w:rPr>
          <w:sz w:val="22"/>
          <w:szCs w:val="22"/>
        </w:rPr>
        <w:t>e</w:t>
      </w:r>
      <w:r w:rsidR="005C322B" w:rsidRPr="006C6F2C">
        <w:rPr>
          <w:sz w:val="22"/>
          <w:szCs w:val="22"/>
        </w:rPr>
        <w:t xml:space="preserve">) </w:t>
      </w:r>
      <w:proofErr w:type="spellStart"/>
      <w:r w:rsidR="00FA1197" w:rsidRPr="006C6F2C">
        <w:rPr>
          <w:sz w:val="22"/>
          <w:szCs w:val="22"/>
        </w:rPr>
        <w:t>secţiunile</w:t>
      </w:r>
      <w:proofErr w:type="spellEnd"/>
      <w:r w:rsidR="00FA1197" w:rsidRPr="006C6F2C">
        <w:rPr>
          <w:sz w:val="22"/>
          <w:szCs w:val="22"/>
        </w:rPr>
        <w:t xml:space="preserve"> </w:t>
      </w:r>
      <w:r w:rsidR="00FA1197" w:rsidRPr="006C6F2C">
        <w:rPr>
          <w:i/>
          <w:sz w:val="22"/>
          <w:szCs w:val="22"/>
        </w:rPr>
        <w:t xml:space="preserve">Grup </w:t>
      </w:r>
      <w:proofErr w:type="spellStart"/>
      <w:r w:rsidR="00FA1197" w:rsidRPr="006C6F2C">
        <w:rPr>
          <w:i/>
          <w:sz w:val="22"/>
          <w:szCs w:val="22"/>
        </w:rPr>
        <w:t>ţintă</w:t>
      </w:r>
      <w:proofErr w:type="spellEnd"/>
      <w:r w:rsidR="00FA1197" w:rsidRPr="006C6F2C">
        <w:rPr>
          <w:i/>
          <w:sz w:val="22"/>
          <w:szCs w:val="22"/>
        </w:rPr>
        <w:t xml:space="preserve">, Sustenabilitate, Principii orizontale, Indicatori suplimentari de proiect, Resurse materiale implicate, </w:t>
      </w:r>
      <w:proofErr w:type="spellStart"/>
      <w:r w:rsidR="00FA1197" w:rsidRPr="006C6F2C">
        <w:rPr>
          <w:i/>
          <w:sz w:val="22"/>
          <w:szCs w:val="22"/>
        </w:rPr>
        <w:t>Activităţi</w:t>
      </w:r>
      <w:proofErr w:type="spellEnd"/>
      <w:r w:rsidR="00FA1197" w:rsidRPr="006C6F2C">
        <w:rPr>
          <w:i/>
          <w:sz w:val="22"/>
          <w:szCs w:val="22"/>
        </w:rPr>
        <w:t xml:space="preserve"> previzionate</w:t>
      </w:r>
      <w:r w:rsidR="00542884" w:rsidRPr="006C6F2C">
        <w:rPr>
          <w:sz w:val="22"/>
          <w:szCs w:val="22"/>
        </w:rPr>
        <w:t>;</w:t>
      </w:r>
    </w:p>
    <w:p w14:paraId="1BCBE13F" w14:textId="77777777" w:rsidR="00C85B86" w:rsidRPr="006C6F2C" w:rsidRDefault="00C85B86" w:rsidP="00764E00">
      <w:pPr>
        <w:pStyle w:val="Head2-Alin"/>
        <w:numPr>
          <w:ilvl w:val="0"/>
          <w:numId w:val="0"/>
        </w:numPr>
        <w:tabs>
          <w:tab w:val="left" w:pos="0"/>
          <w:tab w:val="left" w:pos="810"/>
        </w:tabs>
        <w:spacing w:before="0" w:after="0" w:line="276" w:lineRule="auto"/>
        <w:rPr>
          <w:sz w:val="22"/>
          <w:szCs w:val="22"/>
        </w:rPr>
      </w:pPr>
    </w:p>
    <w:p w14:paraId="0C53B26B" w14:textId="790F5F11" w:rsidR="00DD3193" w:rsidRPr="006C6F2C" w:rsidRDefault="00D83550" w:rsidP="00764E00">
      <w:pPr>
        <w:pStyle w:val="Head2-Alin"/>
        <w:numPr>
          <w:ilvl w:val="0"/>
          <w:numId w:val="0"/>
        </w:numPr>
        <w:tabs>
          <w:tab w:val="left" w:pos="0"/>
          <w:tab w:val="left" w:pos="810"/>
        </w:tabs>
        <w:spacing w:before="0" w:after="0" w:line="276" w:lineRule="auto"/>
        <w:rPr>
          <w:sz w:val="22"/>
          <w:szCs w:val="22"/>
        </w:rPr>
      </w:pPr>
      <w:r w:rsidRPr="006C6F2C">
        <w:rPr>
          <w:rFonts w:cs="Arial"/>
          <w:bCs/>
          <w:sz w:val="22"/>
          <w:szCs w:val="22"/>
        </w:rPr>
        <w:lastRenderedPageBreak/>
        <w:t>f</w:t>
      </w:r>
      <w:r w:rsidR="005C322B" w:rsidRPr="006C6F2C">
        <w:rPr>
          <w:rFonts w:cs="Arial"/>
          <w:bCs/>
          <w:sz w:val="22"/>
          <w:szCs w:val="22"/>
        </w:rPr>
        <w:t xml:space="preserve">) </w:t>
      </w:r>
      <w:r w:rsidR="00542884" w:rsidRPr="006C6F2C">
        <w:rPr>
          <w:rFonts w:cs="Arial"/>
          <w:bCs/>
          <w:sz w:val="22"/>
          <w:szCs w:val="22"/>
        </w:rPr>
        <w:t>alt</w:t>
      </w:r>
      <w:r w:rsidR="00686A1D" w:rsidRPr="006C6F2C">
        <w:rPr>
          <w:rFonts w:cs="Arial"/>
          <w:bCs/>
          <w:sz w:val="22"/>
          <w:szCs w:val="22"/>
        </w:rPr>
        <w:t>e</w:t>
      </w:r>
      <w:r w:rsidR="00542884" w:rsidRPr="006C6F2C">
        <w:rPr>
          <w:rFonts w:cs="Arial"/>
          <w:bCs/>
          <w:sz w:val="22"/>
          <w:szCs w:val="22"/>
        </w:rPr>
        <w:t xml:space="preserve"> secțiuni din </w:t>
      </w:r>
      <w:r w:rsidR="00542884" w:rsidRPr="006C6F2C">
        <w:rPr>
          <w:rFonts w:cs="Arial"/>
          <w:bCs/>
          <w:i/>
          <w:sz w:val="22"/>
          <w:szCs w:val="22"/>
        </w:rPr>
        <w:t xml:space="preserve">Anexa I - Cererea de </w:t>
      </w:r>
      <w:proofErr w:type="spellStart"/>
      <w:r w:rsidR="00542884" w:rsidRPr="006C6F2C">
        <w:rPr>
          <w:rFonts w:cs="Arial"/>
          <w:bCs/>
          <w:i/>
          <w:sz w:val="22"/>
          <w:szCs w:val="22"/>
        </w:rPr>
        <w:t>finanţare</w:t>
      </w:r>
      <w:proofErr w:type="spellEnd"/>
      <w:r w:rsidR="00542884" w:rsidRPr="006C6F2C">
        <w:rPr>
          <w:rFonts w:cs="Arial"/>
          <w:bCs/>
          <w:sz w:val="22"/>
          <w:szCs w:val="22"/>
        </w:rPr>
        <w:t xml:space="preserve">, în scopul actualizării caracteristicilor tehnice pentru echipamentele </w:t>
      </w:r>
      <w:proofErr w:type="spellStart"/>
      <w:r w:rsidR="00542884" w:rsidRPr="006C6F2C">
        <w:rPr>
          <w:rFonts w:cs="Arial"/>
          <w:bCs/>
          <w:sz w:val="22"/>
          <w:szCs w:val="22"/>
        </w:rPr>
        <w:t>şi</w:t>
      </w:r>
      <w:proofErr w:type="spellEnd"/>
      <w:r w:rsidR="00542884" w:rsidRPr="006C6F2C">
        <w:rPr>
          <w:rFonts w:cs="Arial"/>
          <w:bCs/>
          <w:sz w:val="22"/>
          <w:szCs w:val="22"/>
        </w:rPr>
        <w:t xml:space="preserve"> dotările care urmează a fi </w:t>
      </w:r>
      <w:proofErr w:type="spellStart"/>
      <w:r w:rsidR="00542884" w:rsidRPr="006C6F2C">
        <w:rPr>
          <w:rFonts w:cs="Arial"/>
          <w:bCs/>
          <w:sz w:val="22"/>
          <w:szCs w:val="22"/>
        </w:rPr>
        <w:t>achiziţionate</w:t>
      </w:r>
      <w:proofErr w:type="spellEnd"/>
      <w:r w:rsidR="00542884" w:rsidRPr="006C6F2C">
        <w:rPr>
          <w:rFonts w:cs="Arial"/>
          <w:bCs/>
          <w:sz w:val="22"/>
          <w:szCs w:val="22"/>
        </w:rPr>
        <w:t xml:space="preserve">, având în vedere progresul tehnologic înregistrat de la momentul scrierii cererii de </w:t>
      </w:r>
      <w:proofErr w:type="spellStart"/>
      <w:r w:rsidR="00542884" w:rsidRPr="006C6F2C">
        <w:rPr>
          <w:rFonts w:cs="Arial"/>
          <w:bCs/>
          <w:sz w:val="22"/>
          <w:szCs w:val="22"/>
        </w:rPr>
        <w:t>finanţare</w:t>
      </w:r>
      <w:proofErr w:type="spellEnd"/>
      <w:r w:rsidR="00542884" w:rsidRPr="006C6F2C">
        <w:rPr>
          <w:rFonts w:cs="Arial"/>
          <w:bCs/>
          <w:sz w:val="22"/>
          <w:szCs w:val="22"/>
        </w:rPr>
        <w:t xml:space="preserve"> </w:t>
      </w:r>
      <w:proofErr w:type="spellStart"/>
      <w:r w:rsidR="00542884" w:rsidRPr="006C6F2C">
        <w:rPr>
          <w:rFonts w:cs="Arial"/>
          <w:bCs/>
          <w:sz w:val="22"/>
          <w:szCs w:val="22"/>
        </w:rPr>
        <w:t>şi</w:t>
      </w:r>
      <w:proofErr w:type="spellEnd"/>
      <w:r w:rsidR="00542884" w:rsidRPr="006C6F2C">
        <w:rPr>
          <w:rFonts w:cs="Arial"/>
          <w:bCs/>
          <w:sz w:val="22"/>
          <w:szCs w:val="22"/>
        </w:rPr>
        <w:t xml:space="preserve"> până în momentul lansării procedurii de </w:t>
      </w:r>
      <w:proofErr w:type="spellStart"/>
      <w:r w:rsidR="00542884" w:rsidRPr="006C6F2C">
        <w:rPr>
          <w:rFonts w:cs="Arial"/>
          <w:bCs/>
          <w:sz w:val="22"/>
          <w:szCs w:val="22"/>
        </w:rPr>
        <w:t>achiziţie</w:t>
      </w:r>
      <w:proofErr w:type="spellEnd"/>
      <w:r w:rsidR="00542884" w:rsidRPr="006C6F2C">
        <w:rPr>
          <w:rFonts w:cs="Arial"/>
          <w:bCs/>
          <w:sz w:val="22"/>
          <w:szCs w:val="22"/>
        </w:rPr>
        <w:t xml:space="preserve">, cu </w:t>
      </w:r>
      <w:proofErr w:type="spellStart"/>
      <w:r w:rsidR="00542884" w:rsidRPr="006C6F2C">
        <w:rPr>
          <w:rFonts w:cs="Arial"/>
          <w:bCs/>
          <w:sz w:val="22"/>
          <w:szCs w:val="22"/>
        </w:rPr>
        <w:t>condiţia</w:t>
      </w:r>
      <w:proofErr w:type="spellEnd"/>
      <w:r w:rsidR="00542884" w:rsidRPr="006C6F2C">
        <w:rPr>
          <w:rFonts w:cs="Arial"/>
          <w:bCs/>
          <w:sz w:val="22"/>
          <w:szCs w:val="22"/>
        </w:rPr>
        <w:t xml:space="preserve"> ca aceste modificări să nu afecteze bugetul proiectului, indicatorii, valoarea </w:t>
      </w:r>
      <w:proofErr w:type="spellStart"/>
      <w:r w:rsidR="00542884" w:rsidRPr="006C6F2C">
        <w:rPr>
          <w:rFonts w:cs="Arial"/>
          <w:bCs/>
          <w:sz w:val="22"/>
          <w:szCs w:val="22"/>
        </w:rPr>
        <w:t>achiziţiei</w:t>
      </w:r>
      <w:proofErr w:type="spellEnd"/>
      <w:r w:rsidR="00542884" w:rsidRPr="006C6F2C">
        <w:rPr>
          <w:rFonts w:cs="Arial"/>
          <w:bCs/>
          <w:sz w:val="22"/>
          <w:szCs w:val="22"/>
        </w:rPr>
        <w:t xml:space="preserve">, perioada de implementare </w:t>
      </w:r>
      <w:proofErr w:type="spellStart"/>
      <w:r w:rsidR="00542884" w:rsidRPr="006C6F2C">
        <w:rPr>
          <w:rFonts w:cs="Arial"/>
          <w:bCs/>
          <w:sz w:val="22"/>
          <w:szCs w:val="22"/>
        </w:rPr>
        <w:t>şi</w:t>
      </w:r>
      <w:proofErr w:type="spellEnd"/>
      <w:r w:rsidR="00542884" w:rsidRPr="006C6F2C">
        <w:rPr>
          <w:rFonts w:cs="Arial"/>
          <w:bCs/>
          <w:sz w:val="22"/>
          <w:szCs w:val="22"/>
        </w:rPr>
        <w:t xml:space="preserve"> să respecte prevederile legale în vigoare, după caz. Aceste modificări vor avea în vedere </w:t>
      </w:r>
      <w:proofErr w:type="spellStart"/>
      <w:r w:rsidR="00542884" w:rsidRPr="006C6F2C">
        <w:rPr>
          <w:rFonts w:cs="Arial"/>
          <w:bCs/>
          <w:sz w:val="22"/>
          <w:szCs w:val="22"/>
        </w:rPr>
        <w:t>şi</w:t>
      </w:r>
      <w:proofErr w:type="spellEnd"/>
      <w:r w:rsidR="00542884" w:rsidRPr="006C6F2C">
        <w:rPr>
          <w:rFonts w:cs="Arial"/>
          <w:bCs/>
          <w:sz w:val="22"/>
          <w:szCs w:val="22"/>
        </w:rPr>
        <w:t xml:space="preserve"> actualizarea </w:t>
      </w:r>
      <w:proofErr w:type="spellStart"/>
      <w:r w:rsidR="00542884" w:rsidRPr="006C6F2C">
        <w:rPr>
          <w:rFonts w:cs="Arial"/>
          <w:bCs/>
          <w:sz w:val="22"/>
          <w:szCs w:val="22"/>
        </w:rPr>
        <w:t>fişelor</w:t>
      </w:r>
      <w:proofErr w:type="spellEnd"/>
      <w:r w:rsidR="00542884" w:rsidRPr="006C6F2C">
        <w:rPr>
          <w:rFonts w:cs="Arial"/>
          <w:bCs/>
          <w:sz w:val="22"/>
          <w:szCs w:val="22"/>
        </w:rPr>
        <w:t xml:space="preserve"> tehnice din caietele de sarcini, acolo unde acestea există.</w:t>
      </w:r>
    </w:p>
    <w:p w14:paraId="75D9C794" w14:textId="77777777" w:rsidR="006E206E" w:rsidRPr="006C6F2C" w:rsidRDefault="00EA49E0" w:rsidP="00764E00">
      <w:pPr>
        <w:pStyle w:val="Head2-Alin"/>
        <w:numPr>
          <w:ilvl w:val="0"/>
          <w:numId w:val="0"/>
        </w:numPr>
        <w:tabs>
          <w:tab w:val="left" w:pos="0"/>
          <w:tab w:val="left" w:pos="810"/>
        </w:tabs>
        <w:spacing w:before="0" w:after="0" w:line="276" w:lineRule="auto"/>
        <w:rPr>
          <w:sz w:val="22"/>
          <w:szCs w:val="22"/>
        </w:rPr>
      </w:pPr>
      <w:r w:rsidRPr="006C6F2C">
        <w:rPr>
          <w:sz w:val="22"/>
          <w:szCs w:val="22"/>
        </w:rPr>
        <w:t>(1</w:t>
      </w:r>
      <w:r w:rsidR="000B06E6" w:rsidRPr="006C6F2C">
        <w:rPr>
          <w:sz w:val="22"/>
          <w:szCs w:val="22"/>
        </w:rPr>
        <w:t>0</w:t>
      </w:r>
      <w:r w:rsidR="00611F60" w:rsidRPr="006C6F2C">
        <w:rPr>
          <w:sz w:val="22"/>
          <w:szCs w:val="22"/>
        </w:rPr>
        <w:t xml:space="preserve">) </w:t>
      </w:r>
      <w:r w:rsidRPr="006C6F2C">
        <w:rPr>
          <w:sz w:val="22"/>
          <w:szCs w:val="22"/>
        </w:rPr>
        <w:t xml:space="preserve">Notificarea </w:t>
      </w:r>
      <w:r w:rsidR="00611F60" w:rsidRPr="006C6F2C">
        <w:rPr>
          <w:sz w:val="22"/>
          <w:szCs w:val="22"/>
        </w:rPr>
        <w:t>intră în vigoare și va produce efecte de la data aprobării de către AM</w:t>
      </w:r>
      <w:r w:rsidR="00E07367" w:rsidRPr="006C6F2C">
        <w:rPr>
          <w:sz w:val="22"/>
          <w:szCs w:val="22"/>
        </w:rPr>
        <w:t xml:space="preserve"> POCA</w:t>
      </w:r>
      <w:r w:rsidR="00611F60" w:rsidRPr="006C6F2C">
        <w:rPr>
          <w:sz w:val="22"/>
          <w:szCs w:val="22"/>
        </w:rPr>
        <w:t>.</w:t>
      </w:r>
      <w:bookmarkEnd w:id="19"/>
    </w:p>
    <w:p w14:paraId="3ECA67F6" w14:textId="77777777" w:rsidR="00130FBD" w:rsidRPr="006C6F2C" w:rsidRDefault="000B06E6" w:rsidP="00764E00">
      <w:pPr>
        <w:pStyle w:val="xl61"/>
        <w:pBdr>
          <w:left w:val="none" w:sz="0" w:space="0" w:color="auto"/>
        </w:pBdr>
        <w:spacing w:before="0" w:beforeAutospacing="0" w:after="0" w:afterAutospacing="0" w:line="276" w:lineRule="auto"/>
        <w:rPr>
          <w:rFonts w:ascii="Trebuchet MS" w:hAnsi="Trebuchet MS"/>
          <w:sz w:val="22"/>
          <w:szCs w:val="22"/>
          <w:lang w:val="ro-RO"/>
        </w:rPr>
      </w:pPr>
      <w:r w:rsidRPr="006C6F2C">
        <w:rPr>
          <w:rFonts w:ascii="Trebuchet MS" w:hAnsi="Trebuchet MS"/>
          <w:sz w:val="22"/>
          <w:szCs w:val="22"/>
          <w:lang w:val="ro-RO"/>
        </w:rPr>
        <w:t>(11</w:t>
      </w:r>
      <w:r w:rsidR="00E07367" w:rsidRPr="006C6F2C">
        <w:rPr>
          <w:rFonts w:ascii="Trebuchet MS" w:hAnsi="Trebuchet MS"/>
          <w:sz w:val="22"/>
          <w:szCs w:val="22"/>
          <w:lang w:val="ro-RO"/>
        </w:rPr>
        <w:t xml:space="preserve">) </w:t>
      </w:r>
      <w:r w:rsidR="000B5801" w:rsidRPr="006C6F2C">
        <w:rPr>
          <w:rFonts w:ascii="Trebuchet MS" w:hAnsi="Trebuchet MS"/>
          <w:sz w:val="22"/>
          <w:szCs w:val="22"/>
          <w:lang w:val="ro-RO"/>
        </w:rPr>
        <w:t>Modificările solicitate și aprobate de către AM POCA nu reprezintă o confirmare a eligibilității cheltuielilor. Orice modificare a Contractului de finanțare nu exonerează Beneficiarul de răspunderea exclusivă în ceea ce privește respectarea condițiilor de legalitate, regularitate sau conformitate stabilite potrivit prevederilor legislației naționale și comunitare în vigoare.</w:t>
      </w:r>
    </w:p>
    <w:p w14:paraId="7603111F" w14:textId="7C834057" w:rsidR="006E206E" w:rsidRPr="006C6F2C" w:rsidRDefault="00FD4F71" w:rsidP="00764E00">
      <w:pPr>
        <w:autoSpaceDE w:val="0"/>
        <w:autoSpaceDN w:val="0"/>
        <w:adjustRightInd w:val="0"/>
        <w:spacing w:before="120" w:after="0"/>
        <w:jc w:val="both"/>
        <w:rPr>
          <w:rFonts w:ascii="Trebuchet MS" w:hAnsi="Trebuchet MS"/>
          <w:b/>
          <w:bCs/>
        </w:rPr>
      </w:pPr>
      <w:r w:rsidRPr="006C6F2C">
        <w:rPr>
          <w:rFonts w:ascii="Trebuchet MS" w:hAnsi="Trebuchet MS" w:cs="Arial"/>
          <w:b/>
          <w:bCs/>
        </w:rPr>
        <w:t>A</w:t>
      </w:r>
      <w:r w:rsidR="0049446E" w:rsidRPr="006C6F2C">
        <w:rPr>
          <w:rFonts w:ascii="Trebuchet MS" w:hAnsi="Trebuchet MS" w:cs="Arial"/>
          <w:b/>
          <w:bCs/>
        </w:rPr>
        <w:t>rt</w:t>
      </w:r>
      <w:r w:rsidRPr="006C6F2C">
        <w:rPr>
          <w:rFonts w:ascii="Trebuchet MS" w:hAnsi="Trebuchet MS" w:cs="Arial"/>
          <w:b/>
          <w:bCs/>
        </w:rPr>
        <w:t>. 1</w:t>
      </w:r>
      <w:r w:rsidR="00346527" w:rsidRPr="006C6F2C">
        <w:rPr>
          <w:rFonts w:ascii="Trebuchet MS" w:hAnsi="Trebuchet MS" w:cs="Arial"/>
          <w:b/>
          <w:bCs/>
        </w:rPr>
        <w:t>5</w:t>
      </w:r>
      <w:r w:rsidRPr="006C6F2C">
        <w:rPr>
          <w:rFonts w:ascii="Trebuchet MS" w:hAnsi="Trebuchet MS" w:cs="Arial"/>
          <w:b/>
          <w:bCs/>
        </w:rPr>
        <w:t xml:space="preserve"> – Î</w:t>
      </w:r>
      <w:r w:rsidR="00AD3CD4" w:rsidRPr="006C6F2C">
        <w:rPr>
          <w:rFonts w:ascii="Trebuchet MS" w:hAnsi="Trebuchet MS" w:cs="Arial"/>
          <w:b/>
          <w:bCs/>
        </w:rPr>
        <w:t>ncetarea</w:t>
      </w:r>
      <w:r w:rsidR="00C566AA" w:rsidRPr="006C6F2C">
        <w:rPr>
          <w:rFonts w:ascii="Trebuchet MS" w:hAnsi="Trebuchet MS" w:cs="Arial"/>
          <w:b/>
          <w:bCs/>
        </w:rPr>
        <w:t>, anularea</w:t>
      </w:r>
      <w:r w:rsidRPr="006C6F2C">
        <w:rPr>
          <w:rFonts w:ascii="Trebuchet MS" w:hAnsi="Trebuchet MS" w:cs="Arial"/>
          <w:b/>
          <w:bCs/>
        </w:rPr>
        <w:t xml:space="preserve"> </w:t>
      </w:r>
      <w:r w:rsidR="00AD3CD4" w:rsidRPr="006C6F2C">
        <w:rPr>
          <w:rFonts w:ascii="Trebuchet MS" w:hAnsi="Trebuchet MS" w:cs="Arial"/>
          <w:b/>
          <w:bCs/>
        </w:rPr>
        <w:t>și</w:t>
      </w:r>
      <w:r w:rsidRPr="006C6F2C">
        <w:rPr>
          <w:rFonts w:ascii="Trebuchet MS" w:hAnsi="Trebuchet MS" w:cs="Arial"/>
          <w:b/>
          <w:bCs/>
        </w:rPr>
        <w:t xml:space="preserve"> </w:t>
      </w:r>
      <w:r w:rsidR="00AD3CD4" w:rsidRPr="006C6F2C">
        <w:rPr>
          <w:rFonts w:ascii="Trebuchet MS" w:hAnsi="Trebuchet MS" w:cs="Arial"/>
          <w:b/>
          <w:bCs/>
        </w:rPr>
        <w:t>suspendarea Contractului de finanțare</w:t>
      </w:r>
    </w:p>
    <w:p w14:paraId="6EB4BA69" w14:textId="77777777" w:rsidR="006E206E" w:rsidRPr="006C6F2C" w:rsidRDefault="003A3E79" w:rsidP="00764E00">
      <w:pPr>
        <w:pStyle w:val="ListParagraph"/>
        <w:spacing w:after="0"/>
        <w:ind w:left="0"/>
        <w:contextualSpacing w:val="0"/>
        <w:jc w:val="both"/>
        <w:rPr>
          <w:rFonts w:ascii="Trebuchet MS" w:hAnsi="Trebuchet MS"/>
        </w:rPr>
      </w:pPr>
      <w:r w:rsidRPr="006C6F2C">
        <w:rPr>
          <w:rFonts w:ascii="Trebuchet MS" w:hAnsi="Trebuchet MS" w:cs="Arial"/>
        </w:rPr>
        <w:t xml:space="preserve">(1) </w:t>
      </w:r>
      <w:r w:rsidR="00C86D35" w:rsidRPr="006C6F2C">
        <w:rPr>
          <w:rFonts w:ascii="Trebuchet MS" w:hAnsi="Trebuchet MS" w:cs="Arial"/>
        </w:rPr>
        <w:t>Prezentul Contract de finanțare încetează să producă efecte de la d</w:t>
      </w:r>
      <w:r w:rsidR="00C86D35" w:rsidRPr="006C6F2C">
        <w:rPr>
          <w:rFonts w:ascii="Trebuchet MS" w:hAnsi="Trebuchet MS"/>
        </w:rPr>
        <w:t xml:space="preserve">ata îndeplinirii, de către </w:t>
      </w:r>
      <w:proofErr w:type="spellStart"/>
      <w:r w:rsidR="00C86D35" w:rsidRPr="006C6F2C">
        <w:rPr>
          <w:rFonts w:ascii="Trebuchet MS" w:hAnsi="Trebuchet MS"/>
        </w:rPr>
        <w:t>părţile</w:t>
      </w:r>
      <w:proofErr w:type="spellEnd"/>
      <w:r w:rsidR="00C86D35" w:rsidRPr="006C6F2C">
        <w:rPr>
          <w:rFonts w:ascii="Trebuchet MS" w:hAnsi="Trebuchet MS"/>
        </w:rPr>
        <w:t xml:space="preserve"> contractante, a </w:t>
      </w:r>
      <w:proofErr w:type="spellStart"/>
      <w:r w:rsidR="00C86D35" w:rsidRPr="006C6F2C">
        <w:rPr>
          <w:rFonts w:ascii="Trebuchet MS" w:hAnsi="Trebuchet MS"/>
        </w:rPr>
        <w:t>obligaţiilor</w:t>
      </w:r>
      <w:proofErr w:type="spellEnd"/>
      <w:r w:rsidR="00C86D35" w:rsidRPr="006C6F2C">
        <w:rPr>
          <w:rFonts w:ascii="Trebuchet MS" w:hAnsi="Trebuchet MS"/>
        </w:rPr>
        <w:t xml:space="preserve"> ce le revin</w:t>
      </w:r>
      <w:r w:rsidR="00881C1D" w:rsidRPr="006C6F2C">
        <w:rPr>
          <w:rFonts w:ascii="Trebuchet MS" w:hAnsi="Trebuchet MS"/>
        </w:rPr>
        <w:t>,</w:t>
      </w:r>
      <w:r w:rsidR="00C86D35" w:rsidRPr="006C6F2C">
        <w:rPr>
          <w:rFonts w:ascii="Trebuchet MS" w:hAnsi="Trebuchet MS"/>
        </w:rPr>
        <w:t xml:space="preserve"> conform prevederilor contractuale.</w:t>
      </w:r>
    </w:p>
    <w:p w14:paraId="26603A91" w14:textId="77777777" w:rsidR="006E206E" w:rsidRPr="006C6F2C" w:rsidRDefault="003A3E79" w:rsidP="00764E00">
      <w:pPr>
        <w:pStyle w:val="ListParagraph"/>
        <w:spacing w:after="0"/>
        <w:ind w:left="0"/>
        <w:contextualSpacing w:val="0"/>
        <w:jc w:val="both"/>
        <w:rPr>
          <w:rFonts w:ascii="Trebuchet MS" w:hAnsi="Trebuchet MS"/>
        </w:rPr>
      </w:pPr>
      <w:r w:rsidRPr="006C6F2C">
        <w:rPr>
          <w:rFonts w:ascii="Trebuchet MS" w:hAnsi="Trebuchet MS"/>
        </w:rPr>
        <w:t xml:space="preserve">(2) </w:t>
      </w:r>
      <w:r w:rsidR="004071A1" w:rsidRPr="006C6F2C">
        <w:rPr>
          <w:rFonts w:ascii="Trebuchet MS" w:hAnsi="Trebuchet MS"/>
        </w:rPr>
        <w:t xml:space="preserve">Contractul de finanțare încetează prin acordul de voință al părților, prin rezilierea acestuia sau, după caz, la expirarea perioadei prevăzute la art. 3 </w:t>
      </w:r>
      <w:r w:rsidR="00DF3C26" w:rsidRPr="006C6F2C">
        <w:rPr>
          <w:rFonts w:ascii="Trebuchet MS" w:hAnsi="Trebuchet MS"/>
        </w:rPr>
        <w:t>alin. (4</w:t>
      </w:r>
      <w:r w:rsidR="004071A1" w:rsidRPr="006C6F2C">
        <w:rPr>
          <w:rFonts w:ascii="Trebuchet MS" w:hAnsi="Trebuchet MS"/>
        </w:rPr>
        <w:t>) din prezentul Contract de finanțare.</w:t>
      </w:r>
    </w:p>
    <w:p w14:paraId="54B3A038" w14:textId="77777777" w:rsidR="006E206E" w:rsidRPr="006C6F2C" w:rsidRDefault="003A3E79" w:rsidP="00764E00">
      <w:pPr>
        <w:pStyle w:val="ListParagraph"/>
        <w:spacing w:after="0"/>
        <w:ind w:left="0"/>
        <w:contextualSpacing w:val="0"/>
        <w:jc w:val="both"/>
        <w:rPr>
          <w:rFonts w:ascii="Trebuchet MS" w:hAnsi="Trebuchet MS"/>
        </w:rPr>
      </w:pPr>
      <w:r w:rsidRPr="006C6F2C">
        <w:rPr>
          <w:rFonts w:ascii="Trebuchet MS" w:hAnsi="Trebuchet MS"/>
        </w:rPr>
        <w:t xml:space="preserve">(3) </w:t>
      </w:r>
      <w:r w:rsidR="00230165" w:rsidRPr="006C6F2C">
        <w:rPr>
          <w:rFonts w:ascii="Trebuchet MS" w:hAnsi="Trebuchet MS"/>
        </w:rPr>
        <w:t xml:space="preserve">Contractul de finanțare poate înceta prin acordul de voință al părților în situația în care AMPOCA nu a efectuat plăți </w:t>
      </w:r>
      <w:r w:rsidR="008D5F83" w:rsidRPr="006C6F2C">
        <w:rPr>
          <w:rFonts w:ascii="Trebuchet MS" w:hAnsi="Trebuchet MS"/>
        </w:rPr>
        <w:t xml:space="preserve">către beneficiar </w:t>
      </w:r>
      <w:r w:rsidR="00230165" w:rsidRPr="006C6F2C">
        <w:rPr>
          <w:rFonts w:ascii="Trebuchet MS" w:hAnsi="Trebuchet MS"/>
        </w:rPr>
        <w:t xml:space="preserve">reprezentând finanțare nerambursabilă, sau în situația în care </w:t>
      </w:r>
      <w:r w:rsidR="008D5F83" w:rsidRPr="006C6F2C">
        <w:rPr>
          <w:rFonts w:ascii="Trebuchet MS" w:hAnsi="Trebuchet MS"/>
        </w:rPr>
        <w:t xml:space="preserve">finanțarea a fost recuperată prin plată voluntară. </w:t>
      </w:r>
    </w:p>
    <w:p w14:paraId="0A16727E" w14:textId="77777777" w:rsidR="006E206E" w:rsidRPr="006C6F2C" w:rsidRDefault="003A3E79" w:rsidP="00764E00">
      <w:pPr>
        <w:pStyle w:val="ListParagraph"/>
        <w:autoSpaceDE w:val="0"/>
        <w:autoSpaceDN w:val="0"/>
        <w:adjustRightInd w:val="0"/>
        <w:spacing w:after="0"/>
        <w:ind w:left="0"/>
        <w:contextualSpacing w:val="0"/>
        <w:jc w:val="both"/>
        <w:rPr>
          <w:rFonts w:ascii="Trebuchet MS" w:hAnsi="Trebuchet MS"/>
        </w:rPr>
      </w:pPr>
      <w:r w:rsidRPr="006C6F2C">
        <w:rPr>
          <w:rFonts w:ascii="Trebuchet MS" w:hAnsi="Trebuchet MS"/>
        </w:rPr>
        <w:t xml:space="preserve">(4) </w:t>
      </w:r>
      <w:r w:rsidR="00FD4F71" w:rsidRPr="006C6F2C">
        <w:rPr>
          <w:rFonts w:ascii="Trebuchet MS" w:hAnsi="Trebuchet MS"/>
        </w:rPr>
        <w:t xml:space="preserve">În </w:t>
      </w:r>
      <w:proofErr w:type="spellStart"/>
      <w:r w:rsidR="00FD4F71" w:rsidRPr="006C6F2C">
        <w:rPr>
          <w:rFonts w:ascii="Trebuchet MS" w:hAnsi="Trebuchet MS"/>
        </w:rPr>
        <w:t>situaţia</w:t>
      </w:r>
      <w:proofErr w:type="spellEnd"/>
      <w:r w:rsidR="00FD4F71" w:rsidRPr="006C6F2C">
        <w:rPr>
          <w:rFonts w:ascii="Trebuchet MS" w:hAnsi="Trebuchet MS"/>
        </w:rPr>
        <w:t xml:space="preserve"> în care</w:t>
      </w:r>
      <w:r w:rsidR="00AD3CD4" w:rsidRPr="006C6F2C">
        <w:rPr>
          <w:rFonts w:ascii="Trebuchet MS" w:hAnsi="Trebuchet MS"/>
        </w:rPr>
        <w:t>,</w:t>
      </w:r>
      <w:r w:rsidR="00FD4F71" w:rsidRPr="006C6F2C">
        <w:rPr>
          <w:rFonts w:ascii="Trebuchet MS" w:hAnsi="Trebuchet MS"/>
        </w:rPr>
        <w:t xml:space="preserve"> </w:t>
      </w:r>
      <w:r w:rsidR="0099019D" w:rsidRPr="006C6F2C">
        <w:rPr>
          <w:rFonts w:ascii="Trebuchet MS" w:hAnsi="Trebuchet MS"/>
        </w:rPr>
        <w:t xml:space="preserve">Beneficiarul </w:t>
      </w:r>
      <w:r w:rsidR="00FD4F71" w:rsidRPr="006C6F2C">
        <w:rPr>
          <w:rFonts w:ascii="Trebuchet MS" w:hAnsi="Trebuchet MS"/>
        </w:rPr>
        <w:t xml:space="preserve">nu a început implementarea Proiectului într-un termen de </w:t>
      </w:r>
      <w:r w:rsidR="00107585" w:rsidRPr="006C6F2C">
        <w:rPr>
          <w:rFonts w:ascii="Trebuchet MS" w:hAnsi="Trebuchet MS"/>
        </w:rPr>
        <w:t>3</w:t>
      </w:r>
      <w:r w:rsidR="00FD4F71" w:rsidRPr="006C6F2C">
        <w:rPr>
          <w:rFonts w:ascii="Trebuchet MS" w:hAnsi="Trebuchet MS"/>
        </w:rPr>
        <w:t>(</w:t>
      </w:r>
      <w:r w:rsidR="00107585" w:rsidRPr="006C6F2C">
        <w:rPr>
          <w:rFonts w:ascii="Trebuchet MS" w:hAnsi="Trebuchet MS"/>
        </w:rPr>
        <w:t>trei</w:t>
      </w:r>
      <w:r w:rsidR="00FD4F71" w:rsidRPr="006C6F2C">
        <w:rPr>
          <w:rFonts w:ascii="Trebuchet MS" w:hAnsi="Trebuchet MS"/>
        </w:rPr>
        <w:t>) luni de la data intrării în vigoare a Contractului</w:t>
      </w:r>
      <w:r w:rsidR="00107585" w:rsidRPr="006C6F2C">
        <w:rPr>
          <w:rFonts w:ascii="Trebuchet MS" w:hAnsi="Trebuchet MS"/>
        </w:rPr>
        <w:t xml:space="preserve"> de finanțare</w:t>
      </w:r>
      <w:r w:rsidR="00FD4F71" w:rsidRPr="006C6F2C">
        <w:rPr>
          <w:rFonts w:ascii="Trebuchet MS" w:hAnsi="Trebuchet MS"/>
        </w:rPr>
        <w:t>,</w:t>
      </w:r>
      <w:r w:rsidR="004C3F50" w:rsidRPr="006C6F2C">
        <w:rPr>
          <w:rFonts w:ascii="Trebuchet MS" w:hAnsi="Trebuchet MS"/>
        </w:rPr>
        <w:t xml:space="preserve"> din motive imputabile  acestuia,</w:t>
      </w:r>
      <w:r w:rsidR="00FD4F71" w:rsidRPr="006C6F2C">
        <w:rPr>
          <w:rFonts w:ascii="Trebuchet MS" w:hAnsi="Trebuchet MS"/>
        </w:rPr>
        <w:t xml:space="preserve"> acesta va fi reziliat </w:t>
      </w:r>
      <w:r w:rsidR="008D1FAB" w:rsidRPr="006C6F2C">
        <w:rPr>
          <w:rFonts w:ascii="Trebuchet MS" w:hAnsi="Trebuchet MS"/>
        </w:rPr>
        <w:t xml:space="preserve">unilateral </w:t>
      </w:r>
      <w:r w:rsidR="00FD4F71" w:rsidRPr="006C6F2C">
        <w:rPr>
          <w:rFonts w:ascii="Trebuchet MS" w:hAnsi="Trebuchet MS"/>
        </w:rPr>
        <w:t xml:space="preserve">de către AM POCA, fără a mai fi necesară punerea în întârziere sau vreo altă formalitate în acest sens, cu </w:t>
      </w:r>
      <w:proofErr w:type="spellStart"/>
      <w:r w:rsidR="00FD4F71" w:rsidRPr="006C6F2C">
        <w:rPr>
          <w:rFonts w:ascii="Trebuchet MS" w:hAnsi="Trebuchet MS"/>
        </w:rPr>
        <w:t>obligaţia</w:t>
      </w:r>
      <w:proofErr w:type="spellEnd"/>
      <w:r w:rsidR="00FD4F71" w:rsidRPr="006C6F2C">
        <w:rPr>
          <w:rFonts w:ascii="Trebuchet MS" w:hAnsi="Trebuchet MS"/>
        </w:rPr>
        <w:t xml:space="preserve"> pentru Beneficiar de a restitui în întregime sumele deja primite în cadrul Contractului</w:t>
      </w:r>
      <w:r w:rsidR="00107585" w:rsidRPr="006C6F2C">
        <w:rPr>
          <w:rFonts w:ascii="Trebuchet MS" w:hAnsi="Trebuchet MS"/>
        </w:rPr>
        <w:t xml:space="preserve"> de finanțare</w:t>
      </w:r>
      <w:r w:rsidR="00FD4F71" w:rsidRPr="006C6F2C">
        <w:rPr>
          <w:rFonts w:ascii="Trebuchet MS" w:hAnsi="Trebuchet MS"/>
        </w:rPr>
        <w:t>.</w:t>
      </w:r>
    </w:p>
    <w:p w14:paraId="1A32FFB4" w14:textId="77777777" w:rsidR="006E206E" w:rsidRPr="006C6F2C" w:rsidRDefault="0017371E" w:rsidP="00764E00">
      <w:pPr>
        <w:pStyle w:val="ListParagraph"/>
        <w:autoSpaceDE w:val="0"/>
        <w:autoSpaceDN w:val="0"/>
        <w:adjustRightInd w:val="0"/>
        <w:spacing w:after="0"/>
        <w:ind w:left="0"/>
        <w:contextualSpacing w:val="0"/>
        <w:jc w:val="both"/>
        <w:rPr>
          <w:rFonts w:ascii="Trebuchet MS" w:hAnsi="Trebuchet MS"/>
        </w:rPr>
      </w:pPr>
      <w:r w:rsidRPr="006C6F2C">
        <w:rPr>
          <w:rFonts w:ascii="Trebuchet MS" w:hAnsi="Trebuchet MS"/>
        </w:rPr>
        <w:t xml:space="preserve">(5) </w:t>
      </w:r>
      <w:r w:rsidR="00FD4F71" w:rsidRPr="006C6F2C">
        <w:rPr>
          <w:rFonts w:ascii="Trebuchet MS" w:hAnsi="Trebuchet MS"/>
        </w:rPr>
        <w:t>În situația în care</w:t>
      </w:r>
      <w:r w:rsidR="00AD3CD4" w:rsidRPr="006C6F2C">
        <w:rPr>
          <w:rFonts w:ascii="Trebuchet MS" w:hAnsi="Trebuchet MS"/>
        </w:rPr>
        <w:t>,</w:t>
      </w:r>
      <w:r w:rsidR="00FD4F71" w:rsidRPr="006C6F2C">
        <w:rPr>
          <w:rFonts w:ascii="Trebuchet MS" w:hAnsi="Trebuchet MS"/>
        </w:rPr>
        <w:t xml:space="preserve"> Beneficiarul</w:t>
      </w:r>
      <w:r w:rsidR="00782D52" w:rsidRPr="006C6F2C">
        <w:rPr>
          <w:rFonts w:ascii="Trebuchet MS" w:hAnsi="Trebuchet MS"/>
        </w:rPr>
        <w:t>/P</w:t>
      </w:r>
      <w:r w:rsidR="0099019D" w:rsidRPr="006C6F2C">
        <w:rPr>
          <w:rFonts w:ascii="Trebuchet MS" w:hAnsi="Trebuchet MS"/>
        </w:rPr>
        <w:t xml:space="preserve">artenerul </w:t>
      </w:r>
      <w:r w:rsidR="00AE76AB" w:rsidRPr="006C6F2C">
        <w:rPr>
          <w:rFonts w:ascii="Trebuchet MS" w:hAnsi="Trebuchet MS"/>
        </w:rPr>
        <w:t xml:space="preserve">nu demarează, </w:t>
      </w:r>
      <w:r w:rsidR="00FD4F71" w:rsidRPr="006C6F2C">
        <w:rPr>
          <w:rFonts w:ascii="Trebuchet MS" w:hAnsi="Trebuchet MS"/>
        </w:rPr>
        <w:t xml:space="preserve">în termen de </w:t>
      </w:r>
      <w:r w:rsidR="008D1FAB" w:rsidRPr="006C6F2C">
        <w:rPr>
          <w:rFonts w:ascii="Trebuchet MS" w:hAnsi="Trebuchet MS"/>
        </w:rPr>
        <w:t>3</w:t>
      </w:r>
      <w:r w:rsidR="00FD4F71" w:rsidRPr="006C6F2C">
        <w:rPr>
          <w:rFonts w:ascii="Trebuchet MS" w:hAnsi="Trebuchet MS"/>
        </w:rPr>
        <w:t>(</w:t>
      </w:r>
      <w:r w:rsidR="008D1FAB" w:rsidRPr="006C6F2C">
        <w:rPr>
          <w:rFonts w:ascii="Trebuchet MS" w:hAnsi="Trebuchet MS"/>
        </w:rPr>
        <w:t>trei</w:t>
      </w:r>
      <w:r w:rsidR="00FD4F71" w:rsidRPr="006C6F2C">
        <w:rPr>
          <w:rFonts w:ascii="Trebuchet MS" w:hAnsi="Trebuchet MS"/>
        </w:rPr>
        <w:t>) luni de la data intrării în vigoare a Contractului</w:t>
      </w:r>
      <w:r w:rsidR="008D1FAB" w:rsidRPr="006C6F2C">
        <w:rPr>
          <w:rFonts w:ascii="Trebuchet MS" w:hAnsi="Trebuchet MS"/>
        </w:rPr>
        <w:t xml:space="preserve"> de finanțare</w:t>
      </w:r>
      <w:r w:rsidR="00FD4F71" w:rsidRPr="006C6F2C">
        <w:rPr>
          <w:rFonts w:ascii="Trebuchet MS" w:hAnsi="Trebuchet MS"/>
        </w:rPr>
        <w:t>,</w:t>
      </w:r>
      <w:r w:rsidR="004C3F50" w:rsidRPr="006C6F2C">
        <w:rPr>
          <w:rFonts w:ascii="Trebuchet MS" w:hAnsi="Trebuchet MS"/>
        </w:rPr>
        <w:t xml:space="preserve"> din motive imputabile acestuia,</w:t>
      </w:r>
      <w:r w:rsidR="00FD4F71" w:rsidRPr="006C6F2C">
        <w:rPr>
          <w:rFonts w:ascii="Trebuchet MS" w:hAnsi="Trebuchet MS"/>
        </w:rPr>
        <w:t xml:space="preserve"> una din </w:t>
      </w:r>
      <w:proofErr w:type="spellStart"/>
      <w:r w:rsidR="00FD4F71" w:rsidRPr="006C6F2C">
        <w:rPr>
          <w:rFonts w:ascii="Trebuchet MS" w:hAnsi="Trebuchet MS"/>
        </w:rPr>
        <w:t>activităţile</w:t>
      </w:r>
      <w:proofErr w:type="spellEnd"/>
      <w:r w:rsidR="00FD4F71" w:rsidRPr="006C6F2C">
        <w:rPr>
          <w:rFonts w:ascii="Trebuchet MS" w:hAnsi="Trebuchet MS"/>
        </w:rPr>
        <w:t xml:space="preserve"> prin care se asigură atingerea rezultatelor, </w:t>
      </w:r>
      <w:r w:rsidR="0099019D" w:rsidRPr="006C6F2C">
        <w:rPr>
          <w:rFonts w:ascii="Trebuchet MS" w:hAnsi="Trebuchet MS"/>
        </w:rPr>
        <w:t>acesta va fi reziliat unilateral de către AM POCA</w:t>
      </w:r>
      <w:r w:rsidR="00FD4F71" w:rsidRPr="006C6F2C">
        <w:rPr>
          <w:rFonts w:ascii="Trebuchet MS" w:hAnsi="Trebuchet MS"/>
        </w:rPr>
        <w:t>, fără a mai fi necesară punerea în întârziere sau vreo altă formalitate în acest sens, cu obligația Beneficiarului de a restitui în întregime sumele deja primite în cadrul Contractului</w:t>
      </w:r>
      <w:r w:rsidR="0069479B" w:rsidRPr="006C6F2C">
        <w:rPr>
          <w:rFonts w:ascii="Trebuchet MS" w:hAnsi="Trebuchet MS"/>
        </w:rPr>
        <w:t xml:space="preserve"> de finanțare</w:t>
      </w:r>
      <w:r w:rsidR="00FD4F71" w:rsidRPr="006C6F2C">
        <w:rPr>
          <w:rFonts w:ascii="Trebuchet MS" w:hAnsi="Trebuchet MS"/>
        </w:rPr>
        <w:t>.</w:t>
      </w:r>
    </w:p>
    <w:p w14:paraId="31884B26" w14:textId="77777777" w:rsidR="006E206E" w:rsidRPr="006C6F2C" w:rsidRDefault="0017371E" w:rsidP="00764E00">
      <w:pPr>
        <w:pStyle w:val="ListParagraph"/>
        <w:autoSpaceDE w:val="0"/>
        <w:autoSpaceDN w:val="0"/>
        <w:adjustRightInd w:val="0"/>
        <w:spacing w:after="0"/>
        <w:ind w:left="0"/>
        <w:contextualSpacing w:val="0"/>
        <w:jc w:val="both"/>
        <w:rPr>
          <w:rFonts w:ascii="Trebuchet MS" w:hAnsi="Trebuchet MS"/>
        </w:rPr>
      </w:pPr>
      <w:r w:rsidRPr="006C6F2C">
        <w:rPr>
          <w:rFonts w:ascii="Trebuchet MS" w:hAnsi="Trebuchet MS"/>
        </w:rPr>
        <w:t xml:space="preserve">(6) </w:t>
      </w:r>
      <w:r w:rsidR="00097BE1" w:rsidRPr="006C6F2C">
        <w:rPr>
          <w:rFonts w:ascii="Trebuchet MS" w:hAnsi="Trebuchet MS"/>
        </w:rPr>
        <w:t xml:space="preserve">În </w:t>
      </w:r>
      <w:proofErr w:type="spellStart"/>
      <w:r w:rsidR="00097BE1" w:rsidRPr="006C6F2C">
        <w:rPr>
          <w:rFonts w:ascii="Trebuchet MS" w:hAnsi="Trebuchet MS"/>
        </w:rPr>
        <w:t>situaţia</w:t>
      </w:r>
      <w:proofErr w:type="spellEnd"/>
      <w:r w:rsidR="00097BE1" w:rsidRPr="006C6F2C">
        <w:rPr>
          <w:rFonts w:ascii="Trebuchet MS" w:hAnsi="Trebuchet MS"/>
        </w:rPr>
        <w:t xml:space="preserve"> în care Beneficiaru</w:t>
      </w:r>
      <w:r w:rsidR="00613EE5" w:rsidRPr="006C6F2C">
        <w:rPr>
          <w:rFonts w:ascii="Trebuchet MS" w:hAnsi="Trebuchet MS"/>
        </w:rPr>
        <w:t xml:space="preserve">l nu transmite nicio cerere de </w:t>
      </w:r>
      <w:r w:rsidR="00097BE1" w:rsidRPr="006C6F2C">
        <w:rPr>
          <w:rFonts w:ascii="Trebuchet MS" w:hAnsi="Trebuchet MS"/>
        </w:rPr>
        <w:t xml:space="preserve">rambursare în termen de maxim </w:t>
      </w:r>
      <w:r w:rsidR="0099019D" w:rsidRPr="006C6F2C">
        <w:rPr>
          <w:rFonts w:ascii="Trebuchet MS" w:hAnsi="Trebuchet MS"/>
        </w:rPr>
        <w:t xml:space="preserve">6 </w:t>
      </w:r>
      <w:r w:rsidR="00097BE1" w:rsidRPr="006C6F2C">
        <w:rPr>
          <w:rFonts w:ascii="Trebuchet MS" w:hAnsi="Trebuchet MS"/>
        </w:rPr>
        <w:t>luni de la data semnării prezentului Contract</w:t>
      </w:r>
      <w:r w:rsidR="00840255" w:rsidRPr="006C6F2C">
        <w:rPr>
          <w:rFonts w:ascii="Trebuchet MS" w:hAnsi="Trebuchet MS"/>
        </w:rPr>
        <w:t xml:space="preserve"> de finanțare</w:t>
      </w:r>
      <w:r w:rsidR="00097BE1" w:rsidRPr="006C6F2C">
        <w:rPr>
          <w:rFonts w:ascii="Trebuchet MS" w:hAnsi="Trebuchet MS"/>
        </w:rPr>
        <w:t>,</w:t>
      </w:r>
      <w:r w:rsidR="004C3F50" w:rsidRPr="006C6F2C">
        <w:rPr>
          <w:rFonts w:ascii="Trebuchet MS" w:hAnsi="Trebuchet MS"/>
        </w:rPr>
        <w:t xml:space="preserve"> din motive imputabile acestuia,</w:t>
      </w:r>
      <w:r w:rsidR="00097BE1" w:rsidRPr="006C6F2C">
        <w:rPr>
          <w:rFonts w:ascii="Trebuchet MS" w:hAnsi="Trebuchet MS"/>
        </w:rPr>
        <w:t xml:space="preserve"> AM</w:t>
      </w:r>
      <w:r w:rsidR="00840255" w:rsidRPr="006C6F2C">
        <w:rPr>
          <w:rFonts w:ascii="Trebuchet MS" w:hAnsi="Trebuchet MS"/>
        </w:rPr>
        <w:t xml:space="preserve"> </w:t>
      </w:r>
      <w:r w:rsidR="00097BE1" w:rsidRPr="006C6F2C">
        <w:rPr>
          <w:rFonts w:ascii="Trebuchet MS" w:hAnsi="Trebuchet MS"/>
        </w:rPr>
        <w:t xml:space="preserve">POCA </w:t>
      </w:r>
      <w:r w:rsidR="0099019D" w:rsidRPr="006C6F2C">
        <w:rPr>
          <w:rFonts w:ascii="Trebuchet MS" w:hAnsi="Trebuchet MS"/>
        </w:rPr>
        <w:t>reziliaz</w:t>
      </w:r>
      <w:r w:rsidR="00955983" w:rsidRPr="006C6F2C">
        <w:rPr>
          <w:rFonts w:ascii="Trebuchet MS" w:hAnsi="Trebuchet MS"/>
        </w:rPr>
        <w:t>ă</w:t>
      </w:r>
      <w:r w:rsidR="0099019D" w:rsidRPr="006C6F2C">
        <w:rPr>
          <w:rFonts w:ascii="Trebuchet MS" w:hAnsi="Trebuchet MS"/>
        </w:rPr>
        <w:t xml:space="preserve"> unilateral Contractul de finan</w:t>
      </w:r>
      <w:r w:rsidR="00A563D3" w:rsidRPr="006C6F2C">
        <w:rPr>
          <w:rFonts w:ascii="Trebuchet MS" w:hAnsi="Trebuchet MS"/>
        </w:rPr>
        <w:t>ț</w:t>
      </w:r>
      <w:r w:rsidR="0099019D" w:rsidRPr="006C6F2C">
        <w:rPr>
          <w:rFonts w:ascii="Trebuchet MS" w:hAnsi="Trebuchet MS"/>
        </w:rPr>
        <w:t>are, fără a mai fi necesară punerea în întârziere sau vreo altă formalitate în acest sens.</w:t>
      </w:r>
    </w:p>
    <w:p w14:paraId="26201912" w14:textId="39C3732B" w:rsidR="006E206E" w:rsidRPr="006C6F2C" w:rsidRDefault="0017371E" w:rsidP="00764E00">
      <w:pPr>
        <w:pStyle w:val="ListParagraph"/>
        <w:autoSpaceDE w:val="0"/>
        <w:autoSpaceDN w:val="0"/>
        <w:adjustRightInd w:val="0"/>
        <w:spacing w:after="0"/>
        <w:ind w:left="0"/>
        <w:contextualSpacing w:val="0"/>
        <w:jc w:val="both"/>
        <w:rPr>
          <w:rFonts w:ascii="Trebuchet MS" w:hAnsi="Trebuchet MS"/>
        </w:rPr>
      </w:pPr>
      <w:r w:rsidRPr="006C6F2C">
        <w:rPr>
          <w:rFonts w:ascii="Trebuchet MS" w:hAnsi="Trebuchet MS"/>
        </w:rPr>
        <w:t xml:space="preserve">(7) </w:t>
      </w:r>
      <w:r w:rsidR="000A44D4" w:rsidRPr="006C6F2C">
        <w:rPr>
          <w:rFonts w:ascii="Trebuchet MS" w:hAnsi="Trebuchet MS"/>
        </w:rPr>
        <w:t xml:space="preserve">AM POCA poate suspenda </w:t>
      </w:r>
      <w:proofErr w:type="spellStart"/>
      <w:r w:rsidR="000A44D4" w:rsidRPr="006C6F2C">
        <w:rPr>
          <w:rFonts w:ascii="Trebuchet MS" w:hAnsi="Trebuchet MS"/>
        </w:rPr>
        <w:t>plăţile</w:t>
      </w:r>
      <w:proofErr w:type="spellEnd"/>
      <w:r w:rsidR="000A44D4" w:rsidRPr="006C6F2C">
        <w:rPr>
          <w:rFonts w:ascii="Trebuchet MS" w:hAnsi="Trebuchet MS"/>
        </w:rPr>
        <w:t xml:space="preserve"> ca o măsură de </w:t>
      </w:r>
      <w:proofErr w:type="spellStart"/>
      <w:r w:rsidR="000A44D4" w:rsidRPr="006C6F2C">
        <w:rPr>
          <w:rFonts w:ascii="Trebuchet MS" w:hAnsi="Trebuchet MS"/>
        </w:rPr>
        <w:t>precauţie</w:t>
      </w:r>
      <w:proofErr w:type="spellEnd"/>
      <w:r w:rsidR="000A44D4" w:rsidRPr="006C6F2C">
        <w:rPr>
          <w:rFonts w:ascii="Trebuchet MS" w:hAnsi="Trebuchet MS"/>
        </w:rPr>
        <w:t xml:space="preserve">, după notificarea prealabilă a Beneficiarului cu privire la neîndeplinirea </w:t>
      </w:r>
      <w:proofErr w:type="spellStart"/>
      <w:r w:rsidR="000A44D4" w:rsidRPr="006C6F2C">
        <w:rPr>
          <w:rFonts w:ascii="Trebuchet MS" w:hAnsi="Trebuchet MS"/>
        </w:rPr>
        <w:t>obligaţiilor</w:t>
      </w:r>
      <w:proofErr w:type="spellEnd"/>
      <w:r w:rsidR="000A44D4" w:rsidRPr="006C6F2C">
        <w:rPr>
          <w:rFonts w:ascii="Trebuchet MS" w:hAnsi="Trebuchet MS"/>
        </w:rPr>
        <w:t xml:space="preserve"> sale contractuale. În această </w:t>
      </w:r>
      <w:proofErr w:type="spellStart"/>
      <w:r w:rsidR="000A44D4" w:rsidRPr="006C6F2C">
        <w:rPr>
          <w:rFonts w:ascii="Trebuchet MS" w:hAnsi="Trebuchet MS"/>
        </w:rPr>
        <w:t>situaţie</w:t>
      </w:r>
      <w:proofErr w:type="spellEnd"/>
      <w:r w:rsidR="000A44D4" w:rsidRPr="006C6F2C">
        <w:rPr>
          <w:rFonts w:ascii="Trebuchet MS" w:hAnsi="Trebuchet MS"/>
        </w:rPr>
        <w:t xml:space="preserve">, Beneficiarului i se va percepe o penalitate de 0,01 % pe zi de întârziere, din suma la care este </w:t>
      </w:r>
      <w:proofErr w:type="spellStart"/>
      <w:r w:rsidR="000A44D4" w:rsidRPr="006C6F2C">
        <w:rPr>
          <w:rFonts w:ascii="Trebuchet MS" w:hAnsi="Trebuchet MS"/>
        </w:rPr>
        <w:t>îndreptăţit</w:t>
      </w:r>
      <w:proofErr w:type="spellEnd"/>
      <w:r w:rsidR="000A44D4" w:rsidRPr="006C6F2C">
        <w:rPr>
          <w:rFonts w:ascii="Trebuchet MS" w:hAnsi="Trebuchet MS"/>
        </w:rPr>
        <w:t>,</w:t>
      </w:r>
      <w:r w:rsidR="00CD19E1" w:rsidRPr="006C6F2C">
        <w:rPr>
          <w:rFonts w:ascii="Trebuchet MS" w:hAnsi="Trebuchet MS"/>
        </w:rPr>
        <w:t xml:space="preserve"> aferentă obligației neîndeplinite,</w:t>
      </w:r>
      <w:r w:rsidR="000A44D4" w:rsidRPr="006C6F2C">
        <w:rPr>
          <w:rFonts w:ascii="Trebuchet MS" w:hAnsi="Trebuchet MS"/>
        </w:rPr>
        <w:t xml:space="preserve"> până la data îndeplinirii efective a </w:t>
      </w:r>
      <w:r w:rsidR="00FA72B7" w:rsidRPr="006C6F2C">
        <w:rPr>
          <w:rFonts w:ascii="Trebuchet MS" w:hAnsi="Trebuchet MS"/>
        </w:rPr>
        <w:t>acesteia</w:t>
      </w:r>
      <w:r w:rsidR="000A44D4" w:rsidRPr="006C6F2C">
        <w:rPr>
          <w:rFonts w:ascii="Trebuchet MS" w:hAnsi="Trebuchet MS"/>
        </w:rPr>
        <w:t>.</w:t>
      </w:r>
    </w:p>
    <w:p w14:paraId="386E7E2A" w14:textId="77777777" w:rsidR="006E206E" w:rsidRPr="006C6F2C" w:rsidRDefault="0017371E" w:rsidP="00764E00">
      <w:pPr>
        <w:pStyle w:val="ListParagraph"/>
        <w:spacing w:after="0"/>
        <w:ind w:left="0"/>
        <w:contextualSpacing w:val="0"/>
        <w:jc w:val="both"/>
        <w:rPr>
          <w:rFonts w:ascii="Trebuchet MS" w:hAnsi="Trebuchet MS"/>
        </w:rPr>
      </w:pPr>
      <w:r w:rsidRPr="006C6F2C">
        <w:rPr>
          <w:rFonts w:ascii="Trebuchet MS" w:hAnsi="Trebuchet MS"/>
        </w:rPr>
        <w:t xml:space="preserve">(8) </w:t>
      </w:r>
      <w:r w:rsidR="0049405D" w:rsidRPr="006C6F2C">
        <w:rPr>
          <w:rFonts w:ascii="Trebuchet MS" w:hAnsi="Trebuchet MS"/>
        </w:rPr>
        <w:t xml:space="preserve">Beneficiarul poate solicita AM POCA, în cazuri temeinic  justificate și care nu sunt datorate exclusiv culpei acestuia, suspendarea aplicării prevederilor Contractului, în vederea prelungirii perioadei de implementare, sau încetarea prin acordul de voință al părților/rezilierea acestuia, în conformitate cu prevederile legale naționale și comunitare. </w:t>
      </w:r>
    </w:p>
    <w:p w14:paraId="01EAD4B3" w14:textId="77777777" w:rsidR="006E206E" w:rsidRPr="006C6F2C" w:rsidRDefault="0017371E" w:rsidP="00764E00">
      <w:pPr>
        <w:pStyle w:val="ListParagraph"/>
        <w:autoSpaceDE w:val="0"/>
        <w:autoSpaceDN w:val="0"/>
        <w:adjustRightInd w:val="0"/>
        <w:spacing w:after="0"/>
        <w:ind w:left="0"/>
        <w:contextualSpacing w:val="0"/>
        <w:jc w:val="both"/>
        <w:rPr>
          <w:rFonts w:ascii="Trebuchet MS" w:hAnsi="Trebuchet MS"/>
        </w:rPr>
      </w:pPr>
      <w:r w:rsidRPr="006C6F2C">
        <w:rPr>
          <w:rFonts w:ascii="Trebuchet MS" w:hAnsi="Trebuchet MS"/>
        </w:rPr>
        <w:t xml:space="preserve">(9) </w:t>
      </w:r>
      <w:r w:rsidR="00955983" w:rsidRPr="006C6F2C">
        <w:rPr>
          <w:rFonts w:ascii="Trebuchet MS" w:hAnsi="Trebuchet MS"/>
        </w:rPr>
        <w:t xml:space="preserve">În cazul în care, se constată </w:t>
      </w:r>
      <w:proofErr w:type="spellStart"/>
      <w:r w:rsidR="00955983" w:rsidRPr="006C6F2C">
        <w:rPr>
          <w:rFonts w:ascii="Trebuchet MS" w:hAnsi="Trebuchet MS"/>
        </w:rPr>
        <w:t>neconcordanţa</w:t>
      </w:r>
      <w:proofErr w:type="spellEnd"/>
      <w:r w:rsidR="00955983" w:rsidRPr="006C6F2C">
        <w:rPr>
          <w:rFonts w:ascii="Trebuchet MS" w:hAnsi="Trebuchet MS"/>
        </w:rPr>
        <w:t xml:space="preserve"> între starea de fapt dovedită </w:t>
      </w:r>
      <w:proofErr w:type="spellStart"/>
      <w:r w:rsidR="00955983" w:rsidRPr="006C6F2C">
        <w:rPr>
          <w:rFonts w:ascii="Trebuchet MS" w:hAnsi="Trebuchet MS"/>
        </w:rPr>
        <w:t>şi</w:t>
      </w:r>
      <w:proofErr w:type="spellEnd"/>
      <w:r w:rsidR="00955983" w:rsidRPr="006C6F2C">
        <w:rPr>
          <w:rFonts w:ascii="Trebuchet MS" w:hAnsi="Trebuchet MS"/>
        </w:rPr>
        <w:t xml:space="preserve"> cele declarate de către Beneficiar în cererea de </w:t>
      </w:r>
      <w:proofErr w:type="spellStart"/>
      <w:r w:rsidR="00955983" w:rsidRPr="006C6F2C">
        <w:rPr>
          <w:rFonts w:ascii="Trebuchet MS" w:hAnsi="Trebuchet MS"/>
        </w:rPr>
        <w:t>finanţare</w:t>
      </w:r>
      <w:proofErr w:type="spellEnd"/>
      <w:r w:rsidR="00955983" w:rsidRPr="006C6F2C">
        <w:rPr>
          <w:rFonts w:ascii="Trebuchet MS" w:hAnsi="Trebuchet MS"/>
        </w:rPr>
        <w:t xml:space="preserve">, referitor la faptul că Proiectul nu face obiectul unei </w:t>
      </w:r>
      <w:proofErr w:type="spellStart"/>
      <w:r w:rsidR="00955983" w:rsidRPr="006C6F2C">
        <w:rPr>
          <w:rFonts w:ascii="Trebuchet MS" w:hAnsi="Trebuchet MS"/>
        </w:rPr>
        <w:t>finanţări</w:t>
      </w:r>
      <w:proofErr w:type="spellEnd"/>
      <w:r w:rsidR="00955983" w:rsidRPr="006C6F2C">
        <w:rPr>
          <w:rFonts w:ascii="Trebuchet MS" w:hAnsi="Trebuchet MS"/>
        </w:rPr>
        <w:t xml:space="preserve"> din fonduri publice </w:t>
      </w:r>
      <w:proofErr w:type="spellStart"/>
      <w:r w:rsidR="00955983" w:rsidRPr="006C6F2C">
        <w:rPr>
          <w:rFonts w:ascii="Trebuchet MS" w:hAnsi="Trebuchet MS"/>
        </w:rPr>
        <w:t>naţionale</w:t>
      </w:r>
      <w:proofErr w:type="spellEnd"/>
      <w:r w:rsidR="00955983" w:rsidRPr="006C6F2C">
        <w:rPr>
          <w:rFonts w:ascii="Trebuchet MS" w:hAnsi="Trebuchet MS"/>
        </w:rPr>
        <w:t xml:space="preserve"> sau comunitare sau că nu a mai beneficiat de </w:t>
      </w:r>
      <w:proofErr w:type="spellStart"/>
      <w:r w:rsidR="00955983" w:rsidRPr="006C6F2C">
        <w:rPr>
          <w:rFonts w:ascii="Trebuchet MS" w:hAnsi="Trebuchet MS"/>
        </w:rPr>
        <w:t>finanţare</w:t>
      </w:r>
      <w:proofErr w:type="spellEnd"/>
      <w:r w:rsidR="00955983" w:rsidRPr="006C6F2C">
        <w:rPr>
          <w:rFonts w:ascii="Trebuchet MS" w:hAnsi="Trebuchet MS"/>
        </w:rPr>
        <w:t xml:space="preserve"> din alte programe </w:t>
      </w:r>
      <w:proofErr w:type="spellStart"/>
      <w:r w:rsidR="00955983" w:rsidRPr="006C6F2C">
        <w:rPr>
          <w:rFonts w:ascii="Trebuchet MS" w:hAnsi="Trebuchet MS"/>
        </w:rPr>
        <w:t>naţionale</w:t>
      </w:r>
      <w:proofErr w:type="spellEnd"/>
      <w:r w:rsidR="00955983" w:rsidRPr="006C6F2C">
        <w:rPr>
          <w:rFonts w:ascii="Trebuchet MS" w:hAnsi="Trebuchet MS"/>
        </w:rPr>
        <w:t xml:space="preserve"> sau comunitare, </w:t>
      </w:r>
      <w:r w:rsidR="002B2771" w:rsidRPr="006C6F2C">
        <w:rPr>
          <w:rFonts w:ascii="Trebuchet MS" w:hAnsi="Trebuchet MS"/>
        </w:rPr>
        <w:t>AM POCA va rezilia unilateral Contractul de finanțare, fără a mai fi necesară punerea în întârziere sau vreo altă formalitate în acest sens, cu obligația Beneficiarului de a restitui în întregime sumele deja primite în cadrul acestuia</w:t>
      </w:r>
      <w:r w:rsidR="00097BE1" w:rsidRPr="006C6F2C">
        <w:rPr>
          <w:rFonts w:ascii="Trebuchet MS" w:hAnsi="Trebuchet MS"/>
        </w:rPr>
        <w:t xml:space="preserve">. </w:t>
      </w:r>
    </w:p>
    <w:p w14:paraId="28EE766D" w14:textId="77777777" w:rsidR="006E206E" w:rsidRPr="006C6F2C" w:rsidRDefault="0017371E" w:rsidP="00764E00">
      <w:pPr>
        <w:pStyle w:val="ListParagraph"/>
        <w:autoSpaceDE w:val="0"/>
        <w:autoSpaceDN w:val="0"/>
        <w:adjustRightInd w:val="0"/>
        <w:spacing w:after="0"/>
        <w:ind w:left="0"/>
        <w:contextualSpacing w:val="0"/>
        <w:jc w:val="both"/>
        <w:rPr>
          <w:rFonts w:ascii="Trebuchet MS" w:hAnsi="Trebuchet MS"/>
        </w:rPr>
      </w:pPr>
      <w:r w:rsidRPr="006C6F2C">
        <w:rPr>
          <w:rFonts w:ascii="Trebuchet MS" w:hAnsi="Trebuchet MS"/>
        </w:rPr>
        <w:lastRenderedPageBreak/>
        <w:t xml:space="preserve">(10) </w:t>
      </w:r>
      <w:r w:rsidR="00AE7001" w:rsidRPr="006C6F2C">
        <w:rPr>
          <w:rFonts w:ascii="Trebuchet MS" w:hAnsi="Trebuchet MS"/>
        </w:rPr>
        <w:t xml:space="preserve">În cazul în care, se constată faptul că Beneficiarul a încălcat prevederile expres prevăzute în legislația națională și comunitară, privind interdicția de a angaja persoane fizice/juridice care au fost implicate în procesul de verificare/evaluare a cererii de finanțare, AM POCA </w:t>
      </w:r>
      <w:r w:rsidR="001B6702" w:rsidRPr="006C6F2C">
        <w:rPr>
          <w:rFonts w:ascii="Trebuchet MS" w:hAnsi="Trebuchet MS"/>
        </w:rPr>
        <w:t xml:space="preserve"> </w:t>
      </w:r>
      <w:r w:rsidR="0052577E" w:rsidRPr="006C6F2C">
        <w:rPr>
          <w:rFonts w:ascii="Trebuchet MS" w:hAnsi="Trebuchet MS"/>
        </w:rPr>
        <w:t>poate rezilia</w:t>
      </w:r>
      <w:r w:rsidR="001B6702" w:rsidRPr="006C6F2C">
        <w:rPr>
          <w:rFonts w:ascii="Trebuchet MS" w:hAnsi="Trebuchet MS"/>
        </w:rPr>
        <w:t xml:space="preserve"> </w:t>
      </w:r>
      <w:r w:rsidR="0052577E" w:rsidRPr="006C6F2C">
        <w:rPr>
          <w:rFonts w:ascii="Trebuchet MS" w:hAnsi="Trebuchet MS"/>
        </w:rPr>
        <w:t>Contractul</w:t>
      </w:r>
      <w:r w:rsidR="00E07367" w:rsidRPr="006C6F2C">
        <w:rPr>
          <w:rFonts w:ascii="Trebuchet MS" w:hAnsi="Trebuchet MS"/>
        </w:rPr>
        <w:t xml:space="preserve"> de finanțare.</w:t>
      </w:r>
      <w:r w:rsidR="00AE7001" w:rsidRPr="006C6F2C">
        <w:rPr>
          <w:rFonts w:ascii="Trebuchet MS" w:hAnsi="Trebuchet MS"/>
        </w:rPr>
        <w:t xml:space="preserve"> </w:t>
      </w:r>
    </w:p>
    <w:p w14:paraId="5F41EB32" w14:textId="77777777" w:rsidR="006E206E" w:rsidRPr="006C6F2C" w:rsidRDefault="0017371E" w:rsidP="00764E00">
      <w:pPr>
        <w:pStyle w:val="ListParagraph"/>
        <w:autoSpaceDE w:val="0"/>
        <w:autoSpaceDN w:val="0"/>
        <w:adjustRightInd w:val="0"/>
        <w:spacing w:after="0"/>
        <w:ind w:left="0"/>
        <w:contextualSpacing w:val="0"/>
        <w:jc w:val="both"/>
        <w:rPr>
          <w:rFonts w:ascii="Trebuchet MS" w:hAnsi="Trebuchet MS"/>
        </w:rPr>
      </w:pPr>
      <w:r w:rsidRPr="006C6F2C">
        <w:rPr>
          <w:rFonts w:ascii="Trebuchet MS" w:hAnsi="Trebuchet MS"/>
        </w:rPr>
        <w:t xml:space="preserve">(11) </w:t>
      </w:r>
      <w:r w:rsidR="00D06A50" w:rsidRPr="006C6F2C">
        <w:rPr>
          <w:rFonts w:ascii="Trebuchet MS" w:hAnsi="Trebuchet MS"/>
        </w:rPr>
        <w:t xml:space="preserve">În situația încălcării prevederilor art. 11 alin. (1) din O.U.G. nr. 66/2011, cu modificările și completările ulterioare, </w:t>
      </w:r>
      <w:r w:rsidR="0052577E" w:rsidRPr="006C6F2C">
        <w:rPr>
          <w:rFonts w:ascii="Trebuchet MS" w:hAnsi="Trebuchet MS"/>
        </w:rPr>
        <w:t>AM POCA are obligația,</w:t>
      </w:r>
      <w:r w:rsidR="00D06A50" w:rsidRPr="006C6F2C">
        <w:rPr>
          <w:rFonts w:ascii="Trebuchet MS" w:hAnsi="Trebuchet MS"/>
        </w:rPr>
        <w:t xml:space="preserve"> pe toată perioada de valabilitate a contractului</w:t>
      </w:r>
      <w:r w:rsidR="00D01991" w:rsidRPr="006C6F2C">
        <w:rPr>
          <w:rFonts w:ascii="Trebuchet MS" w:hAnsi="Trebuchet MS"/>
        </w:rPr>
        <w:t>,</w:t>
      </w:r>
      <w:r w:rsidR="0052577E" w:rsidRPr="006C6F2C">
        <w:rPr>
          <w:rFonts w:ascii="Trebuchet MS" w:hAnsi="Trebuchet MS"/>
        </w:rPr>
        <w:t xml:space="preserve"> să solicite instanței anu</w:t>
      </w:r>
      <w:r w:rsidR="00D01991" w:rsidRPr="006C6F2C">
        <w:rPr>
          <w:rFonts w:ascii="Trebuchet MS" w:hAnsi="Trebuchet MS"/>
        </w:rPr>
        <w:t>larea C</w:t>
      </w:r>
      <w:r w:rsidR="00D06A50" w:rsidRPr="006C6F2C">
        <w:rPr>
          <w:rFonts w:ascii="Trebuchet MS" w:hAnsi="Trebuchet MS"/>
        </w:rPr>
        <w:t>ontractului de finanțare.</w:t>
      </w:r>
    </w:p>
    <w:p w14:paraId="7EE8C576" w14:textId="77777777" w:rsidR="006E206E" w:rsidRPr="006C6F2C" w:rsidRDefault="0017371E" w:rsidP="00764E00">
      <w:pPr>
        <w:pStyle w:val="ListParagraph"/>
        <w:autoSpaceDE w:val="0"/>
        <w:autoSpaceDN w:val="0"/>
        <w:adjustRightInd w:val="0"/>
        <w:spacing w:after="0"/>
        <w:ind w:left="0"/>
        <w:contextualSpacing w:val="0"/>
        <w:jc w:val="both"/>
        <w:rPr>
          <w:rFonts w:ascii="Trebuchet MS" w:hAnsi="Trebuchet MS"/>
        </w:rPr>
      </w:pPr>
      <w:r w:rsidRPr="006C6F2C">
        <w:rPr>
          <w:rFonts w:ascii="Trebuchet MS" w:hAnsi="Trebuchet MS"/>
        </w:rPr>
        <w:t xml:space="preserve">(12) </w:t>
      </w:r>
      <w:r w:rsidR="00DF56A7" w:rsidRPr="006C6F2C">
        <w:rPr>
          <w:rFonts w:ascii="Trebuchet MS" w:hAnsi="Trebuchet MS"/>
        </w:rPr>
        <w:t>În situația în care B</w:t>
      </w:r>
      <w:r w:rsidR="00D01991" w:rsidRPr="006C6F2C">
        <w:rPr>
          <w:rFonts w:ascii="Trebuchet MS" w:hAnsi="Trebuchet MS"/>
        </w:rPr>
        <w:t>eneficiarul solicită încetarea c</w:t>
      </w:r>
      <w:r w:rsidR="00DF56A7" w:rsidRPr="006C6F2C">
        <w:rPr>
          <w:rFonts w:ascii="Trebuchet MS" w:hAnsi="Trebuchet MS"/>
        </w:rPr>
        <w:t xml:space="preserve">ontractului de finanțare, AM POCA poate decide rezilierea </w:t>
      </w:r>
      <w:r w:rsidR="00D01991" w:rsidRPr="006C6F2C">
        <w:rPr>
          <w:rFonts w:ascii="Trebuchet MS" w:hAnsi="Trebuchet MS"/>
        </w:rPr>
        <w:t>C</w:t>
      </w:r>
      <w:r w:rsidR="00DF56A7" w:rsidRPr="006C6F2C">
        <w:rPr>
          <w:rFonts w:ascii="Trebuchet MS" w:hAnsi="Trebuchet MS"/>
        </w:rPr>
        <w:t xml:space="preserve">ontractului, </w:t>
      </w:r>
      <w:r w:rsidR="00D9576C" w:rsidRPr="006C6F2C">
        <w:rPr>
          <w:rFonts w:ascii="Trebuchet MS" w:hAnsi="Trebuchet MS"/>
        </w:rPr>
        <w:t xml:space="preserve">în </w:t>
      </w:r>
      <w:r w:rsidR="00666B7A" w:rsidRPr="006C6F2C">
        <w:rPr>
          <w:rFonts w:ascii="Trebuchet MS" w:hAnsi="Trebuchet MS"/>
        </w:rPr>
        <w:t>cazul</w:t>
      </w:r>
      <w:r w:rsidR="00D9576C" w:rsidRPr="006C6F2C">
        <w:rPr>
          <w:rFonts w:ascii="Trebuchet MS" w:hAnsi="Trebuchet MS"/>
        </w:rPr>
        <w:t xml:space="preserve"> în care moti</w:t>
      </w:r>
      <w:r w:rsidR="00F57EF8" w:rsidRPr="006C6F2C">
        <w:rPr>
          <w:rFonts w:ascii="Trebuchet MS" w:hAnsi="Trebuchet MS"/>
        </w:rPr>
        <w:t>vele solicitării țin de culpa B</w:t>
      </w:r>
      <w:r w:rsidR="00666B7A" w:rsidRPr="006C6F2C">
        <w:rPr>
          <w:rFonts w:ascii="Trebuchet MS" w:hAnsi="Trebuchet MS"/>
        </w:rPr>
        <w:t>eneficiarului și în</w:t>
      </w:r>
      <w:r w:rsidR="00AE4FBC" w:rsidRPr="006C6F2C">
        <w:rPr>
          <w:rFonts w:ascii="Trebuchet MS" w:hAnsi="Trebuchet MS"/>
        </w:rPr>
        <w:t xml:space="preserve"> cadrul contractului a fost aco</w:t>
      </w:r>
      <w:r w:rsidR="00666B7A" w:rsidRPr="006C6F2C">
        <w:rPr>
          <w:rFonts w:ascii="Trebuchet MS" w:hAnsi="Trebuchet MS"/>
        </w:rPr>
        <w:t>rdat</w:t>
      </w:r>
      <w:r w:rsidR="00DF3C26" w:rsidRPr="006C6F2C">
        <w:rPr>
          <w:rFonts w:ascii="Trebuchet MS" w:hAnsi="Trebuchet MS"/>
        </w:rPr>
        <w:t>ă</w:t>
      </w:r>
      <w:r w:rsidR="00666B7A" w:rsidRPr="006C6F2C">
        <w:rPr>
          <w:rFonts w:ascii="Trebuchet MS" w:hAnsi="Trebuchet MS"/>
        </w:rPr>
        <w:t xml:space="preserve"> finanțare nerambursabilă,</w:t>
      </w:r>
      <w:r w:rsidR="00DF3C26" w:rsidRPr="006C6F2C">
        <w:rPr>
          <w:rFonts w:ascii="Trebuchet MS" w:hAnsi="Trebuchet MS"/>
        </w:rPr>
        <w:t xml:space="preserve"> </w:t>
      </w:r>
      <w:r w:rsidR="002B183C" w:rsidRPr="006C6F2C">
        <w:rPr>
          <w:rFonts w:ascii="Trebuchet MS" w:hAnsi="Trebuchet MS"/>
        </w:rPr>
        <w:t>iar aceasta nu a fost recuperată</w:t>
      </w:r>
      <w:r w:rsidR="00DF3C26" w:rsidRPr="006C6F2C">
        <w:rPr>
          <w:rFonts w:ascii="Trebuchet MS" w:hAnsi="Trebuchet MS"/>
        </w:rPr>
        <w:t>.</w:t>
      </w:r>
      <w:r w:rsidR="00666B7A" w:rsidRPr="006C6F2C">
        <w:rPr>
          <w:rFonts w:ascii="Trebuchet MS" w:hAnsi="Trebuchet MS"/>
        </w:rPr>
        <w:t xml:space="preserve"> </w:t>
      </w:r>
    </w:p>
    <w:p w14:paraId="42EC3A13" w14:textId="77777777" w:rsidR="006E206E" w:rsidRPr="006C6F2C" w:rsidRDefault="0017371E" w:rsidP="00764E00">
      <w:pPr>
        <w:pStyle w:val="ListParagraph"/>
        <w:autoSpaceDE w:val="0"/>
        <w:autoSpaceDN w:val="0"/>
        <w:adjustRightInd w:val="0"/>
        <w:spacing w:after="0"/>
        <w:ind w:left="0"/>
        <w:contextualSpacing w:val="0"/>
        <w:jc w:val="both"/>
        <w:rPr>
          <w:rFonts w:ascii="Trebuchet MS" w:hAnsi="Trebuchet MS"/>
        </w:rPr>
      </w:pPr>
      <w:r w:rsidRPr="006C6F2C">
        <w:rPr>
          <w:rFonts w:ascii="Trebuchet MS" w:hAnsi="Trebuchet MS"/>
        </w:rPr>
        <w:t xml:space="preserve">(13) </w:t>
      </w:r>
      <w:r w:rsidR="00D9576C" w:rsidRPr="006C6F2C">
        <w:rPr>
          <w:rFonts w:ascii="Trebuchet MS" w:hAnsi="Trebuchet MS"/>
        </w:rPr>
        <w:t xml:space="preserve">În toate situațiile în care Contractul de finanțare încetează din motive care țin de culpa Beneficiarului, acesta nu va mai fi admis pentru depunerea de cereri de finanțare în cadrul AM POCA, pe o perioadă de 2 ani de la momentul încetării Contractului de finanțare. </w:t>
      </w:r>
    </w:p>
    <w:p w14:paraId="7B7CCEA1" w14:textId="78FFF7BE" w:rsidR="006E206E" w:rsidRPr="006C6F2C" w:rsidRDefault="0017371E" w:rsidP="00764E00">
      <w:pPr>
        <w:pStyle w:val="ListParagraph"/>
        <w:autoSpaceDE w:val="0"/>
        <w:autoSpaceDN w:val="0"/>
        <w:adjustRightInd w:val="0"/>
        <w:spacing w:after="0"/>
        <w:ind w:left="0"/>
        <w:contextualSpacing w:val="0"/>
        <w:jc w:val="both"/>
        <w:rPr>
          <w:rFonts w:ascii="Trebuchet MS" w:hAnsi="Trebuchet MS"/>
        </w:rPr>
      </w:pPr>
      <w:r w:rsidRPr="006C6F2C">
        <w:rPr>
          <w:rFonts w:ascii="Trebuchet MS" w:hAnsi="Trebuchet MS"/>
        </w:rPr>
        <w:t xml:space="preserve">(14) </w:t>
      </w:r>
      <w:r w:rsidR="00364D87" w:rsidRPr="006C6F2C">
        <w:rPr>
          <w:rFonts w:ascii="Trebuchet MS" w:hAnsi="Trebuchet MS"/>
        </w:rPr>
        <w:t>AM POCA reziliază Contractul de finanțare</w:t>
      </w:r>
      <w:r w:rsidR="00F1677A" w:rsidRPr="006C6F2C">
        <w:rPr>
          <w:rFonts w:ascii="Trebuchet MS" w:hAnsi="Trebuchet MS"/>
        </w:rPr>
        <w:t xml:space="preserve"> în situația în care Beneficiarul nu respectă prevederile art. 7, Secțiunea I, alin. (1</w:t>
      </w:r>
      <w:r w:rsidR="00D76098" w:rsidRPr="006C6F2C">
        <w:rPr>
          <w:rFonts w:ascii="Trebuchet MS" w:hAnsi="Trebuchet MS"/>
        </w:rPr>
        <w:t>6</w:t>
      </w:r>
      <w:r w:rsidR="00F1677A" w:rsidRPr="006C6F2C">
        <w:rPr>
          <w:rFonts w:ascii="Trebuchet MS" w:hAnsi="Trebuchet MS"/>
        </w:rPr>
        <w:t>)</w:t>
      </w:r>
      <w:r w:rsidR="003A35D3" w:rsidRPr="006C6F2C">
        <w:rPr>
          <w:rFonts w:ascii="Trebuchet MS" w:hAnsi="Trebuchet MS"/>
        </w:rPr>
        <w:t>, cu obligația restituirii tuturor sumelor rambursate în cadrul proiectului.</w:t>
      </w:r>
    </w:p>
    <w:p w14:paraId="7E0FED9F" w14:textId="77777777" w:rsidR="006E206E" w:rsidRPr="006C6F2C" w:rsidRDefault="0017371E" w:rsidP="00764E00">
      <w:pPr>
        <w:pStyle w:val="ListParagraph"/>
        <w:autoSpaceDE w:val="0"/>
        <w:autoSpaceDN w:val="0"/>
        <w:adjustRightInd w:val="0"/>
        <w:spacing w:after="0"/>
        <w:ind w:left="0"/>
        <w:contextualSpacing w:val="0"/>
        <w:jc w:val="both"/>
        <w:rPr>
          <w:rFonts w:ascii="Trebuchet MS" w:hAnsi="Trebuchet MS"/>
        </w:rPr>
      </w:pPr>
      <w:r w:rsidRPr="006C6F2C">
        <w:rPr>
          <w:rFonts w:ascii="Trebuchet MS" w:hAnsi="Trebuchet MS"/>
        </w:rPr>
        <w:t xml:space="preserve">(15) </w:t>
      </w:r>
      <w:r w:rsidR="00DF1BD5" w:rsidRPr="006C6F2C">
        <w:rPr>
          <w:rFonts w:ascii="Trebuchet MS" w:hAnsi="Trebuchet MS"/>
        </w:rPr>
        <w:t>Beneficiarul este de drept în întârziere prin simplul fapt al încălcării prevederilor prezentului Contract.</w:t>
      </w:r>
    </w:p>
    <w:p w14:paraId="441BE5C5" w14:textId="77777777" w:rsidR="006E206E" w:rsidRPr="006C6F2C" w:rsidRDefault="0017371E" w:rsidP="00764E00">
      <w:pPr>
        <w:pStyle w:val="ListParagraph"/>
        <w:autoSpaceDE w:val="0"/>
        <w:autoSpaceDN w:val="0"/>
        <w:adjustRightInd w:val="0"/>
        <w:spacing w:after="0"/>
        <w:ind w:left="0"/>
        <w:contextualSpacing w:val="0"/>
        <w:jc w:val="both"/>
        <w:rPr>
          <w:rFonts w:ascii="Trebuchet MS" w:hAnsi="Trebuchet MS"/>
        </w:rPr>
      </w:pPr>
      <w:r w:rsidRPr="006C6F2C">
        <w:rPr>
          <w:rFonts w:ascii="Trebuchet MS" w:hAnsi="Trebuchet MS"/>
        </w:rPr>
        <w:t xml:space="preserve">(16) </w:t>
      </w:r>
      <w:r w:rsidR="00C62083" w:rsidRPr="006C6F2C">
        <w:rPr>
          <w:rFonts w:ascii="Trebuchet MS" w:hAnsi="Trebuchet MS"/>
        </w:rPr>
        <w:t>În cazul nerespectării de către Beneficiar a prevederilor prezentului Contract de finanțare, AM POCA poate decide rezilierea acestuia, cu obligația beneficiarului de a restitui în întregime sumele deja primite în cadrul Contractului de finanțare în termen de maxim 30 de zile calendaristice</w:t>
      </w:r>
      <w:r w:rsidR="00D305EC" w:rsidRPr="006C6F2C">
        <w:rPr>
          <w:rFonts w:ascii="Trebuchet MS" w:hAnsi="Trebuchet MS"/>
        </w:rPr>
        <w:t xml:space="preserve"> de la data primirii notificării de reziliere</w:t>
      </w:r>
      <w:r w:rsidR="00C62083" w:rsidRPr="006C6F2C">
        <w:rPr>
          <w:rFonts w:ascii="Trebuchet MS" w:hAnsi="Trebuchet MS"/>
        </w:rPr>
        <w:t>.</w:t>
      </w:r>
    </w:p>
    <w:p w14:paraId="11172B01" w14:textId="35ACC442" w:rsidR="0013352F" w:rsidRPr="006C6F2C" w:rsidRDefault="0017371E" w:rsidP="00764E00">
      <w:pPr>
        <w:pStyle w:val="ListParagraph"/>
        <w:autoSpaceDE w:val="0"/>
        <w:autoSpaceDN w:val="0"/>
        <w:adjustRightInd w:val="0"/>
        <w:spacing w:after="0"/>
        <w:ind w:left="0"/>
        <w:contextualSpacing w:val="0"/>
        <w:jc w:val="both"/>
        <w:rPr>
          <w:rFonts w:ascii="Trebuchet MS" w:hAnsi="Trebuchet MS"/>
        </w:rPr>
      </w:pPr>
      <w:r w:rsidRPr="006C6F2C">
        <w:rPr>
          <w:rFonts w:ascii="Trebuchet MS" w:hAnsi="Trebuchet MS"/>
        </w:rPr>
        <w:t xml:space="preserve">(17) </w:t>
      </w:r>
      <w:r w:rsidR="00C9332D" w:rsidRPr="006C6F2C">
        <w:rPr>
          <w:rFonts w:ascii="Trebuchet MS" w:hAnsi="Trebuchet MS"/>
        </w:rPr>
        <w:t>În toate situațiile în care AM POCA co</w:t>
      </w:r>
      <w:r w:rsidR="00D01991" w:rsidRPr="006C6F2C">
        <w:rPr>
          <w:rFonts w:ascii="Trebuchet MS" w:hAnsi="Trebuchet MS"/>
        </w:rPr>
        <w:t>nstată că se impune rezilierea C</w:t>
      </w:r>
      <w:r w:rsidR="00C9332D" w:rsidRPr="006C6F2C">
        <w:rPr>
          <w:rFonts w:ascii="Trebuchet MS" w:hAnsi="Trebuchet MS"/>
        </w:rPr>
        <w:t>ontractului, beneficiarul va fi notificat cu privire la decizia de reziliere și obligațiile subsecvente acesteia, în termen de 5 zile de la luarea deciziei</w:t>
      </w:r>
    </w:p>
    <w:p w14:paraId="40D971DF" w14:textId="1A2607AC" w:rsidR="006E206E" w:rsidRPr="006C6F2C" w:rsidRDefault="003F4B18" w:rsidP="00764E00">
      <w:pPr>
        <w:pStyle w:val="BodyText2"/>
        <w:spacing w:before="120" w:after="0" w:line="276" w:lineRule="auto"/>
        <w:jc w:val="both"/>
        <w:rPr>
          <w:rFonts w:ascii="Trebuchet MS" w:hAnsi="Trebuchet MS"/>
          <w:b/>
        </w:rPr>
      </w:pPr>
      <w:r w:rsidRPr="006C6F2C">
        <w:rPr>
          <w:rFonts w:ascii="Trebuchet MS" w:hAnsi="Trebuchet MS"/>
          <w:b/>
        </w:rPr>
        <w:t>A</w:t>
      </w:r>
      <w:r w:rsidR="0049446E" w:rsidRPr="006C6F2C">
        <w:rPr>
          <w:rFonts w:ascii="Trebuchet MS" w:hAnsi="Trebuchet MS"/>
          <w:b/>
        </w:rPr>
        <w:t>rt</w:t>
      </w:r>
      <w:r w:rsidRPr="006C6F2C">
        <w:rPr>
          <w:rFonts w:ascii="Trebuchet MS" w:hAnsi="Trebuchet MS"/>
          <w:b/>
        </w:rPr>
        <w:t xml:space="preserve">. </w:t>
      </w:r>
      <w:r w:rsidR="00CA7FC4" w:rsidRPr="006C6F2C">
        <w:rPr>
          <w:rFonts w:ascii="Trebuchet MS" w:hAnsi="Trebuchet MS"/>
          <w:b/>
        </w:rPr>
        <w:t>1</w:t>
      </w:r>
      <w:r w:rsidR="00346527" w:rsidRPr="006C6F2C">
        <w:rPr>
          <w:rFonts w:ascii="Trebuchet MS" w:hAnsi="Trebuchet MS"/>
          <w:b/>
        </w:rPr>
        <w:t>6</w:t>
      </w:r>
      <w:r w:rsidR="00CA7FC4" w:rsidRPr="006C6F2C">
        <w:rPr>
          <w:rFonts w:ascii="Trebuchet MS" w:hAnsi="Trebuchet MS"/>
          <w:b/>
        </w:rPr>
        <w:t xml:space="preserve"> </w:t>
      </w:r>
      <w:r w:rsidR="00901A89" w:rsidRPr="006C6F2C">
        <w:rPr>
          <w:rFonts w:ascii="Trebuchet MS" w:hAnsi="Trebuchet MS"/>
          <w:b/>
        </w:rPr>
        <w:t>–</w:t>
      </w:r>
      <w:r w:rsidR="00097BE1" w:rsidRPr="006C6F2C">
        <w:rPr>
          <w:rFonts w:ascii="Trebuchet MS" w:hAnsi="Trebuchet MS"/>
          <w:b/>
        </w:rPr>
        <w:t xml:space="preserve"> F</w:t>
      </w:r>
      <w:r w:rsidR="00901A89" w:rsidRPr="006C6F2C">
        <w:rPr>
          <w:rFonts w:ascii="Trebuchet MS" w:hAnsi="Trebuchet MS"/>
          <w:b/>
        </w:rPr>
        <w:t>orța majoră</w:t>
      </w:r>
      <w:r w:rsidR="00097BE1" w:rsidRPr="006C6F2C">
        <w:rPr>
          <w:rFonts w:ascii="Trebuchet MS" w:hAnsi="Trebuchet MS"/>
          <w:b/>
        </w:rPr>
        <w:t xml:space="preserve"> </w:t>
      </w:r>
    </w:p>
    <w:p w14:paraId="70F24DCD" w14:textId="77777777" w:rsidR="006E206E" w:rsidRPr="006C6F2C" w:rsidRDefault="0017371E" w:rsidP="00764E00">
      <w:pPr>
        <w:pStyle w:val="ListParagraph"/>
        <w:autoSpaceDE w:val="0"/>
        <w:autoSpaceDN w:val="0"/>
        <w:adjustRightInd w:val="0"/>
        <w:spacing w:after="0"/>
        <w:ind w:left="0"/>
        <w:contextualSpacing w:val="0"/>
        <w:jc w:val="both"/>
        <w:rPr>
          <w:rFonts w:ascii="Trebuchet MS" w:hAnsi="Trebuchet MS"/>
        </w:rPr>
      </w:pPr>
      <w:r w:rsidRPr="006C6F2C">
        <w:rPr>
          <w:rFonts w:ascii="Trebuchet MS" w:hAnsi="Trebuchet MS"/>
        </w:rPr>
        <w:t xml:space="preserve">(1) </w:t>
      </w:r>
      <w:r w:rsidR="00097BE1" w:rsidRPr="006C6F2C">
        <w:rPr>
          <w:rFonts w:ascii="Trebuchet MS" w:hAnsi="Trebuchet MS"/>
        </w:rPr>
        <w:t>În sensul prezentului Contract</w:t>
      </w:r>
      <w:r w:rsidR="00993882" w:rsidRPr="006C6F2C">
        <w:rPr>
          <w:rFonts w:ascii="Trebuchet MS" w:hAnsi="Trebuchet MS"/>
        </w:rPr>
        <w:t xml:space="preserve"> de finanțare</w:t>
      </w:r>
      <w:r w:rsidR="00097BE1" w:rsidRPr="006C6F2C">
        <w:rPr>
          <w:rFonts w:ascii="Trebuchet MS" w:hAnsi="Trebuchet MS"/>
        </w:rPr>
        <w:t xml:space="preserve">, </w:t>
      </w:r>
      <w:proofErr w:type="spellStart"/>
      <w:r w:rsidR="00097BE1" w:rsidRPr="006C6F2C">
        <w:rPr>
          <w:rFonts w:ascii="Trebuchet MS" w:hAnsi="Trebuchet MS"/>
        </w:rPr>
        <w:t>forţa</w:t>
      </w:r>
      <w:proofErr w:type="spellEnd"/>
      <w:r w:rsidR="00097BE1" w:rsidRPr="006C6F2C">
        <w:rPr>
          <w:rFonts w:ascii="Trebuchet MS" w:hAnsi="Trebuchet MS"/>
        </w:rPr>
        <w:t xml:space="preserve"> majoră reprezintă orice eveniment imprevizibil </w:t>
      </w:r>
      <w:proofErr w:type="spellStart"/>
      <w:r w:rsidR="00097BE1" w:rsidRPr="006C6F2C">
        <w:rPr>
          <w:rFonts w:ascii="Trebuchet MS" w:hAnsi="Trebuchet MS"/>
        </w:rPr>
        <w:t>şi</w:t>
      </w:r>
      <w:proofErr w:type="spellEnd"/>
      <w:r w:rsidR="00097BE1" w:rsidRPr="006C6F2C">
        <w:rPr>
          <w:rFonts w:ascii="Trebuchet MS" w:hAnsi="Trebuchet MS"/>
        </w:rPr>
        <w:t xml:space="preserve"> de neînlăturat, intervenit după încheierea </w:t>
      </w:r>
      <w:r w:rsidR="00993882" w:rsidRPr="006C6F2C">
        <w:rPr>
          <w:rFonts w:ascii="Trebuchet MS" w:hAnsi="Trebuchet MS"/>
        </w:rPr>
        <w:t>acestuia</w:t>
      </w:r>
      <w:r w:rsidR="00097BE1" w:rsidRPr="006C6F2C">
        <w:rPr>
          <w:rFonts w:ascii="Trebuchet MS" w:hAnsi="Trebuchet MS"/>
        </w:rPr>
        <w:t xml:space="preserve"> </w:t>
      </w:r>
      <w:proofErr w:type="spellStart"/>
      <w:r w:rsidR="00097BE1" w:rsidRPr="006C6F2C">
        <w:rPr>
          <w:rFonts w:ascii="Trebuchet MS" w:hAnsi="Trebuchet MS"/>
        </w:rPr>
        <w:t>şi</w:t>
      </w:r>
      <w:proofErr w:type="spellEnd"/>
      <w:r w:rsidR="00097BE1" w:rsidRPr="006C6F2C">
        <w:rPr>
          <w:rFonts w:ascii="Trebuchet MS" w:hAnsi="Trebuchet MS"/>
        </w:rPr>
        <w:t xml:space="preserve"> care împiedică executarea în tot sau în parte, fiind constatată de o autoritate competentă. Sunt considerate </w:t>
      </w:r>
      <w:proofErr w:type="spellStart"/>
      <w:r w:rsidR="00097BE1" w:rsidRPr="006C6F2C">
        <w:rPr>
          <w:rFonts w:ascii="Trebuchet MS" w:hAnsi="Trebuchet MS"/>
        </w:rPr>
        <w:t>situaţii</w:t>
      </w:r>
      <w:proofErr w:type="spellEnd"/>
      <w:r w:rsidR="00097BE1" w:rsidRPr="006C6F2C">
        <w:rPr>
          <w:rFonts w:ascii="Trebuchet MS" w:hAnsi="Trebuchet MS"/>
        </w:rPr>
        <w:t xml:space="preserve"> de </w:t>
      </w:r>
      <w:proofErr w:type="spellStart"/>
      <w:r w:rsidR="00097BE1" w:rsidRPr="006C6F2C">
        <w:rPr>
          <w:rFonts w:ascii="Trebuchet MS" w:hAnsi="Trebuchet MS"/>
        </w:rPr>
        <w:t>forţă</w:t>
      </w:r>
      <w:proofErr w:type="spellEnd"/>
      <w:r w:rsidR="00097BE1" w:rsidRPr="006C6F2C">
        <w:rPr>
          <w:rFonts w:ascii="Trebuchet MS" w:hAnsi="Trebuchet MS"/>
        </w:rPr>
        <w:t xml:space="preserve"> majoră, în sensul acestei clauze, împrejurări ca: războaie, </w:t>
      </w:r>
      <w:proofErr w:type="spellStart"/>
      <w:r w:rsidR="00097BE1" w:rsidRPr="006C6F2C">
        <w:rPr>
          <w:rFonts w:ascii="Trebuchet MS" w:hAnsi="Trebuchet MS"/>
        </w:rPr>
        <w:t>calamităţi</w:t>
      </w:r>
      <w:proofErr w:type="spellEnd"/>
      <w:r w:rsidR="00097BE1" w:rsidRPr="006C6F2C">
        <w:rPr>
          <w:rFonts w:ascii="Trebuchet MS" w:hAnsi="Trebuchet MS"/>
        </w:rPr>
        <w:t xml:space="preserve"> naturale, epidemii </w:t>
      </w:r>
      <w:proofErr w:type="spellStart"/>
      <w:r w:rsidR="00097BE1" w:rsidRPr="006C6F2C">
        <w:rPr>
          <w:rFonts w:ascii="Trebuchet MS" w:hAnsi="Trebuchet MS"/>
        </w:rPr>
        <w:t>şi</w:t>
      </w:r>
      <w:proofErr w:type="spellEnd"/>
      <w:r w:rsidR="00097BE1" w:rsidRPr="006C6F2C">
        <w:rPr>
          <w:rFonts w:ascii="Trebuchet MS" w:hAnsi="Trebuchet MS"/>
        </w:rPr>
        <w:t xml:space="preserve"> alte evenimente similare. </w:t>
      </w:r>
      <w:proofErr w:type="spellStart"/>
      <w:r w:rsidR="00097BE1" w:rsidRPr="006C6F2C">
        <w:rPr>
          <w:rFonts w:ascii="Trebuchet MS" w:hAnsi="Trebuchet MS"/>
        </w:rPr>
        <w:t>Forţa</w:t>
      </w:r>
      <w:proofErr w:type="spellEnd"/>
      <w:r w:rsidR="00097BE1" w:rsidRPr="006C6F2C">
        <w:rPr>
          <w:rFonts w:ascii="Trebuchet MS" w:hAnsi="Trebuchet MS"/>
        </w:rPr>
        <w:t xml:space="preserve"> majoră exonerează de răspundere </w:t>
      </w:r>
      <w:proofErr w:type="spellStart"/>
      <w:r w:rsidR="00097BE1" w:rsidRPr="006C6F2C">
        <w:rPr>
          <w:rFonts w:ascii="Trebuchet MS" w:hAnsi="Trebuchet MS"/>
        </w:rPr>
        <w:t>părţile</w:t>
      </w:r>
      <w:proofErr w:type="spellEnd"/>
      <w:r w:rsidR="00097BE1" w:rsidRPr="006C6F2C">
        <w:rPr>
          <w:rFonts w:ascii="Trebuchet MS" w:hAnsi="Trebuchet MS"/>
        </w:rPr>
        <w:t xml:space="preserve"> în cazul neexecutării </w:t>
      </w:r>
      <w:proofErr w:type="spellStart"/>
      <w:r w:rsidR="00097BE1" w:rsidRPr="006C6F2C">
        <w:rPr>
          <w:rFonts w:ascii="Trebuchet MS" w:hAnsi="Trebuchet MS"/>
        </w:rPr>
        <w:t>parţiale</w:t>
      </w:r>
      <w:proofErr w:type="spellEnd"/>
      <w:r w:rsidR="00097BE1" w:rsidRPr="006C6F2C">
        <w:rPr>
          <w:rFonts w:ascii="Trebuchet MS" w:hAnsi="Trebuchet MS"/>
        </w:rPr>
        <w:t xml:space="preserve"> sau totale a </w:t>
      </w:r>
      <w:proofErr w:type="spellStart"/>
      <w:r w:rsidR="00097BE1" w:rsidRPr="006C6F2C">
        <w:rPr>
          <w:rFonts w:ascii="Trebuchet MS" w:hAnsi="Trebuchet MS"/>
        </w:rPr>
        <w:t>obligaţiilor</w:t>
      </w:r>
      <w:proofErr w:type="spellEnd"/>
      <w:r w:rsidR="00097BE1" w:rsidRPr="006C6F2C">
        <w:rPr>
          <w:rFonts w:ascii="Trebuchet MS" w:hAnsi="Trebuchet MS"/>
        </w:rPr>
        <w:t xml:space="preserve"> asumate prin prezentul Contract</w:t>
      </w:r>
      <w:r w:rsidR="00237FD9" w:rsidRPr="006C6F2C">
        <w:rPr>
          <w:rFonts w:ascii="Trebuchet MS" w:hAnsi="Trebuchet MS"/>
        </w:rPr>
        <w:t xml:space="preserve"> de finanțare</w:t>
      </w:r>
      <w:r w:rsidR="00097BE1" w:rsidRPr="006C6F2C">
        <w:rPr>
          <w:rFonts w:ascii="Trebuchet MS" w:hAnsi="Trebuchet MS"/>
        </w:rPr>
        <w:t xml:space="preserve">, pe toată perioada în care aceasta </w:t>
      </w:r>
      <w:proofErr w:type="spellStart"/>
      <w:r w:rsidR="00097BE1" w:rsidRPr="006C6F2C">
        <w:rPr>
          <w:rFonts w:ascii="Trebuchet MS" w:hAnsi="Trebuchet MS"/>
        </w:rPr>
        <w:t>acţionează</w:t>
      </w:r>
      <w:proofErr w:type="spellEnd"/>
      <w:r w:rsidR="00097BE1" w:rsidRPr="006C6F2C">
        <w:rPr>
          <w:rFonts w:ascii="Trebuchet MS" w:hAnsi="Trebuchet MS"/>
        </w:rPr>
        <w:t xml:space="preserve"> </w:t>
      </w:r>
      <w:proofErr w:type="spellStart"/>
      <w:r w:rsidR="00097BE1" w:rsidRPr="006C6F2C">
        <w:rPr>
          <w:rFonts w:ascii="Trebuchet MS" w:hAnsi="Trebuchet MS"/>
        </w:rPr>
        <w:t>şi</w:t>
      </w:r>
      <w:proofErr w:type="spellEnd"/>
      <w:r w:rsidR="00097BE1" w:rsidRPr="006C6F2C">
        <w:rPr>
          <w:rFonts w:ascii="Trebuchet MS" w:hAnsi="Trebuchet MS"/>
        </w:rPr>
        <w:t xml:space="preserve"> numai dacă a fost notificată corespunzător celeilalte </w:t>
      </w:r>
      <w:proofErr w:type="spellStart"/>
      <w:r w:rsidR="00097BE1" w:rsidRPr="006C6F2C">
        <w:rPr>
          <w:rFonts w:ascii="Trebuchet MS" w:hAnsi="Trebuchet MS"/>
        </w:rPr>
        <w:t>părţi</w:t>
      </w:r>
      <w:proofErr w:type="spellEnd"/>
      <w:r w:rsidR="00097BE1" w:rsidRPr="006C6F2C">
        <w:rPr>
          <w:rFonts w:ascii="Trebuchet MS" w:hAnsi="Trebuchet MS"/>
        </w:rPr>
        <w:t xml:space="preserve">. Nu este considerat </w:t>
      </w:r>
      <w:proofErr w:type="spellStart"/>
      <w:r w:rsidR="00097BE1" w:rsidRPr="006C6F2C">
        <w:rPr>
          <w:rFonts w:ascii="Trebuchet MS" w:hAnsi="Trebuchet MS"/>
        </w:rPr>
        <w:t>forţă</w:t>
      </w:r>
      <w:proofErr w:type="spellEnd"/>
      <w:r w:rsidR="00097BE1" w:rsidRPr="006C6F2C">
        <w:rPr>
          <w:rFonts w:ascii="Trebuchet MS" w:hAnsi="Trebuchet MS"/>
        </w:rPr>
        <w:t xml:space="preserve"> majoră un eveniment asemenea celor de mai sus care, fără a crea o imposibilitate de executare, face extrem de costisitoare executarea </w:t>
      </w:r>
      <w:proofErr w:type="spellStart"/>
      <w:r w:rsidR="00097BE1" w:rsidRPr="006C6F2C">
        <w:rPr>
          <w:rFonts w:ascii="Trebuchet MS" w:hAnsi="Trebuchet MS"/>
        </w:rPr>
        <w:t>obligaţiilor</w:t>
      </w:r>
      <w:proofErr w:type="spellEnd"/>
      <w:r w:rsidR="00097BE1" w:rsidRPr="006C6F2C">
        <w:rPr>
          <w:rFonts w:ascii="Trebuchet MS" w:hAnsi="Trebuchet MS"/>
        </w:rPr>
        <w:t xml:space="preserve"> uneia din </w:t>
      </w:r>
      <w:proofErr w:type="spellStart"/>
      <w:r w:rsidR="00097BE1" w:rsidRPr="006C6F2C">
        <w:rPr>
          <w:rFonts w:ascii="Trebuchet MS" w:hAnsi="Trebuchet MS"/>
        </w:rPr>
        <w:t>părţi</w:t>
      </w:r>
      <w:proofErr w:type="spellEnd"/>
      <w:r w:rsidR="00097BE1" w:rsidRPr="006C6F2C">
        <w:rPr>
          <w:rFonts w:ascii="Trebuchet MS" w:hAnsi="Trebuchet MS"/>
        </w:rPr>
        <w:t>.</w:t>
      </w:r>
    </w:p>
    <w:p w14:paraId="1A9FB0DA" w14:textId="77777777" w:rsidR="006E206E" w:rsidRPr="006C6F2C" w:rsidRDefault="0017371E" w:rsidP="00764E00">
      <w:pPr>
        <w:pStyle w:val="ListParagraph"/>
        <w:autoSpaceDE w:val="0"/>
        <w:autoSpaceDN w:val="0"/>
        <w:adjustRightInd w:val="0"/>
        <w:spacing w:after="0"/>
        <w:ind w:left="0"/>
        <w:contextualSpacing w:val="0"/>
        <w:jc w:val="both"/>
        <w:rPr>
          <w:rFonts w:ascii="Trebuchet MS" w:hAnsi="Trebuchet MS"/>
        </w:rPr>
      </w:pPr>
      <w:r w:rsidRPr="006C6F2C">
        <w:rPr>
          <w:rFonts w:ascii="Trebuchet MS" w:hAnsi="Trebuchet MS"/>
        </w:rPr>
        <w:t xml:space="preserve">(2) </w:t>
      </w:r>
      <w:r w:rsidR="00097BE1" w:rsidRPr="006C6F2C">
        <w:rPr>
          <w:rFonts w:ascii="Trebuchet MS" w:hAnsi="Trebuchet MS"/>
        </w:rPr>
        <w:t xml:space="preserve">Partea care invocă </w:t>
      </w:r>
      <w:proofErr w:type="spellStart"/>
      <w:r w:rsidR="00097BE1" w:rsidRPr="006C6F2C">
        <w:rPr>
          <w:rFonts w:ascii="Trebuchet MS" w:hAnsi="Trebuchet MS"/>
        </w:rPr>
        <w:t>forţa</w:t>
      </w:r>
      <w:proofErr w:type="spellEnd"/>
      <w:r w:rsidR="00097BE1" w:rsidRPr="006C6F2C">
        <w:rPr>
          <w:rFonts w:ascii="Trebuchet MS" w:hAnsi="Trebuchet MS"/>
        </w:rPr>
        <w:t xml:space="preserve"> majoră are </w:t>
      </w:r>
      <w:proofErr w:type="spellStart"/>
      <w:r w:rsidR="00097BE1" w:rsidRPr="006C6F2C">
        <w:rPr>
          <w:rFonts w:ascii="Trebuchet MS" w:hAnsi="Trebuchet MS"/>
        </w:rPr>
        <w:t>obligaţia</w:t>
      </w:r>
      <w:proofErr w:type="spellEnd"/>
      <w:r w:rsidR="00097BE1" w:rsidRPr="006C6F2C">
        <w:rPr>
          <w:rFonts w:ascii="Trebuchet MS" w:hAnsi="Trebuchet MS"/>
        </w:rPr>
        <w:t xml:space="preserve"> de a notifica celeilalte </w:t>
      </w:r>
      <w:proofErr w:type="spellStart"/>
      <w:r w:rsidR="00097BE1" w:rsidRPr="006C6F2C">
        <w:rPr>
          <w:rFonts w:ascii="Trebuchet MS" w:hAnsi="Trebuchet MS"/>
        </w:rPr>
        <w:t>părţi</w:t>
      </w:r>
      <w:proofErr w:type="spellEnd"/>
      <w:r w:rsidR="00097BE1" w:rsidRPr="006C6F2C">
        <w:rPr>
          <w:rFonts w:ascii="Trebuchet MS" w:hAnsi="Trebuchet MS"/>
        </w:rPr>
        <w:t xml:space="preserve"> cazul de </w:t>
      </w:r>
      <w:proofErr w:type="spellStart"/>
      <w:r w:rsidR="00097BE1" w:rsidRPr="006C6F2C">
        <w:rPr>
          <w:rFonts w:ascii="Trebuchet MS" w:hAnsi="Trebuchet MS"/>
        </w:rPr>
        <w:t>forţă</w:t>
      </w:r>
      <w:proofErr w:type="spellEnd"/>
      <w:r w:rsidR="00097BE1" w:rsidRPr="006C6F2C">
        <w:rPr>
          <w:rFonts w:ascii="Trebuchet MS" w:hAnsi="Trebuchet MS"/>
        </w:rPr>
        <w:t xml:space="preserve"> majoră, în termen de 5 (cinci) zile calendaristice de la data </w:t>
      </w:r>
      <w:proofErr w:type="spellStart"/>
      <w:r w:rsidR="00097BE1" w:rsidRPr="006C6F2C">
        <w:rPr>
          <w:rFonts w:ascii="Trebuchet MS" w:hAnsi="Trebuchet MS"/>
        </w:rPr>
        <w:t>apariţiei</w:t>
      </w:r>
      <w:proofErr w:type="spellEnd"/>
      <w:r w:rsidR="00DF1BD5" w:rsidRPr="006C6F2C">
        <w:rPr>
          <w:rFonts w:ascii="Trebuchet MS" w:hAnsi="Trebuchet MS"/>
        </w:rPr>
        <w:t>. Partea care invocă forța majoră are o</w:t>
      </w:r>
      <w:r w:rsidR="00AF3284" w:rsidRPr="006C6F2C">
        <w:rPr>
          <w:rFonts w:ascii="Trebuchet MS" w:hAnsi="Trebuchet MS"/>
        </w:rPr>
        <w:t>bligația transmi</w:t>
      </w:r>
      <w:r w:rsidR="006A3638" w:rsidRPr="006C6F2C">
        <w:rPr>
          <w:rFonts w:ascii="Trebuchet MS" w:hAnsi="Trebuchet MS"/>
        </w:rPr>
        <w:t>terii</w:t>
      </w:r>
      <w:r w:rsidR="00AF3284" w:rsidRPr="006C6F2C">
        <w:rPr>
          <w:rFonts w:ascii="Trebuchet MS" w:hAnsi="Trebuchet MS"/>
        </w:rPr>
        <w:t xml:space="preserve"> celeilalte</w:t>
      </w:r>
      <w:r w:rsidR="00DF1BD5" w:rsidRPr="006C6F2C">
        <w:rPr>
          <w:rFonts w:ascii="Trebuchet MS" w:hAnsi="Trebuchet MS"/>
        </w:rPr>
        <w:t xml:space="preserve"> părți</w:t>
      </w:r>
      <w:r w:rsidR="00AF3284" w:rsidRPr="006C6F2C">
        <w:rPr>
          <w:rFonts w:ascii="Trebuchet MS" w:hAnsi="Trebuchet MS"/>
        </w:rPr>
        <w:t xml:space="preserve">, a documentului prin care s-a constatat existența cazului de forță majoră, </w:t>
      </w:r>
      <w:r w:rsidR="00097BE1" w:rsidRPr="006C6F2C">
        <w:rPr>
          <w:rFonts w:ascii="Trebuchet MS" w:hAnsi="Trebuchet MS"/>
        </w:rPr>
        <w:t>în</w:t>
      </w:r>
      <w:r w:rsidR="00AF3284" w:rsidRPr="006C6F2C">
        <w:rPr>
          <w:rFonts w:ascii="Trebuchet MS" w:hAnsi="Trebuchet MS"/>
        </w:rPr>
        <w:t>tr-un</w:t>
      </w:r>
      <w:r w:rsidR="00097BE1" w:rsidRPr="006C6F2C">
        <w:rPr>
          <w:rFonts w:ascii="Trebuchet MS" w:hAnsi="Trebuchet MS"/>
        </w:rPr>
        <w:t xml:space="preserve"> termen de 15 (cincisprezece) zile calendaristice de la data </w:t>
      </w:r>
      <w:r w:rsidR="00AF3284" w:rsidRPr="006C6F2C">
        <w:rPr>
          <w:rFonts w:ascii="Trebuchet MS" w:hAnsi="Trebuchet MS"/>
        </w:rPr>
        <w:t>comunicării acestuia de către entitatea competentă</w:t>
      </w:r>
      <w:r w:rsidR="00097BE1" w:rsidRPr="006C6F2C">
        <w:rPr>
          <w:rFonts w:ascii="Trebuchet MS" w:hAnsi="Trebuchet MS"/>
        </w:rPr>
        <w:t xml:space="preserve">. De asemenea, </w:t>
      </w:r>
      <w:r w:rsidR="006A3638" w:rsidRPr="006C6F2C">
        <w:rPr>
          <w:rFonts w:ascii="Trebuchet MS" w:hAnsi="Trebuchet MS"/>
        </w:rPr>
        <w:t>partea care invocă forța majoră are obligația de a comunica data încetării cazului de forță majoră, în termen de 5 (cinci) zile calendaristice de la încetare</w:t>
      </w:r>
      <w:r w:rsidR="00097BE1" w:rsidRPr="006C6F2C">
        <w:rPr>
          <w:rFonts w:ascii="Trebuchet MS" w:hAnsi="Trebuchet MS"/>
        </w:rPr>
        <w:t xml:space="preserve">. </w:t>
      </w:r>
    </w:p>
    <w:p w14:paraId="7B506CF0" w14:textId="77777777" w:rsidR="006E206E" w:rsidRPr="006C6F2C" w:rsidRDefault="0017371E" w:rsidP="00764E00">
      <w:pPr>
        <w:pStyle w:val="ListParagraph"/>
        <w:autoSpaceDE w:val="0"/>
        <w:autoSpaceDN w:val="0"/>
        <w:adjustRightInd w:val="0"/>
        <w:spacing w:after="0"/>
        <w:ind w:left="0"/>
        <w:contextualSpacing w:val="0"/>
        <w:jc w:val="both"/>
        <w:rPr>
          <w:rFonts w:ascii="Trebuchet MS" w:hAnsi="Trebuchet MS"/>
        </w:rPr>
      </w:pPr>
      <w:r w:rsidRPr="006C6F2C">
        <w:rPr>
          <w:rFonts w:ascii="Trebuchet MS" w:hAnsi="Trebuchet MS"/>
        </w:rPr>
        <w:t xml:space="preserve">(3) </w:t>
      </w:r>
      <w:proofErr w:type="spellStart"/>
      <w:r w:rsidR="00097BE1" w:rsidRPr="006C6F2C">
        <w:rPr>
          <w:rFonts w:ascii="Trebuchet MS" w:hAnsi="Trebuchet MS"/>
        </w:rPr>
        <w:t>Părţile</w:t>
      </w:r>
      <w:proofErr w:type="spellEnd"/>
      <w:r w:rsidR="00097BE1" w:rsidRPr="006C6F2C">
        <w:rPr>
          <w:rFonts w:ascii="Trebuchet MS" w:hAnsi="Trebuchet MS"/>
        </w:rPr>
        <w:t xml:space="preserve"> au </w:t>
      </w:r>
      <w:proofErr w:type="spellStart"/>
      <w:r w:rsidR="00097BE1" w:rsidRPr="006C6F2C">
        <w:rPr>
          <w:rFonts w:ascii="Trebuchet MS" w:hAnsi="Trebuchet MS"/>
        </w:rPr>
        <w:t>obligaţia</w:t>
      </w:r>
      <w:proofErr w:type="spellEnd"/>
      <w:r w:rsidR="00097BE1" w:rsidRPr="006C6F2C">
        <w:rPr>
          <w:rFonts w:ascii="Trebuchet MS" w:hAnsi="Trebuchet MS"/>
        </w:rPr>
        <w:t xml:space="preserve"> de a lua orice măsuri care le stau la </w:t>
      </w:r>
      <w:proofErr w:type="spellStart"/>
      <w:r w:rsidR="00097BE1" w:rsidRPr="006C6F2C">
        <w:rPr>
          <w:rFonts w:ascii="Trebuchet MS" w:hAnsi="Trebuchet MS"/>
        </w:rPr>
        <w:t>dispoziţie</w:t>
      </w:r>
      <w:proofErr w:type="spellEnd"/>
      <w:r w:rsidR="00097BE1" w:rsidRPr="006C6F2C">
        <w:rPr>
          <w:rFonts w:ascii="Trebuchet MS" w:hAnsi="Trebuchet MS"/>
        </w:rPr>
        <w:t xml:space="preserve"> în vederea limitării </w:t>
      </w:r>
      <w:proofErr w:type="spellStart"/>
      <w:r w:rsidR="00097BE1" w:rsidRPr="006C6F2C">
        <w:rPr>
          <w:rFonts w:ascii="Trebuchet MS" w:hAnsi="Trebuchet MS"/>
        </w:rPr>
        <w:t>consecinţelor</w:t>
      </w:r>
      <w:proofErr w:type="spellEnd"/>
      <w:r w:rsidR="00097BE1" w:rsidRPr="006C6F2C">
        <w:rPr>
          <w:rFonts w:ascii="Trebuchet MS" w:hAnsi="Trebuchet MS"/>
        </w:rPr>
        <w:t xml:space="preserve"> </w:t>
      </w:r>
      <w:proofErr w:type="spellStart"/>
      <w:r w:rsidR="00097BE1" w:rsidRPr="006C6F2C">
        <w:rPr>
          <w:rFonts w:ascii="Trebuchet MS" w:hAnsi="Trebuchet MS"/>
        </w:rPr>
        <w:t>acţiunii</w:t>
      </w:r>
      <w:proofErr w:type="spellEnd"/>
      <w:r w:rsidR="00097BE1" w:rsidRPr="006C6F2C">
        <w:rPr>
          <w:rFonts w:ascii="Trebuchet MS" w:hAnsi="Trebuchet MS"/>
        </w:rPr>
        <w:t xml:space="preserve"> </w:t>
      </w:r>
      <w:proofErr w:type="spellStart"/>
      <w:r w:rsidR="00097BE1" w:rsidRPr="006C6F2C">
        <w:rPr>
          <w:rFonts w:ascii="Trebuchet MS" w:hAnsi="Trebuchet MS"/>
        </w:rPr>
        <w:t>forţei</w:t>
      </w:r>
      <w:proofErr w:type="spellEnd"/>
      <w:r w:rsidR="00097BE1" w:rsidRPr="006C6F2C">
        <w:rPr>
          <w:rFonts w:ascii="Trebuchet MS" w:hAnsi="Trebuchet MS"/>
        </w:rPr>
        <w:t xml:space="preserve"> majore.</w:t>
      </w:r>
    </w:p>
    <w:p w14:paraId="577039E8" w14:textId="662838D3" w:rsidR="006E206E" w:rsidRDefault="0017371E" w:rsidP="00764E00">
      <w:pPr>
        <w:pStyle w:val="ListParagraph"/>
        <w:autoSpaceDE w:val="0"/>
        <w:autoSpaceDN w:val="0"/>
        <w:adjustRightInd w:val="0"/>
        <w:spacing w:after="0"/>
        <w:ind w:left="0"/>
        <w:contextualSpacing w:val="0"/>
        <w:jc w:val="both"/>
        <w:rPr>
          <w:rFonts w:ascii="Trebuchet MS" w:hAnsi="Trebuchet MS"/>
        </w:rPr>
      </w:pPr>
      <w:r w:rsidRPr="006C6F2C">
        <w:rPr>
          <w:rFonts w:ascii="Trebuchet MS" w:hAnsi="Trebuchet MS"/>
        </w:rPr>
        <w:t xml:space="preserve">(4) </w:t>
      </w:r>
      <w:r w:rsidR="00097BE1" w:rsidRPr="006C6F2C">
        <w:rPr>
          <w:rFonts w:ascii="Trebuchet MS" w:hAnsi="Trebuchet MS"/>
        </w:rPr>
        <w:t xml:space="preserve">Dacă partea care invocă </w:t>
      </w:r>
      <w:proofErr w:type="spellStart"/>
      <w:r w:rsidR="00097BE1" w:rsidRPr="006C6F2C">
        <w:rPr>
          <w:rFonts w:ascii="Trebuchet MS" w:hAnsi="Trebuchet MS"/>
        </w:rPr>
        <w:t>forţa</w:t>
      </w:r>
      <w:proofErr w:type="spellEnd"/>
      <w:r w:rsidR="00097BE1" w:rsidRPr="006C6F2C">
        <w:rPr>
          <w:rFonts w:ascii="Trebuchet MS" w:hAnsi="Trebuchet MS"/>
        </w:rPr>
        <w:t xml:space="preserve"> majoră nu procedează la notificarea începerii </w:t>
      </w:r>
      <w:proofErr w:type="spellStart"/>
      <w:r w:rsidR="00097BE1" w:rsidRPr="006C6F2C">
        <w:rPr>
          <w:rFonts w:ascii="Trebuchet MS" w:hAnsi="Trebuchet MS"/>
        </w:rPr>
        <w:t>şi</w:t>
      </w:r>
      <w:proofErr w:type="spellEnd"/>
      <w:r w:rsidR="00097BE1" w:rsidRPr="006C6F2C">
        <w:rPr>
          <w:rFonts w:ascii="Trebuchet MS" w:hAnsi="Trebuchet MS"/>
        </w:rPr>
        <w:t xml:space="preserve"> încetării cazului de </w:t>
      </w:r>
      <w:proofErr w:type="spellStart"/>
      <w:r w:rsidR="00097BE1" w:rsidRPr="006C6F2C">
        <w:rPr>
          <w:rFonts w:ascii="Trebuchet MS" w:hAnsi="Trebuchet MS"/>
        </w:rPr>
        <w:t>forţă</w:t>
      </w:r>
      <w:proofErr w:type="spellEnd"/>
      <w:r w:rsidR="00097BE1" w:rsidRPr="006C6F2C">
        <w:rPr>
          <w:rFonts w:ascii="Trebuchet MS" w:hAnsi="Trebuchet MS"/>
        </w:rPr>
        <w:t xml:space="preserve"> majoră, în </w:t>
      </w:r>
      <w:proofErr w:type="spellStart"/>
      <w:r w:rsidR="00097BE1" w:rsidRPr="006C6F2C">
        <w:rPr>
          <w:rFonts w:ascii="Trebuchet MS" w:hAnsi="Trebuchet MS"/>
        </w:rPr>
        <w:t>condiţiile</w:t>
      </w:r>
      <w:proofErr w:type="spellEnd"/>
      <w:r w:rsidR="00097BE1" w:rsidRPr="006C6F2C">
        <w:rPr>
          <w:rFonts w:ascii="Trebuchet MS" w:hAnsi="Trebuchet MS"/>
        </w:rPr>
        <w:t xml:space="preserve"> </w:t>
      </w:r>
      <w:proofErr w:type="spellStart"/>
      <w:r w:rsidR="00097BE1" w:rsidRPr="006C6F2C">
        <w:rPr>
          <w:rFonts w:ascii="Trebuchet MS" w:hAnsi="Trebuchet MS"/>
        </w:rPr>
        <w:t>şi</w:t>
      </w:r>
      <w:proofErr w:type="spellEnd"/>
      <w:r w:rsidR="00097BE1" w:rsidRPr="006C6F2C">
        <w:rPr>
          <w:rFonts w:ascii="Trebuchet MS" w:hAnsi="Trebuchet MS"/>
        </w:rPr>
        <w:t xml:space="preserve"> termenele prevăzute, nu va fi exonerată de răspundere </w:t>
      </w:r>
      <w:proofErr w:type="spellStart"/>
      <w:r w:rsidR="00097BE1" w:rsidRPr="006C6F2C">
        <w:rPr>
          <w:rFonts w:ascii="Trebuchet MS" w:hAnsi="Trebuchet MS"/>
        </w:rPr>
        <w:t>şi</w:t>
      </w:r>
      <w:proofErr w:type="spellEnd"/>
      <w:r w:rsidR="00097BE1" w:rsidRPr="006C6F2C">
        <w:rPr>
          <w:rFonts w:ascii="Trebuchet MS" w:hAnsi="Trebuchet MS"/>
        </w:rPr>
        <w:t xml:space="preserve"> va suporta toate daunele provocate celeilalte </w:t>
      </w:r>
      <w:proofErr w:type="spellStart"/>
      <w:r w:rsidR="00097BE1" w:rsidRPr="006C6F2C">
        <w:rPr>
          <w:rFonts w:ascii="Trebuchet MS" w:hAnsi="Trebuchet MS"/>
        </w:rPr>
        <w:t>părţi</w:t>
      </w:r>
      <w:proofErr w:type="spellEnd"/>
      <w:r w:rsidR="00097BE1" w:rsidRPr="006C6F2C">
        <w:rPr>
          <w:rFonts w:ascii="Trebuchet MS" w:hAnsi="Trebuchet MS"/>
        </w:rPr>
        <w:t xml:space="preserve"> prin lipsa de notificare.</w:t>
      </w:r>
    </w:p>
    <w:p w14:paraId="076A69E7" w14:textId="77777777" w:rsidR="006E206E" w:rsidRPr="006C6F2C" w:rsidRDefault="0017371E" w:rsidP="00764E00">
      <w:pPr>
        <w:pStyle w:val="xl61"/>
        <w:pBdr>
          <w:left w:val="none" w:sz="0" w:space="0" w:color="auto"/>
        </w:pBdr>
        <w:autoSpaceDE w:val="0"/>
        <w:autoSpaceDN w:val="0"/>
        <w:adjustRightInd w:val="0"/>
        <w:spacing w:before="0" w:beforeAutospacing="0" w:after="0" w:afterAutospacing="0" w:line="276" w:lineRule="auto"/>
        <w:rPr>
          <w:rFonts w:ascii="Trebuchet MS" w:hAnsi="Trebuchet MS" w:cs="Times New Roman"/>
          <w:sz w:val="22"/>
          <w:szCs w:val="22"/>
          <w:lang w:val="ro-RO"/>
        </w:rPr>
      </w:pPr>
      <w:r w:rsidRPr="006C6F2C">
        <w:rPr>
          <w:rFonts w:ascii="Trebuchet MS" w:hAnsi="Trebuchet MS" w:cs="Times New Roman"/>
          <w:sz w:val="22"/>
          <w:szCs w:val="22"/>
          <w:lang w:val="ro-RO"/>
        </w:rPr>
        <w:t xml:space="preserve">(5) </w:t>
      </w:r>
      <w:r w:rsidR="00C4739A" w:rsidRPr="006C6F2C">
        <w:rPr>
          <w:rFonts w:ascii="Trebuchet MS" w:hAnsi="Trebuchet MS" w:cs="Times New Roman"/>
          <w:sz w:val="22"/>
          <w:szCs w:val="22"/>
          <w:lang w:val="ro-RO"/>
        </w:rPr>
        <w:t>Suspendarea e</w:t>
      </w:r>
      <w:r w:rsidR="00097BE1" w:rsidRPr="006C6F2C">
        <w:rPr>
          <w:rFonts w:ascii="Trebuchet MS" w:hAnsi="Trebuchet MS" w:cs="Times New Roman"/>
          <w:sz w:val="22"/>
          <w:szCs w:val="22"/>
          <w:lang w:val="ro-RO"/>
        </w:rPr>
        <w:t>xecut</w:t>
      </w:r>
      <w:r w:rsidR="00C4739A" w:rsidRPr="006C6F2C">
        <w:rPr>
          <w:rFonts w:ascii="Trebuchet MS" w:hAnsi="Trebuchet MS" w:cs="Times New Roman"/>
          <w:sz w:val="22"/>
          <w:szCs w:val="22"/>
          <w:lang w:val="ro-RO"/>
        </w:rPr>
        <w:t>ării</w:t>
      </w:r>
      <w:r w:rsidR="00097BE1" w:rsidRPr="006C6F2C">
        <w:rPr>
          <w:rFonts w:ascii="Trebuchet MS" w:hAnsi="Trebuchet MS" w:cs="Times New Roman"/>
          <w:sz w:val="22"/>
          <w:szCs w:val="22"/>
          <w:lang w:val="ro-RO"/>
        </w:rPr>
        <w:t xml:space="preserve"> Contractului</w:t>
      </w:r>
      <w:r w:rsidR="00C4739A" w:rsidRPr="006C6F2C">
        <w:rPr>
          <w:rFonts w:ascii="Trebuchet MS" w:hAnsi="Trebuchet MS" w:cs="Times New Roman"/>
          <w:sz w:val="22"/>
          <w:szCs w:val="22"/>
          <w:lang w:val="ro-RO"/>
        </w:rPr>
        <w:t xml:space="preserve"> de finanțare</w:t>
      </w:r>
      <w:r w:rsidR="00097BE1" w:rsidRPr="006C6F2C">
        <w:rPr>
          <w:rFonts w:ascii="Trebuchet MS" w:hAnsi="Trebuchet MS" w:cs="Times New Roman"/>
          <w:sz w:val="22"/>
          <w:szCs w:val="22"/>
          <w:lang w:val="ro-RO"/>
        </w:rPr>
        <w:t xml:space="preserve"> </w:t>
      </w:r>
      <w:r w:rsidR="00C4739A" w:rsidRPr="006C6F2C">
        <w:rPr>
          <w:rFonts w:ascii="Trebuchet MS" w:hAnsi="Trebuchet MS" w:cs="Times New Roman"/>
          <w:sz w:val="22"/>
          <w:szCs w:val="22"/>
          <w:lang w:val="ro-RO"/>
        </w:rPr>
        <w:t>operează de drept de la momentul notificării AM POCA</w:t>
      </w:r>
      <w:r w:rsidR="00997A12" w:rsidRPr="006C6F2C">
        <w:rPr>
          <w:rFonts w:ascii="Trebuchet MS" w:hAnsi="Trebuchet MS" w:cs="Times New Roman"/>
          <w:sz w:val="22"/>
          <w:szCs w:val="22"/>
          <w:lang w:val="ro-RO"/>
        </w:rPr>
        <w:t xml:space="preserve"> cu privire la situația de forță majoră dovedită conform prevederilor legale, pe toată </w:t>
      </w:r>
      <w:r w:rsidR="00997A12" w:rsidRPr="006C6F2C">
        <w:rPr>
          <w:rFonts w:ascii="Trebuchet MS" w:hAnsi="Trebuchet MS" w:cs="Times New Roman"/>
          <w:sz w:val="22"/>
          <w:szCs w:val="22"/>
          <w:lang w:val="ro-RO"/>
        </w:rPr>
        <w:lastRenderedPageBreak/>
        <w:t xml:space="preserve">perioada </w:t>
      </w:r>
      <w:r w:rsidR="00097BE1" w:rsidRPr="006C6F2C">
        <w:rPr>
          <w:rFonts w:ascii="Trebuchet MS" w:hAnsi="Trebuchet MS" w:cs="Times New Roman"/>
          <w:sz w:val="22"/>
          <w:szCs w:val="22"/>
          <w:lang w:val="ro-RO"/>
        </w:rPr>
        <w:t xml:space="preserve">de </w:t>
      </w:r>
      <w:proofErr w:type="spellStart"/>
      <w:r w:rsidR="00097BE1" w:rsidRPr="006C6F2C">
        <w:rPr>
          <w:rFonts w:ascii="Trebuchet MS" w:hAnsi="Trebuchet MS" w:cs="Times New Roman"/>
          <w:sz w:val="22"/>
          <w:szCs w:val="22"/>
          <w:lang w:val="ro-RO"/>
        </w:rPr>
        <w:t>acţiune</w:t>
      </w:r>
      <w:proofErr w:type="spellEnd"/>
      <w:r w:rsidR="00097BE1" w:rsidRPr="006C6F2C">
        <w:rPr>
          <w:rFonts w:ascii="Trebuchet MS" w:hAnsi="Trebuchet MS" w:cs="Times New Roman"/>
          <w:sz w:val="22"/>
          <w:szCs w:val="22"/>
          <w:lang w:val="ro-RO"/>
        </w:rPr>
        <w:t xml:space="preserve"> a acesteia</w:t>
      </w:r>
      <w:r w:rsidR="00997A12" w:rsidRPr="006C6F2C">
        <w:rPr>
          <w:rFonts w:ascii="Trebuchet MS" w:hAnsi="Trebuchet MS" w:cs="Times New Roman"/>
          <w:sz w:val="22"/>
          <w:szCs w:val="22"/>
          <w:lang w:val="ro-RO"/>
        </w:rPr>
        <w:t>.</w:t>
      </w:r>
      <w:r w:rsidR="001969DB" w:rsidRPr="006C6F2C">
        <w:rPr>
          <w:rFonts w:ascii="Trebuchet MS" w:hAnsi="Trebuchet MS" w:cs="Times New Roman"/>
          <w:sz w:val="22"/>
          <w:szCs w:val="22"/>
          <w:lang w:val="ro-RO"/>
        </w:rPr>
        <w:t xml:space="preserve"> Încetarea suspendării executării Contractului de finanțare</w:t>
      </w:r>
      <w:r w:rsidR="00E11CD2" w:rsidRPr="006C6F2C">
        <w:rPr>
          <w:rFonts w:ascii="Trebuchet MS" w:hAnsi="Trebuchet MS" w:cs="Times New Roman"/>
          <w:sz w:val="22"/>
          <w:szCs w:val="22"/>
          <w:lang w:val="ro-RO"/>
        </w:rPr>
        <w:t xml:space="preserve"> operează</w:t>
      </w:r>
      <w:r w:rsidR="00F36669" w:rsidRPr="006C6F2C">
        <w:rPr>
          <w:rFonts w:ascii="Trebuchet MS" w:hAnsi="Trebuchet MS" w:cs="Times New Roman"/>
          <w:sz w:val="22"/>
          <w:szCs w:val="22"/>
          <w:lang w:val="ro-RO"/>
        </w:rPr>
        <w:t xml:space="preserve"> de drept</w:t>
      </w:r>
      <w:r w:rsidR="00E11CD2" w:rsidRPr="006C6F2C">
        <w:rPr>
          <w:rFonts w:ascii="Trebuchet MS" w:hAnsi="Trebuchet MS" w:cs="Times New Roman"/>
          <w:sz w:val="22"/>
          <w:szCs w:val="22"/>
          <w:lang w:val="ro-RO"/>
        </w:rPr>
        <w:t xml:space="preserve"> din ziua imediat următoare primirii comunicării prevăzute la alin. (2) al prezentului articol</w:t>
      </w:r>
      <w:r w:rsidR="00F36669" w:rsidRPr="006C6F2C">
        <w:rPr>
          <w:rFonts w:ascii="Trebuchet MS" w:hAnsi="Trebuchet MS" w:cs="Times New Roman"/>
          <w:sz w:val="22"/>
          <w:szCs w:val="22"/>
          <w:lang w:val="ro-RO"/>
        </w:rPr>
        <w:t>.</w:t>
      </w:r>
    </w:p>
    <w:p w14:paraId="186D769F" w14:textId="77777777" w:rsidR="006E206E" w:rsidRPr="006C6F2C" w:rsidRDefault="0017371E" w:rsidP="00764E00">
      <w:pPr>
        <w:pStyle w:val="ListParagraph"/>
        <w:spacing w:after="0"/>
        <w:ind w:left="0"/>
        <w:contextualSpacing w:val="0"/>
        <w:jc w:val="both"/>
        <w:rPr>
          <w:rFonts w:ascii="Trebuchet MS" w:hAnsi="Trebuchet MS"/>
        </w:rPr>
      </w:pPr>
      <w:r w:rsidRPr="006C6F2C">
        <w:rPr>
          <w:rFonts w:ascii="Trebuchet MS" w:hAnsi="Trebuchet MS"/>
        </w:rPr>
        <w:t xml:space="preserve">(6) </w:t>
      </w:r>
      <w:r w:rsidR="00097BE1" w:rsidRPr="006C6F2C">
        <w:rPr>
          <w:rFonts w:ascii="Trebuchet MS" w:hAnsi="Trebuchet MS"/>
        </w:rPr>
        <w:t xml:space="preserve">În cazul în care </w:t>
      </w:r>
      <w:proofErr w:type="spellStart"/>
      <w:r w:rsidR="00097BE1" w:rsidRPr="006C6F2C">
        <w:rPr>
          <w:rFonts w:ascii="Trebuchet MS" w:hAnsi="Trebuchet MS"/>
        </w:rPr>
        <w:t>forţa</w:t>
      </w:r>
      <w:proofErr w:type="spellEnd"/>
      <w:r w:rsidR="00097BE1" w:rsidRPr="006C6F2C">
        <w:rPr>
          <w:rFonts w:ascii="Trebuchet MS" w:hAnsi="Trebuchet MS"/>
        </w:rPr>
        <w:t xml:space="preserve"> majoră </w:t>
      </w:r>
      <w:proofErr w:type="spellStart"/>
      <w:r w:rsidR="00097BE1" w:rsidRPr="006C6F2C">
        <w:rPr>
          <w:rFonts w:ascii="Trebuchet MS" w:hAnsi="Trebuchet MS"/>
        </w:rPr>
        <w:t>şi</w:t>
      </w:r>
      <w:proofErr w:type="spellEnd"/>
      <w:r w:rsidR="00097BE1" w:rsidRPr="006C6F2C">
        <w:rPr>
          <w:rFonts w:ascii="Trebuchet MS" w:hAnsi="Trebuchet MS"/>
        </w:rPr>
        <w:t>/sau efectele acesteia obligă la suspendarea executării prezentului Contract</w:t>
      </w:r>
      <w:r w:rsidR="001969DB" w:rsidRPr="006C6F2C">
        <w:rPr>
          <w:rFonts w:ascii="Trebuchet MS" w:hAnsi="Trebuchet MS"/>
        </w:rPr>
        <w:t xml:space="preserve"> de finanțare</w:t>
      </w:r>
      <w:r w:rsidR="00097BE1" w:rsidRPr="006C6F2C">
        <w:rPr>
          <w:rFonts w:ascii="Trebuchet MS" w:hAnsi="Trebuchet MS"/>
        </w:rPr>
        <w:t xml:space="preserve"> pe o perioadă mai mare de 3 (trei) luni, </w:t>
      </w:r>
      <w:proofErr w:type="spellStart"/>
      <w:r w:rsidR="00097BE1" w:rsidRPr="006C6F2C">
        <w:rPr>
          <w:rFonts w:ascii="Trebuchet MS" w:hAnsi="Trebuchet MS"/>
        </w:rPr>
        <w:t>părţile</w:t>
      </w:r>
      <w:proofErr w:type="spellEnd"/>
      <w:r w:rsidR="00097BE1" w:rsidRPr="006C6F2C">
        <w:rPr>
          <w:rFonts w:ascii="Trebuchet MS" w:hAnsi="Trebuchet MS"/>
        </w:rPr>
        <w:t xml:space="preserve"> se vor întâlni într-un termen de cel mult 10 (zece) zile calendaristice de la expirarea acestei perioade, pentru a conveni asupra modului de continuare, modificare sau reziliere a Contractului</w:t>
      </w:r>
      <w:r w:rsidR="001969DB" w:rsidRPr="006C6F2C">
        <w:rPr>
          <w:rFonts w:ascii="Trebuchet MS" w:hAnsi="Trebuchet MS"/>
        </w:rPr>
        <w:t xml:space="preserve"> de finanțare</w:t>
      </w:r>
      <w:r w:rsidR="00097BE1" w:rsidRPr="006C6F2C">
        <w:rPr>
          <w:rFonts w:ascii="Trebuchet MS" w:hAnsi="Trebuchet MS"/>
        </w:rPr>
        <w:t>.</w:t>
      </w:r>
    </w:p>
    <w:p w14:paraId="3A6C71FA" w14:textId="77777777" w:rsidR="006E206E" w:rsidRPr="006C6F2C" w:rsidRDefault="0017371E" w:rsidP="00764E00">
      <w:pPr>
        <w:pStyle w:val="ListParagraph"/>
        <w:spacing w:after="0"/>
        <w:ind w:left="0"/>
        <w:contextualSpacing w:val="0"/>
        <w:jc w:val="both"/>
        <w:rPr>
          <w:rFonts w:ascii="Trebuchet MS" w:hAnsi="Trebuchet MS"/>
        </w:rPr>
      </w:pPr>
      <w:r w:rsidRPr="006C6F2C">
        <w:rPr>
          <w:rFonts w:ascii="Trebuchet MS" w:hAnsi="Trebuchet MS"/>
        </w:rPr>
        <w:t xml:space="preserve">(7) </w:t>
      </w:r>
      <w:r w:rsidR="006A3638" w:rsidRPr="006C6F2C">
        <w:rPr>
          <w:rFonts w:ascii="Trebuchet MS" w:hAnsi="Trebuchet MS"/>
        </w:rPr>
        <w:t xml:space="preserve">Cazul fortuit nu este exonerator de răspundere contractuală. </w:t>
      </w:r>
    </w:p>
    <w:p w14:paraId="6D5D50D8" w14:textId="77777777" w:rsidR="00827DD5" w:rsidRPr="006C6F2C" w:rsidRDefault="00DC0D52" w:rsidP="00BD65BF">
      <w:pPr>
        <w:pStyle w:val="Heading6"/>
        <w:spacing w:before="120" w:line="240" w:lineRule="auto"/>
        <w:rPr>
          <w:rFonts w:ascii="Trebuchet MS" w:hAnsi="Trebuchet MS" w:cs="Calibri"/>
          <w:i w:val="0"/>
          <w:color w:val="auto"/>
        </w:rPr>
      </w:pPr>
      <w:r w:rsidRPr="006C6F2C">
        <w:rPr>
          <w:rFonts w:ascii="Trebuchet MS" w:hAnsi="Trebuchet MS"/>
          <w:b/>
          <w:i w:val="0"/>
          <w:color w:val="auto"/>
        </w:rPr>
        <w:t>Art.</w:t>
      </w:r>
      <w:r w:rsidRPr="006C6F2C">
        <w:rPr>
          <w:rFonts w:ascii="Trebuchet MS" w:hAnsi="Trebuchet MS"/>
          <w:i w:val="0"/>
          <w:color w:val="auto"/>
        </w:rPr>
        <w:t xml:space="preserve"> </w:t>
      </w:r>
      <w:r w:rsidRPr="006C6F2C">
        <w:rPr>
          <w:rFonts w:ascii="Trebuchet MS" w:hAnsi="Trebuchet MS"/>
          <w:b/>
          <w:i w:val="0"/>
          <w:color w:val="auto"/>
        </w:rPr>
        <w:t xml:space="preserve">17 </w:t>
      </w:r>
      <w:r w:rsidR="000321AD" w:rsidRPr="006C6F2C">
        <w:rPr>
          <w:rFonts w:ascii="Trebuchet MS" w:hAnsi="Trebuchet MS"/>
          <w:i w:val="0"/>
          <w:color w:val="auto"/>
        </w:rPr>
        <w:t>–</w:t>
      </w:r>
      <w:r w:rsidRPr="006C6F2C">
        <w:rPr>
          <w:rFonts w:ascii="Trebuchet MS" w:hAnsi="Trebuchet MS"/>
          <w:i w:val="0"/>
          <w:color w:val="auto"/>
        </w:rPr>
        <w:t xml:space="preserve"> </w:t>
      </w:r>
      <w:r w:rsidR="000321AD" w:rsidRPr="006C6F2C">
        <w:rPr>
          <w:rFonts w:ascii="Trebuchet MS" w:hAnsi="Trebuchet MS" w:cs="Calibri"/>
          <w:b/>
          <w:i w:val="0"/>
          <w:color w:val="auto"/>
        </w:rPr>
        <w:t>Transparenț</w:t>
      </w:r>
      <w:r w:rsidRPr="006C6F2C">
        <w:rPr>
          <w:rFonts w:ascii="Trebuchet MS" w:hAnsi="Trebuchet MS" w:cs="Calibri"/>
          <w:b/>
          <w:i w:val="0"/>
          <w:color w:val="auto"/>
        </w:rPr>
        <w:t>a</w:t>
      </w:r>
    </w:p>
    <w:p w14:paraId="2FF3642F" w14:textId="77777777" w:rsidR="006E206E" w:rsidRPr="006C6F2C" w:rsidRDefault="00827DD5" w:rsidP="00BD65BF">
      <w:pPr>
        <w:spacing w:before="120" w:after="0" w:line="240" w:lineRule="auto"/>
        <w:ind w:right="142"/>
        <w:jc w:val="both"/>
        <w:rPr>
          <w:rFonts w:ascii="Trebuchet MS" w:hAnsi="Trebuchet MS" w:cs="Arial"/>
        </w:rPr>
      </w:pPr>
      <w:r w:rsidRPr="006C6F2C">
        <w:rPr>
          <w:rFonts w:ascii="Trebuchet MS" w:hAnsi="Trebuchet MS" w:cs="Arial"/>
        </w:rPr>
        <w:t>(1)</w:t>
      </w:r>
      <w:r w:rsidR="00FA1197" w:rsidRPr="006C6F2C">
        <w:rPr>
          <w:rFonts w:ascii="Trebuchet MS" w:hAnsi="Trebuchet MS" w:cs="Arial"/>
        </w:rPr>
        <w:t xml:space="preserve"> </w:t>
      </w:r>
      <w:r w:rsidRPr="006C6F2C">
        <w:rPr>
          <w:rFonts w:ascii="Trebuchet MS" w:hAnsi="Trebuchet MS" w:cs="Arial"/>
        </w:rPr>
        <w:t>Contractul de finanțare, cu modificările și completările ulterioare, inclusiv anexele acestuia, constituie informații de interes public în condițiile prevederilor Legii nr. 544/2001 privind liberul acces la informațiile de interes public, cu modificările și completările ulterioare, cu respectarea condițiilor prevăzute în cadrul prezentului contract, precum și în cadrul legislației în vigoare.</w:t>
      </w:r>
    </w:p>
    <w:p w14:paraId="27572057" w14:textId="77777777" w:rsidR="006E206E" w:rsidRPr="006C6F2C" w:rsidRDefault="003F4B18" w:rsidP="00764E00">
      <w:pPr>
        <w:spacing w:before="120" w:after="0"/>
        <w:jc w:val="both"/>
        <w:rPr>
          <w:rFonts w:ascii="Trebuchet MS" w:hAnsi="Trebuchet MS"/>
          <w:bCs/>
          <w:iCs/>
        </w:rPr>
      </w:pPr>
      <w:r w:rsidRPr="006C6F2C">
        <w:rPr>
          <w:rFonts w:ascii="Trebuchet MS" w:hAnsi="Trebuchet MS"/>
          <w:b/>
        </w:rPr>
        <w:t xml:space="preserve">Art. </w:t>
      </w:r>
      <w:r w:rsidR="00CA7FC4" w:rsidRPr="006C6F2C">
        <w:rPr>
          <w:rFonts w:ascii="Trebuchet MS" w:hAnsi="Trebuchet MS"/>
          <w:b/>
        </w:rPr>
        <w:t>1</w:t>
      </w:r>
      <w:r w:rsidR="00827DD5" w:rsidRPr="006C6F2C">
        <w:rPr>
          <w:rFonts w:ascii="Trebuchet MS" w:hAnsi="Trebuchet MS"/>
          <w:b/>
        </w:rPr>
        <w:t>8</w:t>
      </w:r>
      <w:r w:rsidR="00CA7FC4" w:rsidRPr="006C6F2C">
        <w:rPr>
          <w:rFonts w:ascii="Trebuchet MS" w:hAnsi="Trebuchet MS"/>
          <w:b/>
        </w:rPr>
        <w:t xml:space="preserve"> </w:t>
      </w:r>
      <w:r w:rsidR="00F34181" w:rsidRPr="006C6F2C">
        <w:rPr>
          <w:rFonts w:ascii="Trebuchet MS" w:hAnsi="Trebuchet MS"/>
          <w:b/>
        </w:rPr>
        <w:t>– C</w:t>
      </w:r>
      <w:r w:rsidR="00901A89" w:rsidRPr="006C6F2C">
        <w:rPr>
          <w:rFonts w:ascii="Trebuchet MS" w:hAnsi="Trebuchet MS"/>
          <w:b/>
        </w:rPr>
        <w:t>onfidențialitatea</w:t>
      </w:r>
    </w:p>
    <w:p w14:paraId="54806519" w14:textId="77777777" w:rsidR="00E52197" w:rsidRPr="006C6F2C" w:rsidRDefault="00827DD5" w:rsidP="0049446E">
      <w:pPr>
        <w:spacing w:after="0"/>
        <w:ind w:right="140"/>
        <w:jc w:val="both"/>
        <w:rPr>
          <w:rFonts w:ascii="Trebuchet MS" w:hAnsi="Trebuchet MS" w:cs="Arial"/>
        </w:rPr>
      </w:pPr>
      <w:r w:rsidRPr="006C6F2C">
        <w:rPr>
          <w:rFonts w:ascii="Trebuchet MS" w:hAnsi="Trebuchet MS" w:cs="Arial"/>
        </w:rPr>
        <w:t>(1)</w:t>
      </w:r>
      <w:r w:rsidR="005701B5" w:rsidRPr="006C6F2C">
        <w:rPr>
          <w:rFonts w:ascii="Trebuchet MS" w:hAnsi="Trebuchet MS" w:cs="Arial"/>
        </w:rPr>
        <w:t xml:space="preserve"> </w:t>
      </w:r>
      <w:r w:rsidRPr="006C6F2C">
        <w:rPr>
          <w:rFonts w:ascii="Trebuchet MS" w:hAnsi="Trebuchet MS" w:cs="Arial"/>
        </w:rPr>
        <w:t xml:space="preserve">Fără a aduce atingere </w:t>
      </w:r>
      <w:proofErr w:type="spellStart"/>
      <w:r w:rsidRPr="006C6F2C">
        <w:rPr>
          <w:rFonts w:ascii="Trebuchet MS" w:hAnsi="Trebuchet MS" w:cs="Arial"/>
        </w:rPr>
        <w:t>obligaţiilor</w:t>
      </w:r>
      <w:proofErr w:type="spellEnd"/>
      <w:r w:rsidRPr="006C6F2C">
        <w:rPr>
          <w:rFonts w:ascii="Trebuchet MS" w:hAnsi="Trebuchet MS" w:cs="Arial"/>
        </w:rPr>
        <w:t xml:space="preserve"> prevăzute în prezentul Contract privind furnizarea informațiilor și documentelor necesare desfășurării activităților de audit și control de către instituțiile/departamentele abilitate, părțile se angajează să depună toate </w:t>
      </w:r>
      <w:proofErr w:type="spellStart"/>
      <w:r w:rsidRPr="006C6F2C">
        <w:rPr>
          <w:rFonts w:ascii="Trebuchet MS" w:hAnsi="Trebuchet MS" w:cs="Arial"/>
        </w:rPr>
        <w:t>diligenţele</w:t>
      </w:r>
      <w:proofErr w:type="spellEnd"/>
      <w:r w:rsidRPr="006C6F2C">
        <w:rPr>
          <w:rFonts w:ascii="Trebuchet MS" w:hAnsi="Trebuchet MS" w:cs="Arial"/>
        </w:rPr>
        <w:t xml:space="preserve"> pentru păstrarea </w:t>
      </w:r>
      <w:proofErr w:type="spellStart"/>
      <w:r w:rsidRPr="006C6F2C">
        <w:rPr>
          <w:rFonts w:ascii="Trebuchet MS" w:hAnsi="Trebuchet MS" w:cs="Arial"/>
        </w:rPr>
        <w:t>confidenţialităţii</w:t>
      </w:r>
      <w:proofErr w:type="spellEnd"/>
      <w:r w:rsidRPr="006C6F2C">
        <w:rPr>
          <w:rFonts w:ascii="Trebuchet MS" w:hAnsi="Trebuchet MS" w:cs="Arial"/>
        </w:rPr>
        <w:t xml:space="preserve"> datelor cu caracter personal în conformitate cu prevederile Legii nr. 677/2001 pentru protecția persoanelor cu privire la prelucrarea datelor cu caracter personal și libera circulaț</w:t>
      </w:r>
      <w:r w:rsidR="000321AD" w:rsidRPr="006C6F2C">
        <w:rPr>
          <w:rFonts w:ascii="Trebuchet MS" w:hAnsi="Trebuchet MS" w:cs="Arial"/>
        </w:rPr>
        <w:t>ie a acestor date, precum și a informațiilor/documentelor a căror furnizare/dezvă</w:t>
      </w:r>
      <w:r w:rsidRPr="006C6F2C">
        <w:rPr>
          <w:rFonts w:ascii="Trebuchet MS" w:hAnsi="Trebuchet MS" w:cs="Arial"/>
        </w:rPr>
        <w:t>luire ar putea aduce atingere normelor care reglementează concurența loială și proprietatea intelectuală</w:t>
      </w:r>
      <w:r w:rsidR="000321AD" w:rsidRPr="006C6F2C">
        <w:rPr>
          <w:rFonts w:ascii="Trebuchet MS" w:hAnsi="Trebuchet MS" w:cs="Arial"/>
        </w:rPr>
        <w:t>.</w:t>
      </w:r>
    </w:p>
    <w:p w14:paraId="5CB35276" w14:textId="77777777" w:rsidR="006E206E" w:rsidRPr="006C6F2C" w:rsidRDefault="00981DA2">
      <w:pPr>
        <w:spacing w:after="0"/>
        <w:ind w:right="140"/>
        <w:jc w:val="both"/>
        <w:rPr>
          <w:rFonts w:ascii="Trebuchet MS" w:hAnsi="Trebuchet MS" w:cs="Arial"/>
        </w:rPr>
      </w:pPr>
      <w:r w:rsidRPr="006C6F2C">
        <w:rPr>
          <w:rFonts w:ascii="Trebuchet MS" w:hAnsi="Trebuchet MS" w:cs="Arial"/>
        </w:rPr>
        <w:t>(2) Pă</w:t>
      </w:r>
      <w:r w:rsidR="00827DD5" w:rsidRPr="006C6F2C">
        <w:rPr>
          <w:rFonts w:ascii="Trebuchet MS" w:hAnsi="Trebuchet MS" w:cs="Arial"/>
        </w:rPr>
        <w:t>rțile vor fi exonerate de răspunderea pentru dezvăluirea informațiilor prev</w:t>
      </w:r>
      <w:r w:rsidR="00542884" w:rsidRPr="006C6F2C">
        <w:rPr>
          <w:rFonts w:ascii="Trebuchet MS" w:hAnsi="Trebuchet MS" w:cs="Arial"/>
        </w:rPr>
        <w:t>ă</w:t>
      </w:r>
      <w:r w:rsidR="00827DD5" w:rsidRPr="006C6F2C">
        <w:rPr>
          <w:rFonts w:ascii="Trebuchet MS" w:hAnsi="Trebuchet MS" w:cs="Arial"/>
        </w:rPr>
        <w:t>zute la alineatul precedent dacă:</w:t>
      </w:r>
    </w:p>
    <w:p w14:paraId="666F65A9" w14:textId="40011D2A" w:rsidR="006E206E" w:rsidRPr="006C6F2C" w:rsidRDefault="0017371E" w:rsidP="00764E00">
      <w:pPr>
        <w:spacing w:after="0"/>
        <w:ind w:right="140"/>
        <w:jc w:val="both"/>
        <w:rPr>
          <w:rFonts w:ascii="Trebuchet MS" w:hAnsi="Trebuchet MS" w:cs="Arial"/>
        </w:rPr>
      </w:pPr>
      <w:r w:rsidRPr="006C6F2C">
        <w:rPr>
          <w:rFonts w:ascii="Trebuchet MS" w:hAnsi="Trebuchet MS" w:cs="Arial"/>
        </w:rPr>
        <w:t xml:space="preserve">a) </w:t>
      </w:r>
      <w:proofErr w:type="spellStart"/>
      <w:r w:rsidR="00827DD5" w:rsidRPr="006C6F2C">
        <w:rPr>
          <w:rFonts w:ascii="Trebuchet MS" w:hAnsi="Trebuchet MS" w:cs="Arial"/>
        </w:rPr>
        <w:t>informaţia</w:t>
      </w:r>
      <w:proofErr w:type="spellEnd"/>
      <w:r w:rsidR="00827DD5" w:rsidRPr="006C6F2C">
        <w:rPr>
          <w:rFonts w:ascii="Trebuchet MS" w:hAnsi="Trebuchet MS" w:cs="Arial"/>
        </w:rPr>
        <w:t xml:space="preserve"> a fost dezvăluită după ce a fost </w:t>
      </w:r>
      <w:proofErr w:type="spellStart"/>
      <w:r w:rsidR="00827DD5" w:rsidRPr="006C6F2C">
        <w:rPr>
          <w:rFonts w:ascii="Trebuchet MS" w:hAnsi="Trebuchet MS" w:cs="Arial"/>
        </w:rPr>
        <w:t>obţinut</w:t>
      </w:r>
      <w:proofErr w:type="spellEnd"/>
      <w:r w:rsidR="00827DD5" w:rsidRPr="006C6F2C">
        <w:rPr>
          <w:rFonts w:ascii="Trebuchet MS" w:hAnsi="Trebuchet MS" w:cs="Arial"/>
        </w:rPr>
        <w:t xml:space="preserve"> acordul scris al celeilalte </w:t>
      </w:r>
      <w:proofErr w:type="spellStart"/>
      <w:r w:rsidR="00827DD5" w:rsidRPr="006C6F2C">
        <w:rPr>
          <w:rFonts w:ascii="Trebuchet MS" w:hAnsi="Trebuchet MS" w:cs="Arial"/>
        </w:rPr>
        <w:t>părţi</w:t>
      </w:r>
      <w:proofErr w:type="spellEnd"/>
      <w:r w:rsidR="00827DD5" w:rsidRPr="006C6F2C">
        <w:rPr>
          <w:rFonts w:ascii="Trebuchet MS" w:hAnsi="Trebuchet MS" w:cs="Arial"/>
        </w:rPr>
        <w:t xml:space="preserve"> contractante in acest sens</w:t>
      </w:r>
      <w:r w:rsidRPr="006C6F2C">
        <w:rPr>
          <w:rFonts w:ascii="Trebuchet MS" w:hAnsi="Trebuchet MS" w:cs="Arial"/>
        </w:rPr>
        <w:t>;</w:t>
      </w:r>
    </w:p>
    <w:p w14:paraId="5A9BFAB4" w14:textId="77777777" w:rsidR="0017371E" w:rsidRPr="006C6F2C" w:rsidRDefault="0017371E" w:rsidP="00764E00">
      <w:pPr>
        <w:spacing w:after="0"/>
        <w:jc w:val="both"/>
        <w:rPr>
          <w:rFonts w:ascii="Trebuchet MS" w:hAnsi="Trebuchet MS" w:cs="Arial"/>
        </w:rPr>
      </w:pPr>
      <w:r w:rsidRPr="006C6F2C">
        <w:rPr>
          <w:rFonts w:ascii="Trebuchet MS" w:hAnsi="Trebuchet MS" w:cs="Arial"/>
        </w:rPr>
        <w:t xml:space="preserve">b) </w:t>
      </w:r>
      <w:r w:rsidR="00827DD5" w:rsidRPr="006C6F2C">
        <w:rPr>
          <w:rFonts w:ascii="Trebuchet MS" w:hAnsi="Trebuchet MS" w:cs="Arial"/>
        </w:rPr>
        <w:t xml:space="preserve">partea contractantă a fost obligată în mod legal să dezvăluie </w:t>
      </w:r>
      <w:proofErr w:type="spellStart"/>
      <w:r w:rsidR="00827DD5" w:rsidRPr="006C6F2C">
        <w:rPr>
          <w:rFonts w:ascii="Trebuchet MS" w:hAnsi="Trebuchet MS" w:cs="Arial"/>
        </w:rPr>
        <w:t>informaţia</w:t>
      </w:r>
      <w:proofErr w:type="spellEnd"/>
      <w:r w:rsidRPr="006C6F2C">
        <w:rPr>
          <w:rFonts w:ascii="Trebuchet MS" w:hAnsi="Trebuchet MS" w:cs="Arial"/>
        </w:rPr>
        <w:t>.</w:t>
      </w:r>
    </w:p>
    <w:p w14:paraId="41927FD3" w14:textId="7BACAAB4" w:rsidR="006E206E" w:rsidRPr="006C6F2C" w:rsidRDefault="006A5F6D" w:rsidP="00764E00">
      <w:pPr>
        <w:spacing w:before="120" w:after="0"/>
        <w:jc w:val="both"/>
        <w:rPr>
          <w:rFonts w:ascii="Trebuchet MS" w:hAnsi="Trebuchet MS"/>
          <w:b/>
        </w:rPr>
      </w:pPr>
      <w:r w:rsidRPr="006C6F2C">
        <w:rPr>
          <w:rFonts w:ascii="Trebuchet MS" w:hAnsi="Trebuchet MS"/>
          <w:b/>
        </w:rPr>
        <w:t>A</w:t>
      </w:r>
      <w:r w:rsidR="0049446E" w:rsidRPr="006C6F2C">
        <w:rPr>
          <w:rFonts w:ascii="Trebuchet MS" w:hAnsi="Trebuchet MS"/>
          <w:b/>
        </w:rPr>
        <w:t>rt</w:t>
      </w:r>
      <w:r w:rsidRPr="006C6F2C">
        <w:rPr>
          <w:rFonts w:ascii="Trebuchet MS" w:hAnsi="Trebuchet MS"/>
          <w:b/>
        </w:rPr>
        <w:t xml:space="preserve">. </w:t>
      </w:r>
      <w:r w:rsidR="00CA7FC4" w:rsidRPr="006C6F2C">
        <w:rPr>
          <w:rFonts w:ascii="Trebuchet MS" w:hAnsi="Trebuchet MS"/>
          <w:b/>
        </w:rPr>
        <w:t>1</w:t>
      </w:r>
      <w:r w:rsidR="000321AD" w:rsidRPr="006C6F2C">
        <w:rPr>
          <w:rFonts w:ascii="Trebuchet MS" w:hAnsi="Trebuchet MS"/>
          <w:b/>
        </w:rPr>
        <w:t>9</w:t>
      </w:r>
      <w:r w:rsidR="00CA7FC4" w:rsidRPr="006C6F2C">
        <w:rPr>
          <w:rFonts w:ascii="Trebuchet MS" w:hAnsi="Trebuchet MS"/>
          <w:b/>
        </w:rPr>
        <w:t xml:space="preserve"> </w:t>
      </w:r>
      <w:r w:rsidR="00901A89" w:rsidRPr="006C6F2C">
        <w:rPr>
          <w:rFonts w:ascii="Trebuchet MS" w:hAnsi="Trebuchet MS"/>
          <w:b/>
        </w:rPr>
        <w:t>-</w:t>
      </w:r>
      <w:r w:rsidRPr="006C6F2C">
        <w:rPr>
          <w:rFonts w:ascii="Trebuchet MS" w:hAnsi="Trebuchet MS"/>
          <w:b/>
        </w:rPr>
        <w:t xml:space="preserve"> Publicarea datelor</w:t>
      </w:r>
    </w:p>
    <w:p w14:paraId="00C6AB45" w14:textId="56166966" w:rsidR="00DD3193" w:rsidRPr="006C6F2C" w:rsidRDefault="00DD3193" w:rsidP="00633098">
      <w:pPr>
        <w:pStyle w:val="ListParagraph"/>
        <w:spacing w:after="0"/>
        <w:ind w:left="0"/>
        <w:jc w:val="both"/>
        <w:rPr>
          <w:rFonts w:ascii="Trebuchet MS" w:hAnsi="Trebuchet MS" w:cs="Arial"/>
        </w:rPr>
      </w:pPr>
      <w:r w:rsidRPr="006C6F2C">
        <w:rPr>
          <w:rFonts w:ascii="Trebuchet MS" w:hAnsi="Trebuchet MS" w:cs="Arial"/>
        </w:rPr>
        <w:t xml:space="preserve">(1) </w:t>
      </w:r>
      <w:r w:rsidR="00DC0D52" w:rsidRPr="006C6F2C">
        <w:rPr>
          <w:rFonts w:ascii="Trebuchet MS" w:hAnsi="Trebuchet MS" w:cs="Arial"/>
        </w:rPr>
        <w:t xml:space="preserve">Beneficiarul este de acord ca următoarele date să fie publicate de către AM POCA: denumirea beneficiarului, denumirea Proiectului, valoarea totală a </w:t>
      </w:r>
      <w:proofErr w:type="spellStart"/>
      <w:r w:rsidR="00DC0D52" w:rsidRPr="006C6F2C">
        <w:rPr>
          <w:rFonts w:ascii="Trebuchet MS" w:hAnsi="Trebuchet MS" w:cs="Arial"/>
        </w:rPr>
        <w:t>finanţării</w:t>
      </w:r>
      <w:proofErr w:type="spellEnd"/>
      <w:r w:rsidR="00DC0D52" w:rsidRPr="006C6F2C">
        <w:rPr>
          <w:rFonts w:ascii="Trebuchet MS" w:hAnsi="Trebuchet MS" w:cs="Arial"/>
        </w:rPr>
        <w:t xml:space="preserve"> nerambursabile acordate, datele de începere </w:t>
      </w:r>
      <w:proofErr w:type="spellStart"/>
      <w:r w:rsidR="00DC0D52" w:rsidRPr="006C6F2C">
        <w:rPr>
          <w:rFonts w:ascii="Trebuchet MS" w:hAnsi="Trebuchet MS" w:cs="Arial"/>
        </w:rPr>
        <w:t>şi</w:t>
      </w:r>
      <w:proofErr w:type="spellEnd"/>
      <w:r w:rsidR="00DC0D52" w:rsidRPr="006C6F2C">
        <w:rPr>
          <w:rFonts w:ascii="Trebuchet MS" w:hAnsi="Trebuchet MS" w:cs="Arial"/>
        </w:rPr>
        <w:t xml:space="preserve"> de finalizare ale Proiectului, locul de implementare a acestuia,</w:t>
      </w:r>
      <w:r w:rsidR="00DC0D52" w:rsidRPr="006C6F2C">
        <w:rPr>
          <w:rFonts w:ascii="Trebuchet MS" w:hAnsi="Trebuchet MS"/>
          <w:bCs/>
        </w:rPr>
        <w:t xml:space="preserve"> </w:t>
      </w:r>
      <w:r w:rsidR="00DC0D52" w:rsidRPr="006C6F2C">
        <w:rPr>
          <w:rFonts w:ascii="Trebuchet MS" w:hAnsi="Trebuchet MS" w:cs="Arial"/>
        </w:rPr>
        <w:t xml:space="preserve">principalii indicatori ai proiectului, beneficiarii finali/grupul </w:t>
      </w:r>
      <w:r w:rsidR="00542884" w:rsidRPr="006C6F2C">
        <w:rPr>
          <w:rFonts w:ascii="Trebuchet MS" w:hAnsi="Trebuchet MS" w:cs="Arial"/>
        </w:rPr>
        <w:t>ț</w:t>
      </w:r>
      <w:r w:rsidR="00DC0D52" w:rsidRPr="006C6F2C">
        <w:rPr>
          <w:rFonts w:ascii="Trebuchet MS" w:hAnsi="Trebuchet MS" w:cs="Arial"/>
        </w:rPr>
        <w:t>in</w:t>
      </w:r>
      <w:r w:rsidR="00542884" w:rsidRPr="006C6F2C">
        <w:rPr>
          <w:rFonts w:ascii="Trebuchet MS" w:hAnsi="Trebuchet MS" w:cs="Arial"/>
        </w:rPr>
        <w:t>t</w:t>
      </w:r>
      <w:r w:rsidR="00DC0D52" w:rsidRPr="006C6F2C">
        <w:rPr>
          <w:rFonts w:ascii="Trebuchet MS" w:hAnsi="Trebuchet MS" w:cs="Arial"/>
        </w:rPr>
        <w:t xml:space="preserve">ă, precum </w:t>
      </w:r>
      <w:proofErr w:type="spellStart"/>
      <w:r w:rsidR="00DC0D52" w:rsidRPr="006C6F2C">
        <w:rPr>
          <w:rFonts w:ascii="Trebuchet MS" w:hAnsi="Trebuchet MS" w:cs="Arial"/>
        </w:rPr>
        <w:t>şi</w:t>
      </w:r>
      <w:proofErr w:type="spellEnd"/>
      <w:r w:rsidR="00DC0D52" w:rsidRPr="006C6F2C">
        <w:rPr>
          <w:rFonts w:ascii="Trebuchet MS" w:hAnsi="Trebuchet MS" w:cs="Arial"/>
        </w:rPr>
        <w:t xml:space="preserve"> plățile efectuate în cadrul prezentului contract de finanțare.</w:t>
      </w:r>
      <w:r w:rsidRPr="006C6F2C">
        <w:rPr>
          <w:rFonts w:ascii="Trebuchet MS" w:hAnsi="Trebuchet MS" w:cs="Arial"/>
        </w:rPr>
        <w:t xml:space="preserve"> </w:t>
      </w:r>
    </w:p>
    <w:p w14:paraId="777012FF" w14:textId="52999A74" w:rsidR="006E206E" w:rsidRPr="006C6F2C" w:rsidRDefault="005755B9" w:rsidP="00764E00">
      <w:pPr>
        <w:spacing w:after="0"/>
        <w:jc w:val="both"/>
        <w:rPr>
          <w:rFonts w:ascii="Trebuchet MS" w:hAnsi="Trebuchet MS"/>
          <w:bCs/>
        </w:rPr>
      </w:pPr>
      <w:r w:rsidRPr="006C6F2C">
        <w:rPr>
          <w:rFonts w:ascii="Trebuchet MS" w:hAnsi="Trebuchet MS" w:cs="Arial"/>
        </w:rPr>
        <w:t>(</w:t>
      </w:r>
      <w:r w:rsidR="00B34AF0">
        <w:rPr>
          <w:rFonts w:ascii="Trebuchet MS" w:hAnsi="Trebuchet MS" w:cs="Arial"/>
        </w:rPr>
        <w:t>2</w:t>
      </w:r>
      <w:r w:rsidRPr="006C6F2C">
        <w:rPr>
          <w:rFonts w:ascii="Trebuchet MS" w:hAnsi="Trebuchet MS" w:cs="Arial"/>
        </w:rPr>
        <w:t xml:space="preserve">) </w:t>
      </w:r>
      <w:r w:rsidR="00DC0D52" w:rsidRPr="006C6F2C">
        <w:rPr>
          <w:rFonts w:ascii="Trebuchet MS" w:hAnsi="Trebuchet MS" w:cs="Arial"/>
        </w:rPr>
        <w:t xml:space="preserve">Beneficiarul are obligația publicării pe site-ul propriu a informațiilor referitoare la  denumirea contractorilor implicați în implementarea prezentului contract de finanțare, </w:t>
      </w:r>
      <w:r w:rsidR="00523D4D" w:rsidRPr="006C6F2C">
        <w:rPr>
          <w:rFonts w:ascii="Trebuchet MS" w:hAnsi="Trebuchet MS" w:cs="Arial"/>
        </w:rPr>
        <w:t>l</w:t>
      </w:r>
      <w:r w:rsidR="00DC0D52" w:rsidRPr="006C6F2C">
        <w:rPr>
          <w:rFonts w:ascii="Trebuchet MS" w:hAnsi="Trebuchet MS" w:cs="Arial"/>
        </w:rPr>
        <w:t xml:space="preserve">a obiectul și </w:t>
      </w:r>
      <w:r w:rsidR="00523D4D" w:rsidRPr="006C6F2C">
        <w:rPr>
          <w:rFonts w:ascii="Trebuchet MS" w:hAnsi="Trebuchet MS" w:cs="Arial"/>
        </w:rPr>
        <w:t>la valorile</w:t>
      </w:r>
      <w:r w:rsidR="00DC0D52" w:rsidRPr="006C6F2C">
        <w:rPr>
          <w:rFonts w:ascii="Trebuchet MS" w:hAnsi="Trebuchet MS" w:cs="Arial"/>
        </w:rPr>
        <w:t xml:space="preserve"> respectivelor contracte de achiziție, numai în măsura respectării prevederilor art. 57 din Legea nr. 98/2016 privind achizițiile publice</w:t>
      </w:r>
      <w:r w:rsidR="00DC0D52" w:rsidRPr="006C6F2C">
        <w:rPr>
          <w:rFonts w:ascii="Trebuchet MS" w:hAnsi="Trebuchet MS"/>
          <w:bCs/>
        </w:rPr>
        <w:t>.</w:t>
      </w:r>
    </w:p>
    <w:p w14:paraId="2195B6CD" w14:textId="6770E942" w:rsidR="00E52197" w:rsidRPr="006C6F2C" w:rsidRDefault="005755B9" w:rsidP="00764E00">
      <w:pPr>
        <w:spacing w:after="0"/>
        <w:jc w:val="both"/>
        <w:rPr>
          <w:rFonts w:ascii="Trebuchet MS" w:hAnsi="Trebuchet MS"/>
        </w:rPr>
      </w:pPr>
      <w:r w:rsidRPr="006C6F2C">
        <w:rPr>
          <w:rFonts w:ascii="Trebuchet MS" w:hAnsi="Trebuchet MS"/>
          <w:bCs/>
        </w:rPr>
        <w:t>(</w:t>
      </w:r>
      <w:r w:rsidR="00B34AF0">
        <w:rPr>
          <w:rFonts w:ascii="Trebuchet MS" w:hAnsi="Trebuchet MS"/>
          <w:bCs/>
        </w:rPr>
        <w:t>3</w:t>
      </w:r>
      <w:r w:rsidRPr="006C6F2C">
        <w:rPr>
          <w:rFonts w:ascii="Trebuchet MS" w:hAnsi="Trebuchet MS"/>
          <w:bCs/>
        </w:rPr>
        <w:t xml:space="preserve">) </w:t>
      </w:r>
      <w:r w:rsidR="00DC0D52" w:rsidRPr="006C6F2C">
        <w:rPr>
          <w:rFonts w:ascii="Trebuchet MS" w:hAnsi="Trebuchet MS"/>
        </w:rPr>
        <w:t>Beneficiarul se obligă ca, în termen de 30 de zile de la finalizarea implementării Proiectului, conform art. 3 din prezentul Contract de finanțare, să publice pe site-ul propriu rezultatele obținute prin Proiect și să notifice AM POCA cu privire la publicarea acestora.</w:t>
      </w:r>
    </w:p>
    <w:p w14:paraId="07929B30" w14:textId="663C973D" w:rsidR="006E206E" w:rsidRDefault="005755B9" w:rsidP="00764E00">
      <w:pPr>
        <w:spacing w:after="0"/>
        <w:jc w:val="both"/>
        <w:rPr>
          <w:rFonts w:ascii="Trebuchet MS" w:hAnsi="Trebuchet MS"/>
          <w:bCs/>
        </w:rPr>
      </w:pPr>
      <w:r w:rsidRPr="006C6F2C">
        <w:rPr>
          <w:rFonts w:ascii="Trebuchet MS" w:hAnsi="Trebuchet MS"/>
          <w:bCs/>
        </w:rPr>
        <w:t>(</w:t>
      </w:r>
      <w:r w:rsidR="00B34AF0">
        <w:rPr>
          <w:rFonts w:ascii="Trebuchet MS" w:hAnsi="Trebuchet MS"/>
          <w:bCs/>
        </w:rPr>
        <w:t>4</w:t>
      </w:r>
      <w:r w:rsidRPr="006C6F2C">
        <w:rPr>
          <w:rFonts w:ascii="Trebuchet MS" w:hAnsi="Trebuchet MS"/>
          <w:bCs/>
        </w:rPr>
        <w:t xml:space="preserve">) </w:t>
      </w:r>
      <w:r w:rsidR="00DC0D52" w:rsidRPr="006C6F2C">
        <w:rPr>
          <w:rFonts w:ascii="Trebuchet MS" w:hAnsi="Trebuchet MS"/>
          <w:bCs/>
        </w:rPr>
        <w:t>Beneficiarul se obligă ca pe întreaga perioadă de</w:t>
      </w:r>
      <w:r w:rsidR="00395953" w:rsidRPr="006C6F2C">
        <w:rPr>
          <w:rFonts w:ascii="Trebuchet MS" w:hAnsi="Trebuchet MS"/>
          <w:bCs/>
        </w:rPr>
        <w:t xml:space="preserve"> sustenabilitate a Proiectului s</w:t>
      </w:r>
      <w:r w:rsidR="00D04C6B" w:rsidRPr="006C6F2C">
        <w:rPr>
          <w:rFonts w:ascii="Trebuchet MS" w:hAnsi="Trebuchet MS"/>
          <w:bCs/>
        </w:rPr>
        <w:t>ă</w:t>
      </w:r>
      <w:r w:rsidR="00395953" w:rsidRPr="006C6F2C">
        <w:rPr>
          <w:rFonts w:ascii="Trebuchet MS" w:hAnsi="Trebuchet MS"/>
          <w:bCs/>
        </w:rPr>
        <w:t xml:space="preserve"> asigure vizibilitatea rezultatelor Proiectului conform alin. </w:t>
      </w:r>
      <w:r w:rsidR="00C70367" w:rsidRPr="006C6F2C">
        <w:rPr>
          <w:rFonts w:ascii="Trebuchet MS" w:hAnsi="Trebuchet MS"/>
          <w:bCs/>
        </w:rPr>
        <w:t>(</w:t>
      </w:r>
      <w:r w:rsidR="001A2FD5" w:rsidRPr="006C6F2C">
        <w:rPr>
          <w:rFonts w:ascii="Trebuchet MS" w:hAnsi="Trebuchet MS"/>
          <w:bCs/>
        </w:rPr>
        <w:t>3</w:t>
      </w:r>
      <w:r w:rsidR="00C70367" w:rsidRPr="006C6F2C">
        <w:rPr>
          <w:rFonts w:ascii="Trebuchet MS" w:hAnsi="Trebuchet MS"/>
          <w:bCs/>
        </w:rPr>
        <w:t>)</w:t>
      </w:r>
      <w:r w:rsidR="00395953" w:rsidRPr="006C6F2C">
        <w:rPr>
          <w:rFonts w:ascii="Trebuchet MS" w:hAnsi="Trebuchet MS"/>
          <w:bCs/>
        </w:rPr>
        <w:t>.</w:t>
      </w:r>
    </w:p>
    <w:p w14:paraId="3D82F7F2" w14:textId="45A4C30A" w:rsidR="00B34AF0" w:rsidRPr="006C6F2C" w:rsidRDefault="00B34AF0" w:rsidP="00764E00">
      <w:pPr>
        <w:spacing w:after="0"/>
        <w:jc w:val="both"/>
        <w:rPr>
          <w:rFonts w:ascii="Trebuchet MS" w:hAnsi="Trebuchet MS" w:cs="Arial"/>
          <w:bCs/>
        </w:rPr>
      </w:pPr>
      <w:r>
        <w:rPr>
          <w:rFonts w:ascii="Trebuchet MS" w:hAnsi="Trebuchet MS" w:cs="Arial"/>
          <w:bCs/>
        </w:rPr>
        <w:t>(5</w:t>
      </w:r>
      <w:r w:rsidRPr="00B34AF0">
        <w:rPr>
          <w:rFonts w:ascii="Trebuchet MS" w:hAnsi="Trebuchet MS" w:cs="Arial"/>
          <w:bCs/>
        </w:rPr>
        <w:t>) Beneficiarul este de acord ca datele sale, disponibile în bazele de date externe, să fie procesate de AM POCA în scopul identificării indicatorilor de risc, prin utilizarea sistemului informatic ARACHNE.</w:t>
      </w:r>
    </w:p>
    <w:p w14:paraId="1E582335" w14:textId="2A1DB5E6" w:rsidR="009E401E" w:rsidRPr="006C6F2C" w:rsidRDefault="00DC0D52" w:rsidP="00764E00">
      <w:pPr>
        <w:pStyle w:val="Heading6"/>
        <w:spacing w:before="120"/>
        <w:rPr>
          <w:rFonts w:ascii="Trebuchet MS" w:hAnsi="Trebuchet MS" w:cs="Calibri"/>
          <w:b/>
          <w:color w:val="auto"/>
        </w:rPr>
      </w:pPr>
      <w:r w:rsidRPr="006C6F2C">
        <w:rPr>
          <w:rFonts w:ascii="Trebuchet MS" w:hAnsi="Trebuchet MS" w:cs="Calibri"/>
          <w:b/>
          <w:i w:val="0"/>
          <w:color w:val="auto"/>
        </w:rPr>
        <w:t>A</w:t>
      </w:r>
      <w:r w:rsidR="0049446E" w:rsidRPr="006C6F2C">
        <w:rPr>
          <w:rFonts w:ascii="Trebuchet MS" w:hAnsi="Trebuchet MS" w:cs="Calibri"/>
          <w:b/>
          <w:i w:val="0"/>
          <w:color w:val="auto"/>
        </w:rPr>
        <w:t>rt</w:t>
      </w:r>
      <w:r w:rsidRPr="006C6F2C">
        <w:rPr>
          <w:rFonts w:ascii="Trebuchet MS" w:hAnsi="Trebuchet MS" w:cs="Calibri"/>
          <w:b/>
          <w:i w:val="0"/>
          <w:color w:val="auto"/>
        </w:rPr>
        <w:t>. 20 -</w:t>
      </w:r>
      <w:r w:rsidRPr="006C6F2C">
        <w:rPr>
          <w:rFonts w:ascii="Trebuchet MS" w:hAnsi="Trebuchet MS" w:cs="Calibri"/>
          <w:b/>
          <w:color w:val="auto"/>
        </w:rPr>
        <w:t xml:space="preserve">  </w:t>
      </w:r>
      <w:r w:rsidRPr="006C6F2C">
        <w:rPr>
          <w:rFonts w:ascii="Trebuchet MS" w:hAnsi="Trebuchet MS" w:cs="Calibri"/>
          <w:b/>
          <w:i w:val="0"/>
          <w:color w:val="auto"/>
        </w:rPr>
        <w:t>Prelucrarea datelor cu caracter personal</w:t>
      </w:r>
    </w:p>
    <w:p w14:paraId="364B6685" w14:textId="77777777" w:rsidR="006E206E" w:rsidRPr="006C6F2C" w:rsidRDefault="009E401E" w:rsidP="0049446E">
      <w:pPr>
        <w:spacing w:after="0"/>
        <w:ind w:right="140"/>
        <w:jc w:val="both"/>
        <w:rPr>
          <w:rFonts w:ascii="Trebuchet MS" w:hAnsi="Trebuchet MS" w:cs="Arial"/>
        </w:rPr>
      </w:pPr>
      <w:r w:rsidRPr="006C6F2C">
        <w:rPr>
          <w:rFonts w:ascii="Trebuchet MS" w:hAnsi="Trebuchet MS" w:cs="Arial"/>
        </w:rPr>
        <w:t>(1)</w:t>
      </w:r>
      <w:r w:rsidR="0017371E" w:rsidRPr="006C6F2C">
        <w:rPr>
          <w:rFonts w:ascii="Trebuchet MS" w:hAnsi="Trebuchet MS" w:cs="Arial"/>
        </w:rPr>
        <w:t xml:space="preserve"> </w:t>
      </w:r>
      <w:r w:rsidRPr="006C6F2C">
        <w:rPr>
          <w:rFonts w:ascii="Trebuchet MS" w:hAnsi="Trebuchet MS" w:cs="Arial"/>
        </w:rPr>
        <w:t>Prelucrarea, stocarea și colectarea datelor cu caracter personal se va realiza în conformitate cu prevederile Legii nr.</w:t>
      </w:r>
      <w:r w:rsidR="00124EE0" w:rsidRPr="006C6F2C">
        <w:rPr>
          <w:rFonts w:ascii="Trebuchet MS" w:hAnsi="Trebuchet MS" w:cs="Arial"/>
        </w:rPr>
        <w:t xml:space="preserve"> </w:t>
      </w:r>
      <w:r w:rsidRPr="006C6F2C">
        <w:rPr>
          <w:rFonts w:ascii="Trebuchet MS" w:hAnsi="Trebuchet MS" w:cs="Arial"/>
        </w:rPr>
        <w:t xml:space="preserve">677/2001 pentru protecția persoanelor cu privire la prelucrarea datelor cu caracter personal și libera circulație a acestor date, în scopul implementării/monitorizării proiectului, îndeplinirii obiectivelor acestuia, precum și în scop statistic. </w:t>
      </w:r>
    </w:p>
    <w:p w14:paraId="05A8D3FD" w14:textId="50D811CB" w:rsidR="006E206E" w:rsidRPr="006C6F2C" w:rsidRDefault="003F4B18" w:rsidP="00764E00">
      <w:pPr>
        <w:keepNext/>
        <w:spacing w:before="120" w:after="0"/>
        <w:jc w:val="both"/>
        <w:rPr>
          <w:rFonts w:ascii="Trebuchet MS" w:hAnsi="Trebuchet MS"/>
          <w:b/>
        </w:rPr>
      </w:pPr>
      <w:r w:rsidRPr="006C6F2C">
        <w:rPr>
          <w:rFonts w:ascii="Trebuchet MS" w:hAnsi="Trebuchet MS"/>
          <w:b/>
        </w:rPr>
        <w:lastRenderedPageBreak/>
        <w:t>A</w:t>
      </w:r>
      <w:r w:rsidR="0049446E" w:rsidRPr="006C6F2C">
        <w:rPr>
          <w:rFonts w:ascii="Trebuchet MS" w:hAnsi="Trebuchet MS"/>
          <w:b/>
        </w:rPr>
        <w:t>rt</w:t>
      </w:r>
      <w:r w:rsidRPr="006C6F2C">
        <w:rPr>
          <w:rFonts w:ascii="Trebuchet MS" w:hAnsi="Trebuchet MS"/>
          <w:b/>
        </w:rPr>
        <w:t xml:space="preserve">. </w:t>
      </w:r>
      <w:r w:rsidR="009E401E" w:rsidRPr="006C6F2C">
        <w:rPr>
          <w:rFonts w:ascii="Trebuchet MS" w:hAnsi="Trebuchet MS"/>
          <w:b/>
        </w:rPr>
        <w:t>21</w:t>
      </w:r>
      <w:r w:rsidR="00CA7FC4" w:rsidRPr="006C6F2C">
        <w:rPr>
          <w:rFonts w:ascii="Trebuchet MS" w:hAnsi="Trebuchet MS"/>
          <w:b/>
        </w:rPr>
        <w:t xml:space="preserve"> </w:t>
      </w:r>
      <w:r w:rsidR="00097BE1" w:rsidRPr="006C6F2C">
        <w:rPr>
          <w:rFonts w:ascii="Trebuchet MS" w:hAnsi="Trebuchet MS"/>
          <w:b/>
        </w:rPr>
        <w:t>– C</w:t>
      </w:r>
      <w:r w:rsidR="00901A89" w:rsidRPr="006C6F2C">
        <w:rPr>
          <w:rFonts w:ascii="Trebuchet MS" w:hAnsi="Trebuchet MS"/>
          <w:b/>
        </w:rPr>
        <w:t>orespondența între părți</w:t>
      </w:r>
    </w:p>
    <w:p w14:paraId="38D931F4" w14:textId="77777777" w:rsidR="006E206E" w:rsidRPr="006C6F2C" w:rsidRDefault="0017371E" w:rsidP="00764E00">
      <w:pPr>
        <w:pStyle w:val="BodyText2"/>
        <w:spacing w:after="0" w:line="276" w:lineRule="auto"/>
        <w:jc w:val="both"/>
        <w:rPr>
          <w:rFonts w:ascii="Trebuchet MS" w:hAnsi="Trebuchet MS"/>
          <w:lang w:eastAsia="ro-RO"/>
        </w:rPr>
      </w:pPr>
      <w:r w:rsidRPr="006C6F2C">
        <w:rPr>
          <w:rFonts w:ascii="Trebuchet MS" w:hAnsi="Trebuchet MS"/>
          <w:lang w:eastAsia="ro-RO"/>
        </w:rPr>
        <w:t xml:space="preserve">(1) </w:t>
      </w:r>
      <w:proofErr w:type="spellStart"/>
      <w:r w:rsidR="00097BE1" w:rsidRPr="006C6F2C">
        <w:rPr>
          <w:rFonts w:ascii="Trebuchet MS" w:hAnsi="Trebuchet MS"/>
          <w:lang w:eastAsia="ro-RO"/>
        </w:rPr>
        <w:t>Corespondenţa</w:t>
      </w:r>
      <w:proofErr w:type="spellEnd"/>
      <w:r w:rsidR="00097BE1" w:rsidRPr="006C6F2C">
        <w:rPr>
          <w:rFonts w:ascii="Trebuchet MS" w:hAnsi="Trebuchet MS"/>
          <w:lang w:eastAsia="ro-RO"/>
        </w:rPr>
        <w:t xml:space="preserve"> (notificare, comunicare) dintre </w:t>
      </w:r>
      <w:proofErr w:type="spellStart"/>
      <w:r w:rsidR="00097BE1" w:rsidRPr="006C6F2C">
        <w:rPr>
          <w:rFonts w:ascii="Trebuchet MS" w:hAnsi="Trebuchet MS"/>
          <w:lang w:eastAsia="ro-RO"/>
        </w:rPr>
        <w:t>părţi</w:t>
      </w:r>
      <w:proofErr w:type="spellEnd"/>
      <w:r w:rsidR="00097BE1" w:rsidRPr="006C6F2C">
        <w:rPr>
          <w:rFonts w:ascii="Trebuchet MS" w:hAnsi="Trebuchet MS"/>
          <w:lang w:eastAsia="ro-RO"/>
        </w:rPr>
        <w:t xml:space="preserve">, va fi considerată valabil îndeplinită, dacă va fi trimisă la sediul </w:t>
      </w:r>
      <w:proofErr w:type="spellStart"/>
      <w:r w:rsidR="00097BE1" w:rsidRPr="006C6F2C">
        <w:rPr>
          <w:rFonts w:ascii="Trebuchet MS" w:hAnsi="Trebuchet MS"/>
          <w:lang w:eastAsia="ro-RO"/>
        </w:rPr>
        <w:t>părţii</w:t>
      </w:r>
      <w:proofErr w:type="spellEnd"/>
      <w:r w:rsidR="00FE3733" w:rsidRPr="006C6F2C">
        <w:rPr>
          <w:rFonts w:ascii="Trebuchet MS" w:hAnsi="Trebuchet MS"/>
          <w:lang w:eastAsia="ro-RO"/>
        </w:rPr>
        <w:t>,</w:t>
      </w:r>
      <w:r w:rsidR="00097BE1" w:rsidRPr="006C6F2C">
        <w:rPr>
          <w:rFonts w:ascii="Trebuchet MS" w:hAnsi="Trebuchet MS"/>
          <w:lang w:eastAsia="ro-RO"/>
        </w:rPr>
        <w:t xml:space="preserve"> </w:t>
      </w:r>
      <w:proofErr w:type="spellStart"/>
      <w:r w:rsidR="00097BE1" w:rsidRPr="006C6F2C">
        <w:rPr>
          <w:rFonts w:ascii="Trebuchet MS" w:hAnsi="Trebuchet MS"/>
          <w:lang w:eastAsia="ro-RO"/>
        </w:rPr>
        <w:t>menţionat</w:t>
      </w:r>
      <w:proofErr w:type="spellEnd"/>
      <w:r w:rsidR="00097BE1" w:rsidRPr="006C6F2C">
        <w:rPr>
          <w:rFonts w:ascii="Trebuchet MS" w:hAnsi="Trebuchet MS"/>
          <w:lang w:eastAsia="ro-RO"/>
        </w:rPr>
        <w:t xml:space="preserve"> în prezentul </w:t>
      </w:r>
      <w:r w:rsidR="00261372" w:rsidRPr="006C6F2C">
        <w:rPr>
          <w:rFonts w:ascii="Trebuchet MS" w:hAnsi="Trebuchet MS"/>
          <w:lang w:eastAsia="ro-RO"/>
        </w:rPr>
        <w:t>C</w:t>
      </w:r>
      <w:r w:rsidR="00097BE1" w:rsidRPr="006C6F2C">
        <w:rPr>
          <w:rFonts w:ascii="Trebuchet MS" w:hAnsi="Trebuchet MS"/>
          <w:lang w:eastAsia="ro-RO"/>
        </w:rPr>
        <w:t xml:space="preserve">ontract de </w:t>
      </w:r>
      <w:proofErr w:type="spellStart"/>
      <w:r w:rsidR="00097BE1" w:rsidRPr="006C6F2C">
        <w:rPr>
          <w:rFonts w:ascii="Trebuchet MS" w:hAnsi="Trebuchet MS"/>
          <w:lang w:eastAsia="ro-RO"/>
        </w:rPr>
        <w:t>finanţare</w:t>
      </w:r>
      <w:proofErr w:type="spellEnd"/>
      <w:r w:rsidR="005808BB" w:rsidRPr="006C6F2C">
        <w:rPr>
          <w:rFonts w:ascii="Trebuchet MS" w:hAnsi="Trebuchet MS"/>
          <w:lang w:eastAsia="ro-RO"/>
        </w:rPr>
        <w:t>, cu menționarea codului</w:t>
      </w:r>
      <w:r w:rsidR="005808BB" w:rsidRPr="006C6F2C">
        <w:rPr>
          <w:rFonts w:ascii="Trebuchet MS" w:hAnsi="Trebuchet MS"/>
        </w:rPr>
        <w:t xml:space="preserve"> SMIS 2014+/SIPOCA al Proiectului, la următoarele adrese:</w:t>
      </w:r>
    </w:p>
    <w:p w14:paraId="7F5E3B73" w14:textId="77777777" w:rsidR="006E206E" w:rsidRPr="006C6F2C" w:rsidRDefault="006E206E" w:rsidP="00764E00">
      <w:pPr>
        <w:pStyle w:val="BodyText2"/>
        <w:spacing w:after="0" w:line="276" w:lineRule="auto"/>
        <w:jc w:val="both"/>
        <w:rPr>
          <w:rFonts w:ascii="Trebuchet MS" w:hAnsi="Trebuchet MS"/>
          <w:lang w:eastAsia="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5209"/>
      </w:tblGrid>
      <w:tr w:rsidR="005808BB" w:rsidRPr="006C6F2C" w14:paraId="1B8CE39F" w14:textId="77777777" w:rsidTr="00D879BB">
        <w:trPr>
          <w:trHeight w:val="369"/>
          <w:jc w:val="center"/>
        </w:trPr>
        <w:tc>
          <w:tcPr>
            <w:tcW w:w="4395" w:type="dxa"/>
            <w:shd w:val="clear" w:color="auto" w:fill="DBE5F1" w:themeFill="accent1" w:themeFillTint="33"/>
          </w:tcPr>
          <w:p w14:paraId="5D1B9480" w14:textId="77777777" w:rsidR="006E206E" w:rsidRPr="00A0466D" w:rsidRDefault="005808BB" w:rsidP="00764E00">
            <w:pPr>
              <w:pStyle w:val="BodyText2"/>
              <w:spacing w:after="0" w:line="276" w:lineRule="auto"/>
              <w:jc w:val="both"/>
              <w:rPr>
                <w:rFonts w:ascii="Trebuchet MS" w:hAnsi="Trebuchet MS"/>
                <w:b/>
                <w:sz w:val="20"/>
                <w:szCs w:val="20"/>
              </w:rPr>
            </w:pPr>
            <w:r w:rsidRPr="00A0466D">
              <w:rPr>
                <w:rFonts w:ascii="Trebuchet MS" w:hAnsi="Trebuchet MS"/>
                <w:b/>
                <w:sz w:val="20"/>
                <w:szCs w:val="20"/>
              </w:rPr>
              <w:t>P</w:t>
            </w:r>
            <w:r w:rsidRPr="00A0466D">
              <w:rPr>
                <w:rFonts w:ascii="Trebuchet MS" w:hAnsi="Trebuchet MS"/>
                <w:b/>
                <w:sz w:val="20"/>
                <w:szCs w:val="20"/>
                <w:lang w:eastAsia="ro-RO"/>
              </w:rPr>
              <w:t>e</w:t>
            </w:r>
            <w:r w:rsidRPr="00A0466D">
              <w:rPr>
                <w:rFonts w:ascii="Trebuchet MS" w:hAnsi="Trebuchet MS"/>
                <w:b/>
                <w:sz w:val="20"/>
                <w:szCs w:val="20"/>
              </w:rPr>
              <w:t xml:space="preserve">ntru Autoritatea de Management </w:t>
            </w:r>
          </w:p>
        </w:tc>
        <w:tc>
          <w:tcPr>
            <w:tcW w:w="5209" w:type="dxa"/>
            <w:shd w:val="clear" w:color="auto" w:fill="DBE5F1" w:themeFill="accent1" w:themeFillTint="33"/>
          </w:tcPr>
          <w:p w14:paraId="061CD7BB" w14:textId="77777777" w:rsidR="006E206E" w:rsidRPr="00A0466D" w:rsidRDefault="005808BB" w:rsidP="00764E00">
            <w:pPr>
              <w:autoSpaceDE w:val="0"/>
              <w:autoSpaceDN w:val="0"/>
              <w:adjustRightInd w:val="0"/>
              <w:spacing w:after="0"/>
              <w:jc w:val="both"/>
              <w:rPr>
                <w:rFonts w:ascii="Trebuchet MS" w:hAnsi="Trebuchet MS"/>
                <w:b/>
                <w:sz w:val="20"/>
                <w:szCs w:val="20"/>
              </w:rPr>
            </w:pPr>
            <w:r w:rsidRPr="00A0466D">
              <w:rPr>
                <w:rFonts w:ascii="Trebuchet MS" w:hAnsi="Trebuchet MS"/>
                <w:b/>
                <w:sz w:val="20"/>
                <w:szCs w:val="20"/>
              </w:rPr>
              <w:t>Pentru Beneficiar</w:t>
            </w:r>
          </w:p>
        </w:tc>
      </w:tr>
      <w:tr w:rsidR="005808BB" w:rsidRPr="006C6F2C" w14:paraId="206A98B5" w14:textId="77777777" w:rsidTr="005808BB">
        <w:trPr>
          <w:trHeight w:val="1524"/>
          <w:jc w:val="center"/>
        </w:trPr>
        <w:tc>
          <w:tcPr>
            <w:tcW w:w="4395" w:type="dxa"/>
          </w:tcPr>
          <w:p w14:paraId="6965D01E" w14:textId="5145E1B3" w:rsidR="006E206E" w:rsidRPr="00A0466D" w:rsidRDefault="005808BB" w:rsidP="00764E00">
            <w:pPr>
              <w:autoSpaceDE w:val="0"/>
              <w:autoSpaceDN w:val="0"/>
              <w:adjustRightInd w:val="0"/>
              <w:spacing w:after="0"/>
              <w:jc w:val="both"/>
              <w:rPr>
                <w:rFonts w:ascii="Trebuchet MS" w:hAnsi="Trebuchet MS"/>
                <w:b/>
                <w:iCs/>
                <w:sz w:val="20"/>
                <w:szCs w:val="20"/>
              </w:rPr>
            </w:pPr>
            <w:r w:rsidRPr="00A0466D">
              <w:rPr>
                <w:rFonts w:ascii="Trebuchet MS" w:hAnsi="Trebuchet MS"/>
                <w:b/>
                <w:iCs/>
                <w:sz w:val="20"/>
                <w:szCs w:val="20"/>
              </w:rPr>
              <w:t>Ministerul Dezvoltării Regionale</w:t>
            </w:r>
            <w:r w:rsidR="00D2408A" w:rsidRPr="00A0466D">
              <w:rPr>
                <w:rFonts w:ascii="Trebuchet MS" w:hAnsi="Trebuchet MS"/>
                <w:b/>
                <w:iCs/>
                <w:sz w:val="20"/>
                <w:szCs w:val="20"/>
              </w:rPr>
              <w:t xml:space="preserve"> și</w:t>
            </w:r>
            <w:r w:rsidRPr="00A0466D">
              <w:rPr>
                <w:rFonts w:ascii="Trebuchet MS" w:hAnsi="Trebuchet MS"/>
                <w:b/>
                <w:iCs/>
                <w:sz w:val="20"/>
                <w:szCs w:val="20"/>
              </w:rPr>
              <w:t xml:space="preserve"> Administrației Publice</w:t>
            </w:r>
            <w:r w:rsidR="004E3A3A">
              <w:rPr>
                <w:rFonts w:ascii="Trebuchet MS" w:hAnsi="Trebuchet MS"/>
                <w:b/>
                <w:iCs/>
                <w:sz w:val="20"/>
                <w:szCs w:val="20"/>
              </w:rPr>
              <w:t xml:space="preserve"> </w:t>
            </w:r>
            <w:r w:rsidR="002D3093" w:rsidRPr="00A0466D">
              <w:rPr>
                <w:rFonts w:ascii="Trebuchet MS" w:hAnsi="Trebuchet MS"/>
                <w:b/>
                <w:iCs/>
                <w:sz w:val="20"/>
                <w:szCs w:val="20"/>
              </w:rPr>
              <w:t>AM POCA</w:t>
            </w:r>
          </w:p>
          <w:p w14:paraId="01EE02D1" w14:textId="77777777" w:rsidR="006E206E" w:rsidRPr="00A0466D" w:rsidRDefault="005808BB" w:rsidP="00764E00">
            <w:pPr>
              <w:autoSpaceDE w:val="0"/>
              <w:autoSpaceDN w:val="0"/>
              <w:adjustRightInd w:val="0"/>
              <w:spacing w:after="0"/>
              <w:jc w:val="both"/>
              <w:rPr>
                <w:rFonts w:ascii="Trebuchet MS" w:hAnsi="Trebuchet MS"/>
                <w:sz w:val="20"/>
                <w:szCs w:val="20"/>
              </w:rPr>
            </w:pPr>
            <w:proofErr w:type="spellStart"/>
            <w:r w:rsidRPr="00A0466D">
              <w:rPr>
                <w:rFonts w:ascii="Trebuchet MS" w:hAnsi="Trebuchet MS"/>
                <w:sz w:val="20"/>
                <w:szCs w:val="20"/>
              </w:rPr>
              <w:t>Piaţa</w:t>
            </w:r>
            <w:proofErr w:type="spellEnd"/>
            <w:r w:rsidRPr="00A0466D">
              <w:rPr>
                <w:rFonts w:ascii="Trebuchet MS" w:hAnsi="Trebuchet MS"/>
                <w:sz w:val="20"/>
                <w:szCs w:val="20"/>
              </w:rPr>
              <w:t xml:space="preserve"> </w:t>
            </w:r>
            <w:proofErr w:type="spellStart"/>
            <w:r w:rsidRPr="00A0466D">
              <w:rPr>
                <w:rFonts w:ascii="Trebuchet MS" w:hAnsi="Trebuchet MS"/>
                <w:sz w:val="20"/>
                <w:szCs w:val="20"/>
              </w:rPr>
              <w:t>Revoluţiei</w:t>
            </w:r>
            <w:proofErr w:type="spellEnd"/>
            <w:r w:rsidRPr="00A0466D">
              <w:rPr>
                <w:rFonts w:ascii="Trebuchet MS" w:hAnsi="Trebuchet MS"/>
                <w:sz w:val="20"/>
                <w:szCs w:val="20"/>
              </w:rPr>
              <w:t xml:space="preserve"> nr.1A, intrarea D, sector 1, </w:t>
            </w:r>
            <w:proofErr w:type="spellStart"/>
            <w:r w:rsidRPr="00A0466D">
              <w:rPr>
                <w:rFonts w:ascii="Trebuchet MS" w:hAnsi="Trebuchet MS"/>
                <w:sz w:val="20"/>
                <w:szCs w:val="20"/>
              </w:rPr>
              <w:t>Bucureşti</w:t>
            </w:r>
            <w:proofErr w:type="spellEnd"/>
            <w:r w:rsidRPr="00A0466D">
              <w:rPr>
                <w:rFonts w:ascii="Trebuchet MS" w:hAnsi="Trebuchet MS"/>
                <w:sz w:val="20"/>
                <w:szCs w:val="20"/>
              </w:rPr>
              <w:t xml:space="preserve">, cod </w:t>
            </w:r>
            <w:proofErr w:type="spellStart"/>
            <w:r w:rsidRPr="00A0466D">
              <w:rPr>
                <w:rFonts w:ascii="Trebuchet MS" w:hAnsi="Trebuchet MS"/>
                <w:sz w:val="20"/>
                <w:szCs w:val="20"/>
              </w:rPr>
              <w:t>poştal</w:t>
            </w:r>
            <w:proofErr w:type="spellEnd"/>
            <w:r w:rsidRPr="00A0466D">
              <w:rPr>
                <w:rFonts w:ascii="Trebuchet MS" w:hAnsi="Trebuchet MS"/>
                <w:sz w:val="20"/>
                <w:szCs w:val="20"/>
              </w:rPr>
              <w:t xml:space="preserve"> 010086</w:t>
            </w:r>
          </w:p>
          <w:p w14:paraId="22EEBF54" w14:textId="77777777" w:rsidR="006E206E" w:rsidRPr="00A0466D" w:rsidRDefault="005808BB" w:rsidP="00764E00">
            <w:pPr>
              <w:autoSpaceDE w:val="0"/>
              <w:autoSpaceDN w:val="0"/>
              <w:adjustRightInd w:val="0"/>
              <w:spacing w:after="0"/>
              <w:jc w:val="both"/>
              <w:rPr>
                <w:rFonts w:ascii="Trebuchet MS" w:hAnsi="Trebuchet MS"/>
                <w:sz w:val="20"/>
                <w:szCs w:val="20"/>
              </w:rPr>
            </w:pPr>
            <w:r w:rsidRPr="00A0466D">
              <w:rPr>
                <w:rFonts w:ascii="Trebuchet MS" w:hAnsi="Trebuchet MS"/>
                <w:sz w:val="20"/>
                <w:szCs w:val="20"/>
              </w:rPr>
              <w:t>Telefon: 021.310.40.60</w:t>
            </w:r>
          </w:p>
          <w:p w14:paraId="3C2EC439" w14:textId="77777777" w:rsidR="006E206E" w:rsidRPr="00A0466D" w:rsidRDefault="005808BB" w:rsidP="00764E00">
            <w:pPr>
              <w:autoSpaceDE w:val="0"/>
              <w:autoSpaceDN w:val="0"/>
              <w:adjustRightInd w:val="0"/>
              <w:spacing w:after="0"/>
              <w:jc w:val="both"/>
              <w:rPr>
                <w:rFonts w:ascii="Trebuchet MS" w:hAnsi="Trebuchet MS"/>
                <w:sz w:val="20"/>
                <w:szCs w:val="20"/>
              </w:rPr>
            </w:pPr>
            <w:r w:rsidRPr="00A0466D">
              <w:rPr>
                <w:rFonts w:ascii="Trebuchet MS" w:hAnsi="Trebuchet MS"/>
                <w:sz w:val="20"/>
                <w:szCs w:val="20"/>
              </w:rPr>
              <w:t>Fax: 021.310.40.61</w:t>
            </w:r>
          </w:p>
        </w:tc>
        <w:tc>
          <w:tcPr>
            <w:tcW w:w="5209" w:type="dxa"/>
          </w:tcPr>
          <w:p w14:paraId="692A8CDB" w14:textId="77777777" w:rsidR="006E206E" w:rsidRPr="00A0466D" w:rsidRDefault="006E206E" w:rsidP="00764E00">
            <w:pPr>
              <w:autoSpaceDE w:val="0"/>
              <w:autoSpaceDN w:val="0"/>
              <w:adjustRightInd w:val="0"/>
              <w:spacing w:after="0"/>
              <w:jc w:val="both"/>
              <w:rPr>
                <w:rFonts w:ascii="Trebuchet MS" w:hAnsi="Trebuchet MS"/>
                <w:iCs/>
                <w:sz w:val="20"/>
                <w:szCs w:val="20"/>
              </w:rPr>
            </w:pPr>
          </w:p>
        </w:tc>
      </w:tr>
    </w:tbl>
    <w:p w14:paraId="7412B6B3" w14:textId="2A1D3CAE" w:rsidR="006E206E" w:rsidRPr="006C6F2C" w:rsidRDefault="0017371E" w:rsidP="00764E00">
      <w:pPr>
        <w:pStyle w:val="BodyText2"/>
        <w:spacing w:after="0" w:line="276" w:lineRule="auto"/>
        <w:jc w:val="both"/>
        <w:rPr>
          <w:rFonts w:ascii="Trebuchet MS" w:hAnsi="Trebuchet MS"/>
          <w:lang w:eastAsia="ro-RO"/>
        </w:rPr>
      </w:pPr>
      <w:r w:rsidRPr="006C6F2C">
        <w:rPr>
          <w:rFonts w:ascii="Trebuchet MS" w:hAnsi="Trebuchet MS"/>
        </w:rPr>
        <w:t>(</w:t>
      </w:r>
      <w:r w:rsidR="00271481">
        <w:rPr>
          <w:rFonts w:ascii="Trebuchet MS" w:hAnsi="Trebuchet MS"/>
        </w:rPr>
        <w:t>2</w:t>
      </w:r>
      <w:r w:rsidRPr="006C6F2C">
        <w:rPr>
          <w:rFonts w:ascii="Trebuchet MS" w:hAnsi="Trebuchet MS"/>
        </w:rPr>
        <w:t xml:space="preserve">) </w:t>
      </w:r>
      <w:r w:rsidR="00097BE1" w:rsidRPr="006C6F2C">
        <w:rPr>
          <w:rFonts w:ascii="Trebuchet MS" w:hAnsi="Trebuchet MS"/>
        </w:rPr>
        <w:t xml:space="preserve">În cazul în care </w:t>
      </w:r>
      <w:proofErr w:type="spellStart"/>
      <w:r w:rsidR="00097BE1" w:rsidRPr="006C6F2C">
        <w:rPr>
          <w:rFonts w:ascii="Trebuchet MS" w:hAnsi="Trebuchet MS"/>
        </w:rPr>
        <w:t>corespondenţa</w:t>
      </w:r>
      <w:proofErr w:type="spellEnd"/>
      <w:r w:rsidR="00097BE1" w:rsidRPr="006C6F2C">
        <w:rPr>
          <w:rFonts w:ascii="Trebuchet MS" w:hAnsi="Trebuchet MS"/>
        </w:rPr>
        <w:t xml:space="preserve"> va fi transmisă prin </w:t>
      </w:r>
      <w:proofErr w:type="spellStart"/>
      <w:r w:rsidR="00097BE1" w:rsidRPr="006C6F2C">
        <w:rPr>
          <w:rFonts w:ascii="Trebuchet MS" w:hAnsi="Trebuchet MS"/>
        </w:rPr>
        <w:t>poştă</w:t>
      </w:r>
      <w:proofErr w:type="spellEnd"/>
      <w:r w:rsidR="00097BE1" w:rsidRPr="006C6F2C">
        <w:rPr>
          <w:rFonts w:ascii="Trebuchet MS" w:hAnsi="Trebuchet MS"/>
        </w:rPr>
        <w:t xml:space="preserve">, se va face sub forma unei scrisori recomandate cu confirmare de primire. </w:t>
      </w:r>
    </w:p>
    <w:p w14:paraId="0CF7EF6F" w14:textId="1A651D25" w:rsidR="006E206E" w:rsidRPr="006C6F2C" w:rsidRDefault="0017371E" w:rsidP="00764E00">
      <w:pPr>
        <w:pStyle w:val="BodyText2"/>
        <w:spacing w:after="0" w:line="276" w:lineRule="auto"/>
        <w:jc w:val="both"/>
        <w:rPr>
          <w:rFonts w:ascii="Trebuchet MS" w:hAnsi="Trebuchet MS"/>
          <w:lang w:eastAsia="ro-RO"/>
        </w:rPr>
      </w:pPr>
      <w:r w:rsidRPr="006C6F2C">
        <w:rPr>
          <w:rFonts w:ascii="Trebuchet MS" w:hAnsi="Trebuchet MS"/>
          <w:bCs/>
        </w:rPr>
        <w:t>(</w:t>
      </w:r>
      <w:r w:rsidR="00271481">
        <w:rPr>
          <w:rFonts w:ascii="Trebuchet MS" w:hAnsi="Trebuchet MS"/>
          <w:bCs/>
        </w:rPr>
        <w:t>3</w:t>
      </w:r>
      <w:r w:rsidRPr="006C6F2C">
        <w:rPr>
          <w:rFonts w:ascii="Trebuchet MS" w:hAnsi="Trebuchet MS"/>
          <w:bCs/>
        </w:rPr>
        <w:t xml:space="preserve">) </w:t>
      </w:r>
      <w:proofErr w:type="spellStart"/>
      <w:r w:rsidR="00097BE1" w:rsidRPr="006C6F2C">
        <w:rPr>
          <w:rFonts w:ascii="Trebuchet MS" w:hAnsi="Trebuchet MS"/>
          <w:bCs/>
        </w:rPr>
        <w:t>Corespondenţa</w:t>
      </w:r>
      <w:proofErr w:type="spellEnd"/>
      <w:r w:rsidR="00097BE1" w:rsidRPr="006C6F2C">
        <w:rPr>
          <w:rFonts w:ascii="Trebuchet MS" w:hAnsi="Trebuchet MS"/>
          <w:bCs/>
        </w:rPr>
        <w:t xml:space="preserve"> dintre </w:t>
      </w:r>
      <w:proofErr w:type="spellStart"/>
      <w:r w:rsidR="00097BE1" w:rsidRPr="006C6F2C">
        <w:rPr>
          <w:rFonts w:ascii="Trebuchet MS" w:hAnsi="Trebuchet MS"/>
          <w:bCs/>
        </w:rPr>
        <w:t>părţi</w:t>
      </w:r>
      <w:proofErr w:type="spellEnd"/>
      <w:r w:rsidR="00097BE1" w:rsidRPr="006C6F2C">
        <w:rPr>
          <w:rFonts w:ascii="Trebuchet MS" w:hAnsi="Trebuchet MS"/>
          <w:bCs/>
        </w:rPr>
        <w:t xml:space="preserve"> se poate face </w:t>
      </w:r>
      <w:proofErr w:type="spellStart"/>
      <w:r w:rsidR="00097BE1" w:rsidRPr="006C6F2C">
        <w:rPr>
          <w:rFonts w:ascii="Trebuchet MS" w:hAnsi="Trebuchet MS"/>
          <w:bCs/>
        </w:rPr>
        <w:t>şi</w:t>
      </w:r>
      <w:proofErr w:type="spellEnd"/>
      <w:r w:rsidR="00097BE1" w:rsidRPr="006C6F2C">
        <w:rPr>
          <w:rFonts w:ascii="Trebuchet MS" w:hAnsi="Trebuchet MS"/>
          <w:bCs/>
        </w:rPr>
        <w:t xml:space="preserve"> prin fax sau e-mail, cu </w:t>
      </w:r>
      <w:proofErr w:type="spellStart"/>
      <w:r w:rsidR="00097BE1" w:rsidRPr="006C6F2C">
        <w:rPr>
          <w:rFonts w:ascii="Trebuchet MS" w:hAnsi="Trebuchet MS"/>
          <w:bCs/>
        </w:rPr>
        <w:t>condiţia</w:t>
      </w:r>
      <w:proofErr w:type="spellEnd"/>
      <w:r w:rsidR="00097BE1" w:rsidRPr="006C6F2C">
        <w:rPr>
          <w:rFonts w:ascii="Trebuchet MS" w:hAnsi="Trebuchet MS"/>
          <w:bCs/>
        </w:rPr>
        <w:t xml:space="preserve"> </w:t>
      </w:r>
      <w:r w:rsidR="00F32751" w:rsidRPr="006C6F2C">
        <w:rPr>
          <w:rFonts w:ascii="Trebuchet MS" w:hAnsi="Trebuchet MS"/>
          <w:bCs/>
        </w:rPr>
        <w:t xml:space="preserve">solicitării și primirii </w:t>
      </w:r>
      <w:r w:rsidR="00097BE1" w:rsidRPr="006C6F2C">
        <w:rPr>
          <w:rFonts w:ascii="Trebuchet MS" w:hAnsi="Trebuchet MS"/>
          <w:bCs/>
        </w:rPr>
        <w:t>confirmării de primire a acesteia.</w:t>
      </w:r>
    </w:p>
    <w:p w14:paraId="58BBD60D" w14:textId="77777777" w:rsidR="00271481" w:rsidRDefault="0017371E" w:rsidP="00764E00">
      <w:pPr>
        <w:pStyle w:val="BodyText2"/>
        <w:spacing w:after="0" w:line="276" w:lineRule="auto"/>
        <w:jc w:val="both"/>
        <w:rPr>
          <w:rFonts w:ascii="Trebuchet MS" w:hAnsi="Trebuchet MS"/>
        </w:rPr>
      </w:pPr>
      <w:r w:rsidRPr="006C6F2C">
        <w:rPr>
          <w:rFonts w:ascii="Trebuchet MS" w:hAnsi="Trebuchet MS"/>
        </w:rPr>
        <w:t>(</w:t>
      </w:r>
      <w:r w:rsidR="00271481">
        <w:rPr>
          <w:rFonts w:ascii="Trebuchet MS" w:hAnsi="Trebuchet MS"/>
        </w:rPr>
        <w:t>4</w:t>
      </w:r>
      <w:r w:rsidRPr="006C6F2C">
        <w:rPr>
          <w:rFonts w:ascii="Trebuchet MS" w:hAnsi="Trebuchet MS"/>
        </w:rPr>
        <w:t xml:space="preserve">) </w:t>
      </w:r>
      <w:r w:rsidR="00097BE1" w:rsidRPr="006C6F2C">
        <w:rPr>
          <w:rFonts w:ascii="Trebuchet MS" w:hAnsi="Trebuchet MS"/>
        </w:rPr>
        <w:t xml:space="preserve">Orice document scris trebuie înregistrat atât în momentul transmiterii, cât </w:t>
      </w:r>
      <w:proofErr w:type="spellStart"/>
      <w:r w:rsidR="00097BE1" w:rsidRPr="006C6F2C">
        <w:rPr>
          <w:rFonts w:ascii="Trebuchet MS" w:hAnsi="Trebuchet MS"/>
        </w:rPr>
        <w:t>şi</w:t>
      </w:r>
      <w:proofErr w:type="spellEnd"/>
      <w:r w:rsidR="00097BE1" w:rsidRPr="006C6F2C">
        <w:rPr>
          <w:rFonts w:ascii="Trebuchet MS" w:hAnsi="Trebuchet MS"/>
        </w:rPr>
        <w:t xml:space="preserve"> în momentul prim</w:t>
      </w:r>
      <w:r w:rsidR="00271481">
        <w:rPr>
          <w:rFonts w:ascii="Trebuchet MS" w:hAnsi="Trebuchet MS"/>
        </w:rPr>
        <w:t>irii.</w:t>
      </w:r>
    </w:p>
    <w:p w14:paraId="1EA93949" w14:textId="47F4A0A0" w:rsidR="006E206E" w:rsidRDefault="00B34AF0" w:rsidP="00764E00">
      <w:pPr>
        <w:pStyle w:val="BodyText2"/>
        <w:spacing w:after="0" w:line="276" w:lineRule="auto"/>
        <w:jc w:val="both"/>
        <w:rPr>
          <w:rFonts w:ascii="Trebuchet MS" w:hAnsi="Trebuchet MS"/>
        </w:rPr>
      </w:pPr>
      <w:r w:rsidRPr="00B34AF0">
        <w:rPr>
          <w:rFonts w:ascii="Trebuchet MS" w:hAnsi="Trebuchet MS"/>
        </w:rPr>
        <w:t>(</w:t>
      </w:r>
      <w:r w:rsidR="00271481">
        <w:rPr>
          <w:rFonts w:ascii="Trebuchet MS" w:hAnsi="Trebuchet MS"/>
        </w:rPr>
        <w:t>5</w:t>
      </w:r>
      <w:r w:rsidRPr="00B34AF0">
        <w:rPr>
          <w:rFonts w:ascii="Trebuchet MS" w:hAnsi="Trebuchet MS"/>
        </w:rPr>
        <w:t xml:space="preserve">) Pentru proiectele contractate prin sistemul informatic MySMIS2014, </w:t>
      </w:r>
      <w:proofErr w:type="spellStart"/>
      <w:r w:rsidRPr="00B34AF0">
        <w:rPr>
          <w:rFonts w:ascii="Trebuchet MS" w:hAnsi="Trebuchet MS"/>
        </w:rPr>
        <w:t>corespondenţa</w:t>
      </w:r>
      <w:proofErr w:type="spellEnd"/>
      <w:r w:rsidRPr="00B34AF0">
        <w:rPr>
          <w:rFonts w:ascii="Trebuchet MS" w:hAnsi="Trebuchet MS"/>
        </w:rPr>
        <w:t xml:space="preserve"> (notificare, comunicare) dintre </w:t>
      </w:r>
      <w:proofErr w:type="spellStart"/>
      <w:r w:rsidRPr="00B34AF0">
        <w:rPr>
          <w:rFonts w:ascii="Trebuchet MS" w:hAnsi="Trebuchet MS"/>
        </w:rPr>
        <w:t>părţi</w:t>
      </w:r>
      <w:proofErr w:type="spellEnd"/>
      <w:r w:rsidRPr="00B34AF0">
        <w:rPr>
          <w:rFonts w:ascii="Trebuchet MS" w:hAnsi="Trebuchet MS"/>
        </w:rPr>
        <w:t>, va fi considerată valabil îndeplinită, dacă va fi trimisă prin sistemul informatic.</w:t>
      </w:r>
    </w:p>
    <w:p w14:paraId="29E71C37" w14:textId="0C2F7F67" w:rsidR="006E206E" w:rsidRPr="006C6F2C" w:rsidRDefault="00725697" w:rsidP="00764E00">
      <w:pPr>
        <w:spacing w:before="120" w:after="0"/>
        <w:jc w:val="both"/>
        <w:rPr>
          <w:rFonts w:ascii="Trebuchet MS" w:hAnsi="Trebuchet MS"/>
          <w:b/>
        </w:rPr>
      </w:pPr>
      <w:bookmarkStart w:id="20" w:name="_GoBack"/>
      <w:bookmarkEnd w:id="20"/>
      <w:r w:rsidRPr="006C6F2C">
        <w:rPr>
          <w:rFonts w:ascii="Trebuchet MS" w:hAnsi="Trebuchet MS"/>
          <w:b/>
        </w:rPr>
        <w:t>A</w:t>
      </w:r>
      <w:r w:rsidR="0049446E" w:rsidRPr="006C6F2C">
        <w:rPr>
          <w:rFonts w:ascii="Trebuchet MS" w:hAnsi="Trebuchet MS"/>
          <w:b/>
        </w:rPr>
        <w:t>rt</w:t>
      </w:r>
      <w:r w:rsidRPr="006C6F2C">
        <w:rPr>
          <w:rFonts w:ascii="Trebuchet MS" w:hAnsi="Trebuchet MS"/>
          <w:b/>
        </w:rPr>
        <w:t xml:space="preserve">. </w:t>
      </w:r>
      <w:r w:rsidR="00CA7FC4" w:rsidRPr="006C6F2C">
        <w:rPr>
          <w:rFonts w:ascii="Trebuchet MS" w:hAnsi="Trebuchet MS"/>
          <w:b/>
        </w:rPr>
        <w:t>2</w:t>
      </w:r>
      <w:r w:rsidR="009E401E" w:rsidRPr="006C6F2C">
        <w:rPr>
          <w:rFonts w:ascii="Trebuchet MS" w:hAnsi="Trebuchet MS"/>
          <w:b/>
        </w:rPr>
        <w:t>2</w:t>
      </w:r>
      <w:r w:rsidR="00CA7FC4" w:rsidRPr="006C6F2C">
        <w:rPr>
          <w:rFonts w:ascii="Trebuchet MS" w:hAnsi="Trebuchet MS"/>
          <w:b/>
        </w:rPr>
        <w:t xml:space="preserve"> </w:t>
      </w:r>
      <w:r w:rsidR="00097BE1" w:rsidRPr="006C6F2C">
        <w:rPr>
          <w:rFonts w:ascii="Trebuchet MS" w:hAnsi="Trebuchet MS"/>
          <w:b/>
        </w:rPr>
        <w:t xml:space="preserve">– </w:t>
      </w:r>
      <w:r w:rsidR="00901A89" w:rsidRPr="006C6F2C">
        <w:rPr>
          <w:rFonts w:ascii="Trebuchet MS" w:hAnsi="Trebuchet MS"/>
          <w:b/>
        </w:rPr>
        <w:t>Dispoziții finale</w:t>
      </w:r>
    </w:p>
    <w:p w14:paraId="22322E3F" w14:textId="77777777" w:rsidR="006E206E" w:rsidRPr="006C6F2C" w:rsidRDefault="0017371E" w:rsidP="00764E00">
      <w:pPr>
        <w:pStyle w:val="Head2-Alin"/>
        <w:numPr>
          <w:ilvl w:val="0"/>
          <w:numId w:val="0"/>
        </w:numPr>
        <w:spacing w:before="0" w:after="0" w:line="276" w:lineRule="auto"/>
        <w:rPr>
          <w:sz w:val="22"/>
          <w:szCs w:val="22"/>
          <w:lang w:eastAsia="ro-RO"/>
        </w:rPr>
      </w:pPr>
      <w:r w:rsidRPr="006C6F2C">
        <w:rPr>
          <w:sz w:val="22"/>
          <w:szCs w:val="22"/>
          <w:lang w:eastAsia="ro-RO"/>
        </w:rPr>
        <w:t xml:space="preserve">(1) </w:t>
      </w:r>
      <w:proofErr w:type="spellStart"/>
      <w:r w:rsidR="006F2183" w:rsidRPr="006C6F2C">
        <w:rPr>
          <w:sz w:val="22"/>
          <w:szCs w:val="22"/>
          <w:lang w:eastAsia="ro-RO"/>
        </w:rPr>
        <w:t>Părţile</w:t>
      </w:r>
      <w:proofErr w:type="spellEnd"/>
      <w:r w:rsidR="006F2183" w:rsidRPr="006C6F2C">
        <w:rPr>
          <w:sz w:val="22"/>
          <w:szCs w:val="22"/>
          <w:lang w:eastAsia="ro-RO"/>
        </w:rPr>
        <w:t xml:space="preserve"> contractante vor depune toate eforturile pentru a rezolva pe cale amiabilă orice </w:t>
      </w:r>
      <w:proofErr w:type="spellStart"/>
      <w:r w:rsidR="006F2183" w:rsidRPr="006C6F2C">
        <w:rPr>
          <w:sz w:val="22"/>
          <w:szCs w:val="22"/>
          <w:lang w:eastAsia="ro-RO"/>
        </w:rPr>
        <w:t>neînţelegere</w:t>
      </w:r>
      <w:proofErr w:type="spellEnd"/>
      <w:r w:rsidR="006F2183" w:rsidRPr="006C6F2C">
        <w:rPr>
          <w:sz w:val="22"/>
          <w:szCs w:val="22"/>
          <w:lang w:eastAsia="ro-RO"/>
        </w:rPr>
        <w:t xml:space="preserve"> sau dispută care pot apărea între ele în cadrul sau în legătură cu îndeplinirea Contractului de finanțare.</w:t>
      </w:r>
    </w:p>
    <w:p w14:paraId="7A24DD35" w14:textId="77777777" w:rsidR="006E206E" w:rsidRPr="006C6F2C" w:rsidRDefault="0017371E" w:rsidP="00764E00">
      <w:pPr>
        <w:pStyle w:val="Head2-Alin"/>
        <w:numPr>
          <w:ilvl w:val="0"/>
          <w:numId w:val="0"/>
        </w:numPr>
        <w:spacing w:before="0" w:after="0" w:line="276" w:lineRule="auto"/>
        <w:rPr>
          <w:sz w:val="22"/>
          <w:szCs w:val="22"/>
          <w:lang w:eastAsia="ro-RO"/>
        </w:rPr>
      </w:pPr>
      <w:r w:rsidRPr="006C6F2C">
        <w:rPr>
          <w:sz w:val="22"/>
          <w:szCs w:val="22"/>
          <w:lang w:eastAsia="ro-RO"/>
        </w:rPr>
        <w:t xml:space="preserve">(2) </w:t>
      </w:r>
      <w:r w:rsidR="006F2183" w:rsidRPr="006C6F2C">
        <w:rPr>
          <w:sz w:val="22"/>
          <w:szCs w:val="22"/>
          <w:lang w:eastAsia="ro-RO"/>
        </w:rPr>
        <w:t xml:space="preserve">În cazul în care nu se soluționează amiabil </w:t>
      </w:r>
      <w:proofErr w:type="spellStart"/>
      <w:r w:rsidR="006F2183" w:rsidRPr="006C6F2C">
        <w:rPr>
          <w:sz w:val="22"/>
          <w:szCs w:val="22"/>
          <w:lang w:eastAsia="ro-RO"/>
        </w:rPr>
        <w:t>divergenţele</w:t>
      </w:r>
      <w:proofErr w:type="spellEnd"/>
      <w:r w:rsidR="006F2183" w:rsidRPr="006C6F2C">
        <w:rPr>
          <w:sz w:val="22"/>
          <w:szCs w:val="22"/>
          <w:lang w:eastAsia="ro-RO"/>
        </w:rPr>
        <w:t xml:space="preserve"> contractuale, litigiul va fi </w:t>
      </w:r>
      <w:proofErr w:type="spellStart"/>
      <w:r w:rsidR="006F2183" w:rsidRPr="006C6F2C">
        <w:rPr>
          <w:sz w:val="22"/>
          <w:szCs w:val="22"/>
          <w:lang w:eastAsia="ro-RO"/>
        </w:rPr>
        <w:t>soluţionat</w:t>
      </w:r>
      <w:proofErr w:type="spellEnd"/>
      <w:r w:rsidR="006F2183" w:rsidRPr="006C6F2C">
        <w:rPr>
          <w:sz w:val="22"/>
          <w:szCs w:val="22"/>
          <w:lang w:eastAsia="ro-RO"/>
        </w:rPr>
        <w:t xml:space="preserve"> de către </w:t>
      </w:r>
      <w:proofErr w:type="spellStart"/>
      <w:r w:rsidR="006F2183" w:rsidRPr="006C6F2C">
        <w:rPr>
          <w:sz w:val="22"/>
          <w:szCs w:val="22"/>
          <w:lang w:eastAsia="ro-RO"/>
        </w:rPr>
        <w:t>instanţele</w:t>
      </w:r>
      <w:proofErr w:type="spellEnd"/>
      <w:r w:rsidR="006F2183" w:rsidRPr="006C6F2C">
        <w:rPr>
          <w:sz w:val="22"/>
          <w:szCs w:val="22"/>
          <w:lang w:eastAsia="ro-RO"/>
        </w:rPr>
        <w:t xml:space="preserve"> </w:t>
      </w:r>
      <w:proofErr w:type="spellStart"/>
      <w:r w:rsidR="006F2183" w:rsidRPr="006C6F2C">
        <w:rPr>
          <w:sz w:val="22"/>
          <w:szCs w:val="22"/>
          <w:lang w:eastAsia="ro-RO"/>
        </w:rPr>
        <w:t>româneşti</w:t>
      </w:r>
      <w:proofErr w:type="spellEnd"/>
      <w:r w:rsidR="006F2183" w:rsidRPr="006C6F2C">
        <w:rPr>
          <w:sz w:val="22"/>
          <w:szCs w:val="22"/>
          <w:lang w:eastAsia="ro-RO"/>
        </w:rPr>
        <w:t xml:space="preserve"> competente material din raza teritorială a municipiului </w:t>
      </w:r>
      <w:proofErr w:type="spellStart"/>
      <w:r w:rsidR="006F2183" w:rsidRPr="006C6F2C">
        <w:rPr>
          <w:sz w:val="22"/>
          <w:szCs w:val="22"/>
          <w:lang w:eastAsia="ro-RO"/>
        </w:rPr>
        <w:t>Bucureşti</w:t>
      </w:r>
      <w:proofErr w:type="spellEnd"/>
      <w:r w:rsidR="006F2183" w:rsidRPr="006C6F2C">
        <w:rPr>
          <w:sz w:val="22"/>
          <w:szCs w:val="22"/>
          <w:lang w:eastAsia="ro-RO"/>
        </w:rPr>
        <w:t>.</w:t>
      </w:r>
    </w:p>
    <w:p w14:paraId="73472E8A" w14:textId="77777777" w:rsidR="006E206E" w:rsidRPr="006C6F2C" w:rsidRDefault="0017371E" w:rsidP="00764E00">
      <w:pPr>
        <w:pStyle w:val="Head2-Alin"/>
        <w:numPr>
          <w:ilvl w:val="0"/>
          <w:numId w:val="0"/>
        </w:numPr>
        <w:spacing w:before="0" w:after="0" w:line="276" w:lineRule="auto"/>
        <w:rPr>
          <w:sz w:val="22"/>
          <w:szCs w:val="22"/>
        </w:rPr>
      </w:pPr>
      <w:r w:rsidRPr="006C6F2C">
        <w:rPr>
          <w:sz w:val="22"/>
          <w:szCs w:val="22"/>
        </w:rPr>
        <w:t xml:space="preserve">(3) </w:t>
      </w:r>
      <w:r w:rsidR="00C13B44" w:rsidRPr="006C6F2C">
        <w:rPr>
          <w:sz w:val="22"/>
          <w:szCs w:val="22"/>
        </w:rPr>
        <w:t>Legea care guvernează acest Contract de finanțare și în conformitate cu care este</w:t>
      </w:r>
      <w:r w:rsidR="00A07921" w:rsidRPr="006C6F2C">
        <w:rPr>
          <w:sz w:val="22"/>
          <w:szCs w:val="22"/>
        </w:rPr>
        <w:t xml:space="preserve"> interpretat este legea română.</w:t>
      </w:r>
      <w:r w:rsidR="0094017A" w:rsidRPr="006C6F2C">
        <w:rPr>
          <w:sz w:val="22"/>
          <w:szCs w:val="22"/>
        </w:rPr>
        <w:t xml:space="preserve">  </w:t>
      </w:r>
    </w:p>
    <w:p w14:paraId="0CD160BE" w14:textId="77777777" w:rsidR="006E206E" w:rsidRPr="006C6F2C" w:rsidRDefault="0017371E" w:rsidP="00764E00">
      <w:pPr>
        <w:pStyle w:val="Head2-Alin"/>
        <w:numPr>
          <w:ilvl w:val="0"/>
          <w:numId w:val="0"/>
        </w:numPr>
        <w:spacing w:before="0" w:after="0" w:line="276" w:lineRule="auto"/>
        <w:rPr>
          <w:sz w:val="22"/>
          <w:szCs w:val="22"/>
        </w:rPr>
      </w:pPr>
      <w:r w:rsidRPr="006C6F2C">
        <w:rPr>
          <w:sz w:val="22"/>
          <w:szCs w:val="22"/>
        </w:rPr>
        <w:t xml:space="preserve">(4) </w:t>
      </w:r>
      <w:r w:rsidR="00097BE1" w:rsidRPr="006C6F2C">
        <w:rPr>
          <w:sz w:val="22"/>
          <w:szCs w:val="22"/>
        </w:rPr>
        <w:t xml:space="preserve">Contractul </w:t>
      </w:r>
      <w:r w:rsidR="006523E9" w:rsidRPr="006C6F2C">
        <w:rPr>
          <w:sz w:val="22"/>
          <w:szCs w:val="22"/>
        </w:rPr>
        <w:t>de finanțare</w:t>
      </w:r>
      <w:r w:rsidR="00097BE1" w:rsidRPr="006C6F2C">
        <w:rPr>
          <w:sz w:val="22"/>
          <w:szCs w:val="22"/>
        </w:rPr>
        <w:t xml:space="preserve"> este încheiat în două exemplare originale în limba română, un exemplar pentru AM </w:t>
      </w:r>
      <w:r w:rsidR="00A23DFD" w:rsidRPr="006C6F2C">
        <w:rPr>
          <w:sz w:val="22"/>
          <w:szCs w:val="22"/>
        </w:rPr>
        <w:t xml:space="preserve">POCA </w:t>
      </w:r>
      <w:proofErr w:type="spellStart"/>
      <w:r w:rsidR="00097BE1" w:rsidRPr="006C6F2C">
        <w:rPr>
          <w:sz w:val="22"/>
          <w:szCs w:val="22"/>
        </w:rPr>
        <w:t>şi</w:t>
      </w:r>
      <w:proofErr w:type="spellEnd"/>
      <w:r w:rsidR="00097BE1" w:rsidRPr="006C6F2C">
        <w:rPr>
          <w:sz w:val="22"/>
          <w:szCs w:val="22"/>
        </w:rPr>
        <w:t xml:space="preserve"> un exemplar</w:t>
      </w:r>
      <w:bookmarkStart w:id="21" w:name="_Toc88562557"/>
      <w:r w:rsidR="00097BE1" w:rsidRPr="006C6F2C">
        <w:rPr>
          <w:sz w:val="22"/>
          <w:szCs w:val="22"/>
        </w:rPr>
        <w:t xml:space="preserve"> pentru Beneficiar, ambe</w:t>
      </w:r>
      <w:r w:rsidR="00A07921" w:rsidRPr="006C6F2C">
        <w:rPr>
          <w:sz w:val="22"/>
          <w:szCs w:val="22"/>
        </w:rPr>
        <w:t xml:space="preserve">le având </w:t>
      </w:r>
      <w:proofErr w:type="spellStart"/>
      <w:r w:rsidR="00A07921" w:rsidRPr="006C6F2C">
        <w:rPr>
          <w:sz w:val="22"/>
          <w:szCs w:val="22"/>
        </w:rPr>
        <w:t>aceeaşi</w:t>
      </w:r>
      <w:proofErr w:type="spellEnd"/>
      <w:r w:rsidR="00A07921" w:rsidRPr="006C6F2C">
        <w:rPr>
          <w:sz w:val="22"/>
          <w:szCs w:val="22"/>
        </w:rPr>
        <w:t xml:space="preserve"> </w:t>
      </w:r>
      <w:proofErr w:type="spellStart"/>
      <w:r w:rsidR="00A07921" w:rsidRPr="006C6F2C">
        <w:rPr>
          <w:sz w:val="22"/>
          <w:szCs w:val="22"/>
        </w:rPr>
        <w:t>forţă</w:t>
      </w:r>
      <w:proofErr w:type="spellEnd"/>
      <w:r w:rsidR="00A07921" w:rsidRPr="006C6F2C">
        <w:rPr>
          <w:sz w:val="22"/>
          <w:szCs w:val="22"/>
        </w:rPr>
        <w:t xml:space="preserve"> juridică.</w:t>
      </w:r>
    </w:p>
    <w:bookmarkEnd w:id="21"/>
    <w:p w14:paraId="5A48D784" w14:textId="77777777" w:rsidR="006E206E" w:rsidRPr="006C6F2C" w:rsidRDefault="006E206E" w:rsidP="00764E00">
      <w:pPr>
        <w:spacing w:after="0"/>
        <w:jc w:val="both"/>
        <w:rPr>
          <w:rFonts w:ascii="Trebuchet MS" w:hAnsi="Trebuchet MS"/>
        </w:rPr>
      </w:pPr>
    </w:p>
    <w:tbl>
      <w:tblPr>
        <w:tblpPr w:leftFromText="180" w:rightFromText="180" w:vertAnchor="text" w:horzAnchor="margin" w:tblpXSpec="right" w:tblpY="-23"/>
        <w:tblW w:w="0" w:type="auto"/>
        <w:tblLook w:val="04A0" w:firstRow="1" w:lastRow="0" w:firstColumn="1" w:lastColumn="0" w:noHBand="0" w:noVBand="1"/>
      </w:tblPr>
      <w:tblGrid>
        <w:gridCol w:w="4440"/>
      </w:tblGrid>
      <w:tr w:rsidR="0027709D" w:rsidRPr="006C6F2C" w14:paraId="35D7A54D" w14:textId="77777777" w:rsidTr="00890324">
        <w:trPr>
          <w:trHeight w:val="832"/>
        </w:trPr>
        <w:tc>
          <w:tcPr>
            <w:tcW w:w="4440" w:type="dxa"/>
          </w:tcPr>
          <w:p w14:paraId="3780C170" w14:textId="13C8495A" w:rsidR="006E206E" w:rsidRPr="00D2153A" w:rsidRDefault="0027709D" w:rsidP="009D3485">
            <w:pPr>
              <w:spacing w:after="0"/>
              <w:jc w:val="center"/>
              <w:rPr>
                <w:rFonts w:ascii="Trebuchet MS" w:hAnsi="Trebuchet MS"/>
              </w:rPr>
            </w:pPr>
            <w:r w:rsidRPr="00D2153A">
              <w:rPr>
                <w:rFonts w:ascii="Trebuchet MS" w:hAnsi="Trebuchet MS"/>
              </w:rPr>
              <w:t>BENEFICIAR</w:t>
            </w:r>
          </w:p>
          <w:p w14:paraId="6189C166" w14:textId="52874359" w:rsidR="006E206E" w:rsidRPr="00D66918" w:rsidRDefault="009D3485" w:rsidP="009D3485">
            <w:pPr>
              <w:spacing w:after="0"/>
              <w:jc w:val="center"/>
              <w:rPr>
                <w:rFonts w:ascii="Trebuchet MS" w:hAnsi="Trebuchet MS"/>
                <w:color w:val="0000FF"/>
              </w:rPr>
            </w:pPr>
            <w:r w:rsidRPr="00D66918">
              <w:rPr>
                <w:rFonts w:ascii="Trebuchet MS" w:hAnsi="Trebuchet MS"/>
                <w:color w:val="0000FF"/>
              </w:rPr>
              <w:t>..........</w:t>
            </w:r>
          </w:p>
          <w:p w14:paraId="55883665" w14:textId="12E025E8" w:rsidR="009D3485" w:rsidRPr="00D2153A" w:rsidRDefault="009D3485" w:rsidP="009D3485">
            <w:pPr>
              <w:spacing w:after="0"/>
              <w:jc w:val="center"/>
              <w:rPr>
                <w:rFonts w:ascii="Trebuchet MS" w:hAnsi="Trebuchet MS"/>
              </w:rPr>
            </w:pPr>
          </w:p>
          <w:p w14:paraId="3C1AED1A" w14:textId="458C8F97" w:rsidR="009D3485" w:rsidRPr="00D2153A" w:rsidRDefault="009D3485" w:rsidP="009D3485">
            <w:pPr>
              <w:spacing w:after="0"/>
              <w:jc w:val="center"/>
              <w:rPr>
                <w:rFonts w:ascii="Trebuchet MS" w:hAnsi="Trebuchet MS"/>
              </w:rPr>
            </w:pPr>
          </w:p>
          <w:p w14:paraId="3C6D66BA" w14:textId="78DAF991" w:rsidR="009D3485" w:rsidRPr="00D2153A" w:rsidRDefault="009D3485" w:rsidP="009D3485">
            <w:pPr>
              <w:spacing w:after="0"/>
              <w:jc w:val="center"/>
              <w:rPr>
                <w:rFonts w:ascii="Trebuchet MS" w:hAnsi="Trebuchet MS"/>
              </w:rPr>
            </w:pPr>
          </w:p>
          <w:p w14:paraId="03A53966" w14:textId="77777777" w:rsidR="009D3485" w:rsidRPr="00D2153A" w:rsidRDefault="009D3485" w:rsidP="009D3485">
            <w:pPr>
              <w:spacing w:after="0"/>
              <w:jc w:val="center"/>
              <w:rPr>
                <w:rFonts w:ascii="Trebuchet MS" w:hAnsi="Trebuchet MS"/>
              </w:rPr>
            </w:pPr>
          </w:p>
          <w:p w14:paraId="7CCD4C7A" w14:textId="77777777" w:rsidR="006E206E" w:rsidRPr="00D2153A" w:rsidRDefault="0027709D" w:rsidP="009D3485">
            <w:pPr>
              <w:spacing w:after="0"/>
              <w:jc w:val="center"/>
              <w:rPr>
                <w:rFonts w:ascii="Trebuchet MS" w:hAnsi="Trebuchet MS"/>
              </w:rPr>
            </w:pPr>
            <w:r w:rsidRPr="00D2153A">
              <w:rPr>
                <w:rFonts w:ascii="Trebuchet MS" w:hAnsi="Trebuchet MS"/>
              </w:rPr>
              <w:t>Reprezentant legal</w:t>
            </w:r>
          </w:p>
          <w:p w14:paraId="6AFBF022" w14:textId="30371961" w:rsidR="006E206E" w:rsidRPr="00D66918" w:rsidRDefault="0027709D" w:rsidP="009D3485">
            <w:pPr>
              <w:spacing w:after="0"/>
              <w:jc w:val="center"/>
              <w:rPr>
                <w:rFonts w:ascii="Trebuchet MS" w:hAnsi="Trebuchet MS"/>
                <w:color w:val="0000FF"/>
              </w:rPr>
            </w:pPr>
            <w:r w:rsidRPr="00D66918">
              <w:rPr>
                <w:rFonts w:ascii="Trebuchet MS" w:hAnsi="Trebuchet MS"/>
                <w:color w:val="0000FF"/>
              </w:rPr>
              <w:t>Nume</w:t>
            </w:r>
            <w:r w:rsidR="00D66918" w:rsidRPr="00D66918">
              <w:rPr>
                <w:rFonts w:ascii="Trebuchet MS" w:hAnsi="Trebuchet MS"/>
                <w:color w:val="0000FF"/>
              </w:rPr>
              <w:t xml:space="preserve"> și</w:t>
            </w:r>
            <w:r w:rsidRPr="00D66918">
              <w:rPr>
                <w:rFonts w:ascii="Trebuchet MS" w:hAnsi="Trebuchet MS"/>
                <w:color w:val="0000FF"/>
              </w:rPr>
              <w:t xml:space="preserve"> prenume</w:t>
            </w:r>
          </w:p>
          <w:p w14:paraId="20FA7DF5" w14:textId="77777777" w:rsidR="00B753DE" w:rsidRPr="00D2153A" w:rsidRDefault="00B753DE" w:rsidP="009D3485">
            <w:pPr>
              <w:spacing w:after="0"/>
              <w:jc w:val="center"/>
              <w:rPr>
                <w:rFonts w:ascii="Trebuchet MS" w:hAnsi="Trebuchet MS"/>
              </w:rPr>
            </w:pPr>
          </w:p>
          <w:p w14:paraId="20961FC8" w14:textId="77777777" w:rsidR="00B753DE" w:rsidRPr="00D2153A" w:rsidRDefault="00B753DE" w:rsidP="009D3485">
            <w:pPr>
              <w:spacing w:after="0"/>
              <w:jc w:val="center"/>
              <w:rPr>
                <w:rFonts w:ascii="Trebuchet MS" w:hAnsi="Trebuchet MS"/>
              </w:rPr>
            </w:pPr>
          </w:p>
          <w:p w14:paraId="5E384674" w14:textId="57382952" w:rsidR="006E206E" w:rsidRPr="00D66918" w:rsidRDefault="0027709D" w:rsidP="009D3485">
            <w:pPr>
              <w:spacing w:after="0"/>
              <w:jc w:val="center"/>
              <w:rPr>
                <w:rFonts w:ascii="Trebuchet MS" w:hAnsi="Trebuchet MS"/>
                <w:color w:val="0000FF"/>
              </w:rPr>
            </w:pPr>
            <w:r w:rsidRPr="00D66918">
              <w:rPr>
                <w:rFonts w:ascii="Trebuchet MS" w:hAnsi="Trebuchet MS"/>
                <w:color w:val="0000FF"/>
              </w:rPr>
              <w:t xml:space="preserve">Semnătura </w:t>
            </w:r>
            <w:proofErr w:type="spellStart"/>
            <w:r w:rsidRPr="00D66918">
              <w:rPr>
                <w:rFonts w:ascii="Trebuchet MS" w:hAnsi="Trebuchet MS"/>
                <w:color w:val="0000FF"/>
              </w:rPr>
              <w:t>şi</w:t>
            </w:r>
            <w:proofErr w:type="spellEnd"/>
            <w:r w:rsidRPr="00D66918">
              <w:rPr>
                <w:rFonts w:ascii="Trebuchet MS" w:hAnsi="Trebuchet MS"/>
                <w:color w:val="0000FF"/>
              </w:rPr>
              <w:t xml:space="preserve"> </w:t>
            </w:r>
            <w:proofErr w:type="spellStart"/>
            <w:r w:rsidRPr="00D66918">
              <w:rPr>
                <w:rFonts w:ascii="Trebuchet MS" w:hAnsi="Trebuchet MS"/>
                <w:color w:val="0000FF"/>
              </w:rPr>
              <w:t>ştampil</w:t>
            </w:r>
            <w:r w:rsidR="009D3485" w:rsidRPr="00D66918">
              <w:rPr>
                <w:rFonts w:ascii="Trebuchet MS" w:hAnsi="Trebuchet MS"/>
                <w:color w:val="0000FF"/>
              </w:rPr>
              <w:t>a</w:t>
            </w:r>
            <w:proofErr w:type="spellEnd"/>
            <w:r w:rsidR="009B0659" w:rsidRPr="00D66918">
              <w:rPr>
                <w:rStyle w:val="FootnoteReference"/>
                <w:rFonts w:ascii="Trebuchet MS" w:hAnsi="Trebuchet MS"/>
                <w:color w:val="0000FF"/>
              </w:rPr>
              <w:footnoteReference w:id="1"/>
            </w:r>
            <w:r w:rsidRPr="00D66918">
              <w:rPr>
                <w:rFonts w:ascii="Trebuchet MS" w:hAnsi="Trebuchet MS"/>
                <w:color w:val="0000FF"/>
              </w:rPr>
              <w:t>:</w:t>
            </w:r>
            <w:r w:rsidRPr="00D66918">
              <w:rPr>
                <w:rFonts w:ascii="Trebuchet MS" w:hAnsi="Trebuchet MS"/>
              </w:rPr>
              <w:t>_______</w:t>
            </w:r>
          </w:p>
          <w:p w14:paraId="2FF3C4F5" w14:textId="77777777" w:rsidR="006E206E" w:rsidRPr="00D2153A" w:rsidRDefault="0027709D" w:rsidP="009D3485">
            <w:pPr>
              <w:spacing w:after="0"/>
              <w:jc w:val="center"/>
              <w:rPr>
                <w:rFonts w:ascii="Trebuchet MS" w:hAnsi="Trebuchet MS"/>
              </w:rPr>
            </w:pPr>
            <w:r w:rsidRPr="00D2153A">
              <w:rPr>
                <w:rFonts w:ascii="Trebuchet MS" w:hAnsi="Trebuchet MS"/>
              </w:rPr>
              <w:t>Data:_______________</w:t>
            </w:r>
          </w:p>
        </w:tc>
      </w:tr>
      <w:tr w:rsidR="0027709D" w:rsidRPr="006C6F2C" w14:paraId="23ED6E80" w14:textId="77777777" w:rsidTr="00890324">
        <w:trPr>
          <w:trHeight w:val="832"/>
        </w:trPr>
        <w:tc>
          <w:tcPr>
            <w:tcW w:w="4440" w:type="dxa"/>
          </w:tcPr>
          <w:p w14:paraId="2CED3A97" w14:textId="77777777" w:rsidR="006E206E" w:rsidRPr="00D2153A" w:rsidRDefault="006E206E" w:rsidP="00764E00">
            <w:pPr>
              <w:spacing w:after="0"/>
              <w:jc w:val="center"/>
              <w:rPr>
                <w:rFonts w:ascii="Trebuchet MS" w:hAnsi="Trebuchet MS"/>
              </w:rPr>
            </w:pPr>
          </w:p>
        </w:tc>
      </w:tr>
    </w:tbl>
    <w:p w14:paraId="66B4EE74" w14:textId="085948A2" w:rsidR="0027709D" w:rsidRPr="00D2153A" w:rsidRDefault="0027709D" w:rsidP="009D3485">
      <w:pPr>
        <w:spacing w:after="0"/>
        <w:jc w:val="center"/>
        <w:rPr>
          <w:rFonts w:ascii="Trebuchet MS" w:hAnsi="Trebuchet MS"/>
        </w:rPr>
      </w:pPr>
      <w:r w:rsidRPr="00D2153A">
        <w:rPr>
          <w:rFonts w:ascii="Trebuchet MS" w:hAnsi="Trebuchet MS"/>
        </w:rPr>
        <w:t>MINISTERUL DEZVOLTĂRII</w:t>
      </w:r>
    </w:p>
    <w:p w14:paraId="462CBCB2" w14:textId="64441CA2" w:rsidR="006E206E" w:rsidRPr="00D2153A" w:rsidRDefault="0027709D" w:rsidP="009D3485">
      <w:pPr>
        <w:spacing w:after="0"/>
        <w:jc w:val="center"/>
        <w:rPr>
          <w:rFonts w:ascii="Trebuchet MS" w:hAnsi="Trebuchet MS"/>
        </w:rPr>
      </w:pPr>
      <w:r w:rsidRPr="00D2153A">
        <w:rPr>
          <w:rFonts w:ascii="Trebuchet MS" w:hAnsi="Trebuchet MS"/>
        </w:rPr>
        <w:t>REGIONALE</w:t>
      </w:r>
      <w:r w:rsidR="008B146A" w:rsidRPr="00D2153A">
        <w:rPr>
          <w:rFonts w:ascii="Trebuchet MS" w:hAnsi="Trebuchet MS"/>
        </w:rPr>
        <w:t xml:space="preserve"> ȘI</w:t>
      </w:r>
      <w:r w:rsidR="002D3093" w:rsidRPr="00D2153A">
        <w:rPr>
          <w:rFonts w:ascii="Trebuchet MS" w:hAnsi="Trebuchet MS"/>
        </w:rPr>
        <w:t xml:space="preserve"> </w:t>
      </w:r>
      <w:r w:rsidRPr="00D2153A">
        <w:rPr>
          <w:rFonts w:ascii="Trebuchet MS" w:hAnsi="Trebuchet MS"/>
        </w:rPr>
        <w:t>ADMINISTRAȚIEI PUBLICE</w:t>
      </w:r>
    </w:p>
    <w:p w14:paraId="3D4FC95D" w14:textId="77777777" w:rsidR="006E206E" w:rsidRPr="00D2153A" w:rsidRDefault="0027709D" w:rsidP="009D3485">
      <w:pPr>
        <w:spacing w:after="0"/>
        <w:jc w:val="center"/>
        <w:rPr>
          <w:rFonts w:ascii="Trebuchet MS" w:hAnsi="Trebuchet MS"/>
        </w:rPr>
      </w:pPr>
      <w:r w:rsidRPr="00D2153A">
        <w:rPr>
          <w:rFonts w:ascii="Trebuchet MS" w:hAnsi="Trebuchet MS"/>
        </w:rPr>
        <w:t>AUTORITATEA DE MANAGEMENT</w:t>
      </w:r>
    </w:p>
    <w:p w14:paraId="38ECC050" w14:textId="240B4C05" w:rsidR="006E206E" w:rsidRPr="00D2153A" w:rsidRDefault="0027709D" w:rsidP="009D3485">
      <w:pPr>
        <w:spacing w:after="0"/>
        <w:jc w:val="center"/>
        <w:rPr>
          <w:rFonts w:ascii="Trebuchet MS" w:hAnsi="Trebuchet MS"/>
        </w:rPr>
      </w:pPr>
      <w:r w:rsidRPr="00D2153A">
        <w:rPr>
          <w:rFonts w:ascii="Trebuchet MS" w:hAnsi="Trebuchet MS"/>
        </w:rPr>
        <w:t>PENTRU PROGRAMUL OPERAȚIONAL</w:t>
      </w:r>
    </w:p>
    <w:p w14:paraId="6D9A9A7F" w14:textId="77777777" w:rsidR="006E206E" w:rsidRPr="00D2153A" w:rsidRDefault="0027709D" w:rsidP="009D3485">
      <w:pPr>
        <w:spacing w:after="0"/>
        <w:jc w:val="center"/>
        <w:rPr>
          <w:rFonts w:ascii="Trebuchet MS" w:hAnsi="Trebuchet MS"/>
        </w:rPr>
      </w:pPr>
      <w:r w:rsidRPr="00D2153A">
        <w:rPr>
          <w:rFonts w:ascii="Trebuchet MS" w:hAnsi="Trebuchet MS"/>
        </w:rPr>
        <w:t>CAPACITATE ADMINISTRATIVĂ</w:t>
      </w:r>
    </w:p>
    <w:p w14:paraId="5F25E761" w14:textId="77777777" w:rsidR="006E206E" w:rsidRPr="00D2153A" w:rsidRDefault="006E206E" w:rsidP="00764E00">
      <w:pPr>
        <w:spacing w:after="0"/>
        <w:jc w:val="both"/>
        <w:rPr>
          <w:rFonts w:ascii="Trebuchet MS" w:hAnsi="Trebuchet MS"/>
        </w:rPr>
      </w:pPr>
    </w:p>
    <w:p w14:paraId="4C2A6E25" w14:textId="77777777" w:rsidR="0027709D" w:rsidRPr="00D2153A" w:rsidRDefault="0027709D" w:rsidP="009D3485">
      <w:pPr>
        <w:spacing w:after="0"/>
        <w:jc w:val="center"/>
        <w:rPr>
          <w:rFonts w:ascii="Trebuchet MS" w:hAnsi="Trebuchet MS"/>
        </w:rPr>
      </w:pPr>
      <w:r w:rsidRPr="00D2153A">
        <w:rPr>
          <w:rFonts w:ascii="Trebuchet MS" w:hAnsi="Trebuchet MS"/>
        </w:rPr>
        <w:t>Reprezentant legal</w:t>
      </w:r>
    </w:p>
    <w:p w14:paraId="12D06F97" w14:textId="77777777" w:rsidR="006E206E" w:rsidRPr="00D66918" w:rsidRDefault="0027709D" w:rsidP="009D3485">
      <w:pPr>
        <w:spacing w:after="0"/>
        <w:jc w:val="center"/>
        <w:rPr>
          <w:rFonts w:ascii="Trebuchet MS" w:hAnsi="Trebuchet MS"/>
          <w:color w:val="0000FF"/>
        </w:rPr>
      </w:pPr>
      <w:r w:rsidRPr="00D66918">
        <w:rPr>
          <w:rFonts w:ascii="Trebuchet MS" w:hAnsi="Trebuchet MS"/>
          <w:color w:val="0000FF"/>
        </w:rPr>
        <w:t>Nume și prenume</w:t>
      </w:r>
    </w:p>
    <w:p w14:paraId="7F793D6B" w14:textId="49DC373C" w:rsidR="00F80E96" w:rsidRPr="006C6F2C" w:rsidRDefault="008B146A" w:rsidP="009D3485">
      <w:pPr>
        <w:spacing w:after="0"/>
        <w:jc w:val="center"/>
        <w:rPr>
          <w:rFonts w:ascii="Trebuchet MS" w:hAnsi="Trebuchet MS"/>
        </w:rPr>
      </w:pPr>
      <w:r w:rsidRPr="006C6F2C">
        <w:rPr>
          <w:rFonts w:ascii="Trebuchet MS" w:hAnsi="Trebuchet MS"/>
        </w:rPr>
        <w:t>VICE</w:t>
      </w:r>
      <w:r w:rsidR="00F80E96" w:rsidRPr="006C6F2C">
        <w:rPr>
          <w:rFonts w:ascii="Trebuchet MS" w:hAnsi="Trebuchet MS"/>
        </w:rPr>
        <w:t>PRIM</w:t>
      </w:r>
      <w:r w:rsidRPr="006C6F2C">
        <w:rPr>
          <w:rFonts w:ascii="Trebuchet MS" w:hAnsi="Trebuchet MS"/>
        </w:rPr>
        <w:t>-MINISTRU,</w:t>
      </w:r>
      <w:r w:rsidR="00F80E96" w:rsidRPr="006C6F2C">
        <w:rPr>
          <w:rFonts w:ascii="Trebuchet MS" w:hAnsi="Trebuchet MS"/>
        </w:rPr>
        <w:t xml:space="preserve"> MINISTRUL DEZVOLTĂRII</w:t>
      </w:r>
    </w:p>
    <w:p w14:paraId="4A7DF1E6" w14:textId="203FD7E2" w:rsidR="00B26F19" w:rsidRPr="006C6F2C" w:rsidRDefault="00F80E96" w:rsidP="009D3485">
      <w:pPr>
        <w:spacing w:after="0"/>
        <w:jc w:val="center"/>
        <w:rPr>
          <w:rFonts w:ascii="Trebuchet MS" w:hAnsi="Trebuchet MS"/>
        </w:rPr>
      </w:pPr>
      <w:r w:rsidRPr="006C6F2C">
        <w:rPr>
          <w:rFonts w:ascii="Trebuchet MS" w:hAnsi="Trebuchet MS"/>
        </w:rPr>
        <w:t>REGIONALE</w:t>
      </w:r>
      <w:r w:rsidR="008B146A" w:rsidRPr="006C6F2C">
        <w:rPr>
          <w:rFonts w:ascii="Trebuchet MS" w:hAnsi="Trebuchet MS"/>
        </w:rPr>
        <w:t xml:space="preserve"> ȘI </w:t>
      </w:r>
      <w:r w:rsidRPr="006C6F2C">
        <w:rPr>
          <w:rFonts w:ascii="Trebuchet MS" w:hAnsi="Trebuchet MS"/>
        </w:rPr>
        <w:t>ADMINISTRAȚIEI PUBLICE</w:t>
      </w:r>
    </w:p>
    <w:p w14:paraId="226CC97B" w14:textId="0E7AE376" w:rsidR="006E206E" w:rsidRPr="00D66918" w:rsidRDefault="0027709D" w:rsidP="009D3485">
      <w:pPr>
        <w:spacing w:after="0"/>
        <w:jc w:val="center"/>
        <w:rPr>
          <w:rFonts w:ascii="Trebuchet MS" w:hAnsi="Trebuchet MS"/>
          <w:color w:val="0000FF"/>
        </w:rPr>
      </w:pPr>
      <w:r w:rsidRPr="00D66918">
        <w:rPr>
          <w:rFonts w:ascii="Trebuchet MS" w:hAnsi="Trebuchet MS"/>
          <w:color w:val="0000FF"/>
        </w:rPr>
        <w:t>Semnătura</w:t>
      </w:r>
      <w:r w:rsidR="009D3485" w:rsidRPr="00D66918">
        <w:rPr>
          <w:rFonts w:ascii="Trebuchet MS" w:hAnsi="Trebuchet MS"/>
          <w:color w:val="0000FF"/>
        </w:rPr>
        <w:t xml:space="preserve"> </w:t>
      </w:r>
      <w:proofErr w:type="spellStart"/>
      <w:r w:rsidRPr="00D66918">
        <w:rPr>
          <w:rFonts w:ascii="Trebuchet MS" w:hAnsi="Trebuchet MS"/>
          <w:color w:val="0000FF"/>
        </w:rPr>
        <w:t>şi</w:t>
      </w:r>
      <w:proofErr w:type="spellEnd"/>
      <w:r w:rsidRPr="00D66918">
        <w:rPr>
          <w:rFonts w:ascii="Trebuchet MS" w:hAnsi="Trebuchet MS"/>
          <w:color w:val="0000FF"/>
        </w:rPr>
        <w:t xml:space="preserve"> </w:t>
      </w:r>
      <w:proofErr w:type="spellStart"/>
      <w:r w:rsidRPr="00D66918">
        <w:rPr>
          <w:rFonts w:ascii="Trebuchet MS" w:hAnsi="Trebuchet MS"/>
          <w:color w:val="0000FF"/>
        </w:rPr>
        <w:t>ştampil</w:t>
      </w:r>
      <w:r w:rsidR="009D3485" w:rsidRPr="00D66918">
        <w:rPr>
          <w:rFonts w:ascii="Trebuchet MS" w:hAnsi="Trebuchet MS"/>
          <w:color w:val="0000FF"/>
        </w:rPr>
        <w:t>a</w:t>
      </w:r>
      <w:proofErr w:type="spellEnd"/>
      <w:r w:rsidRPr="00D66918">
        <w:rPr>
          <w:rFonts w:ascii="Trebuchet MS" w:hAnsi="Trebuchet MS"/>
          <w:color w:val="0000FF"/>
        </w:rPr>
        <w:t>:</w:t>
      </w:r>
      <w:r w:rsidRPr="00D66918">
        <w:rPr>
          <w:rFonts w:ascii="Trebuchet MS" w:hAnsi="Trebuchet MS"/>
        </w:rPr>
        <w:t>____________________</w:t>
      </w:r>
    </w:p>
    <w:p w14:paraId="427A2A4E" w14:textId="77777777" w:rsidR="006E206E" w:rsidRPr="006C6F2C" w:rsidRDefault="0027709D" w:rsidP="009D3485">
      <w:pPr>
        <w:spacing w:after="0"/>
        <w:jc w:val="center"/>
        <w:rPr>
          <w:rFonts w:ascii="Trebuchet MS" w:hAnsi="Trebuchet MS"/>
        </w:rPr>
      </w:pPr>
      <w:r w:rsidRPr="006C6F2C">
        <w:rPr>
          <w:rFonts w:ascii="Trebuchet MS" w:hAnsi="Trebuchet MS"/>
        </w:rPr>
        <w:t>Data:___________________________</w:t>
      </w:r>
    </w:p>
    <w:p w14:paraId="63B5DC22" w14:textId="77777777" w:rsidR="006E206E" w:rsidRPr="006C6F2C" w:rsidRDefault="006E206E" w:rsidP="00764E00">
      <w:pPr>
        <w:spacing w:after="0"/>
        <w:jc w:val="both"/>
        <w:rPr>
          <w:rFonts w:ascii="Trebuchet MS" w:hAnsi="Trebuchet MS"/>
        </w:rPr>
      </w:pPr>
    </w:p>
    <w:p w14:paraId="0E951B76" w14:textId="77777777" w:rsidR="00BD65BF" w:rsidRPr="006C6F2C" w:rsidRDefault="00BD65BF" w:rsidP="00764E00">
      <w:pPr>
        <w:spacing w:after="0"/>
        <w:jc w:val="both"/>
        <w:rPr>
          <w:rFonts w:ascii="Trebuchet MS" w:hAnsi="Trebuchet MS"/>
        </w:rPr>
      </w:pPr>
    </w:p>
    <w:p w14:paraId="5FAD02E0" w14:textId="0B0A4E3D" w:rsidR="00121C11" w:rsidRPr="00B24AA3" w:rsidRDefault="00135AC6" w:rsidP="00764E00">
      <w:pPr>
        <w:spacing w:after="0"/>
        <w:jc w:val="both"/>
        <w:rPr>
          <w:rFonts w:ascii="Trebuchet MS" w:hAnsi="Trebuchet MS"/>
          <w:color w:val="0000FF"/>
        </w:rPr>
      </w:pPr>
      <w:r w:rsidRPr="00B24AA3">
        <w:rPr>
          <w:rFonts w:ascii="Trebuchet MS" w:hAnsi="Trebuchet MS"/>
          <w:color w:val="0000FF"/>
        </w:rPr>
        <w:t>Avizatori</w:t>
      </w:r>
    </w:p>
    <w:sectPr w:rsidR="00121C11" w:rsidRPr="00B24AA3" w:rsidSect="00C85B86">
      <w:headerReference w:type="even" r:id="rId9"/>
      <w:headerReference w:type="default" r:id="rId10"/>
      <w:footerReference w:type="even" r:id="rId11"/>
      <w:footerReference w:type="default" r:id="rId12"/>
      <w:headerReference w:type="first" r:id="rId13"/>
      <w:footerReference w:type="first" r:id="rId14"/>
      <w:pgSz w:w="11906" w:h="16838"/>
      <w:pgMar w:top="567" w:right="567" w:bottom="567"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44C48D" w14:textId="77777777" w:rsidR="008B6232" w:rsidRDefault="008B6232" w:rsidP="00E31531">
      <w:pPr>
        <w:spacing w:after="0" w:line="240" w:lineRule="auto"/>
      </w:pPr>
      <w:r>
        <w:separator/>
      </w:r>
    </w:p>
  </w:endnote>
  <w:endnote w:type="continuationSeparator" w:id="0">
    <w:p w14:paraId="45FA3CEC" w14:textId="77777777" w:rsidR="008B6232" w:rsidRDefault="008B6232" w:rsidP="00E315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022F6" w14:textId="77777777" w:rsidR="003005DF" w:rsidRDefault="003005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D8421B" w14:textId="15BDEDC9" w:rsidR="00633098" w:rsidRDefault="00633098">
    <w:pPr>
      <w:pStyle w:val="Footer"/>
      <w:jc w:val="right"/>
    </w:pPr>
    <w:r>
      <w:fldChar w:fldCharType="begin"/>
    </w:r>
    <w:r>
      <w:instrText xml:space="preserve"> PAGE   \* MERGEFORMAT </w:instrText>
    </w:r>
    <w:r>
      <w:fldChar w:fldCharType="separate"/>
    </w:r>
    <w:r w:rsidR="00271481">
      <w:rPr>
        <w:noProof/>
      </w:rPr>
      <w:t>15</w:t>
    </w:r>
    <w:r>
      <w:fldChar w:fldCharType="end"/>
    </w:r>
    <w:r w:rsidR="00A91E66">
      <w:t>/15</w:t>
    </w:r>
  </w:p>
  <w:p w14:paraId="0A6CCE7E" w14:textId="77777777" w:rsidR="00633098" w:rsidRDefault="0063309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05CAB" w14:textId="77777777" w:rsidR="003005DF" w:rsidRDefault="003005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693652" w14:textId="77777777" w:rsidR="008B6232" w:rsidRDefault="008B6232" w:rsidP="00E31531">
      <w:pPr>
        <w:spacing w:after="0" w:line="240" w:lineRule="auto"/>
      </w:pPr>
      <w:r>
        <w:separator/>
      </w:r>
    </w:p>
  </w:footnote>
  <w:footnote w:type="continuationSeparator" w:id="0">
    <w:p w14:paraId="338CF13C" w14:textId="77777777" w:rsidR="008B6232" w:rsidRDefault="008B6232" w:rsidP="00E31531">
      <w:pPr>
        <w:spacing w:after="0" w:line="240" w:lineRule="auto"/>
      </w:pPr>
      <w:r>
        <w:continuationSeparator/>
      </w:r>
    </w:p>
  </w:footnote>
  <w:footnote w:id="1">
    <w:p w14:paraId="2459D7A0" w14:textId="42E20CF2" w:rsidR="009B0659" w:rsidRPr="00894FA2" w:rsidRDefault="009B0659">
      <w:pPr>
        <w:pStyle w:val="FootnoteText"/>
        <w:rPr>
          <w:rFonts w:ascii="Trebuchet MS" w:hAnsi="Trebuchet MS"/>
          <w:i/>
          <w:sz w:val="16"/>
          <w:szCs w:val="16"/>
          <w:lang w:val="ro-RO"/>
        </w:rPr>
      </w:pPr>
      <w:r w:rsidRPr="00D66918">
        <w:rPr>
          <w:rStyle w:val="FootnoteReference"/>
          <w:rFonts w:ascii="Trebuchet MS" w:hAnsi="Trebuchet MS"/>
          <w:i/>
          <w:color w:val="0000FF"/>
          <w:sz w:val="16"/>
          <w:szCs w:val="16"/>
        </w:rPr>
        <w:footnoteRef/>
      </w:r>
      <w:r w:rsidRPr="00D66918">
        <w:rPr>
          <w:rFonts w:ascii="Trebuchet MS" w:hAnsi="Trebuchet MS"/>
          <w:i/>
          <w:color w:val="0000FF"/>
          <w:sz w:val="16"/>
          <w:szCs w:val="16"/>
        </w:rPr>
        <w:t xml:space="preserve"> </w:t>
      </w:r>
      <w:r w:rsidR="00894FA2" w:rsidRPr="00D66918">
        <w:rPr>
          <w:rFonts w:ascii="Trebuchet MS" w:hAnsi="Trebuchet MS"/>
          <w:i/>
          <w:color w:val="0000FF"/>
          <w:sz w:val="16"/>
          <w:szCs w:val="16"/>
          <w:lang w:val="ro-RO"/>
        </w:rPr>
        <w:t>În situația în care beneficiarul este persoană juridică de drept privat, acesta nu are obligația de a aplica ștampila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55FB8A" w14:textId="4DE11E9E" w:rsidR="00633098" w:rsidRDefault="00633098">
    <w:pPr>
      <w:pStyle w:val="Header"/>
    </w:pPr>
    <w:ins w:id="22" w:author="anicuta.traistaru" w:date="2018-03-22T17:54:00Z">
      <w:r>
        <w:rPr>
          <w:noProof/>
        </w:rPr>
        <mc:AlternateContent>
          <mc:Choice Requires="wps">
            <w:drawing>
              <wp:anchor distT="0" distB="0" distL="114300" distR="114300" simplePos="0" relativeHeight="251656704" behindDoc="1" locked="0" layoutInCell="0" allowOverlap="1" wp14:anchorId="4D79ED2C" wp14:editId="49B55DED">
                <wp:simplePos x="0" y="0"/>
                <wp:positionH relativeFrom="margin">
                  <wp:align>center</wp:align>
                </wp:positionH>
                <wp:positionV relativeFrom="margin">
                  <wp:align>center</wp:align>
                </wp:positionV>
                <wp:extent cx="7480935" cy="1402715"/>
                <wp:effectExtent l="0" t="2333625" r="0" b="2121535"/>
                <wp:wrapNone/>
                <wp:docPr id="3"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480935" cy="14027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638BED5" w14:textId="77777777" w:rsidR="00633098" w:rsidRDefault="00633098" w:rsidP="009B20F8">
                            <w:pPr>
                              <w:pStyle w:val="NormalWeb"/>
                              <w:spacing w:before="0" w:beforeAutospacing="0" w:after="0" w:afterAutospacing="0"/>
                              <w:jc w:val="center"/>
                            </w:pPr>
                            <w:r>
                              <w:rPr>
                                <w:rFonts w:ascii="Calibri" w:hAnsi="Calibri"/>
                                <w:color w:val="C0C0C0"/>
                                <w:sz w:val="2"/>
                                <w:szCs w:val="2"/>
                                <w14:textFill>
                                  <w14:solidFill>
                                    <w14:srgbClr w14:val="C0C0C0">
                                      <w14:alpha w14:val="50000"/>
                                    </w14:srgbClr>
                                  </w14:solidFill>
                                </w14:textFill>
                              </w:rPr>
                              <w:t>MODEL ORIENTATIV</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D79ED2C" id="_x0000_t202" coordsize="21600,21600" o:spt="202" path="m,l,21600r21600,l21600,xe">
                <v:stroke joinstyle="miter"/>
                <v:path gradientshapeok="t" o:connecttype="rect"/>
              </v:shapetype>
              <v:shape id="WordArt 2" o:spid="_x0000_s1026" type="#_x0000_t202" style="position:absolute;margin-left:0;margin-top:0;width:589.05pt;height:110.45pt;rotation:-45;z-index:-2516597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" o:allowincell="f" filled="f" stroked="f">
                <v:stroke joinstyle="round"/>
                <o:lock v:ext="edit" shapetype="t"/>
                <v:textbox style="mso-fit-shape-to-text:t">
                  <w:txbxContent>
                    <w:p w14:paraId="6638BED5" w14:textId="77777777" w:rsidR="00633098" w:rsidRDefault="00633098" w:rsidP="009B20F8">
                      <w:pPr>
                        <w:pStyle w:val="NormalWeb"/>
                        <w:spacing w:before="0" w:beforeAutospacing="0" w:after="0" w:afterAutospacing="0"/>
                        <w:jc w:val="center"/>
                      </w:pPr>
                      <w:r>
                        <w:rPr>
                          <w:rFonts w:ascii="Calibri" w:hAnsi="Calibri"/>
                          <w:color w:val="C0C0C0"/>
                          <w:sz w:val="2"/>
                          <w:szCs w:val="2"/>
                          <w14:textFill>
                            <w14:solidFill>
                              <w14:srgbClr w14:val="C0C0C0">
                                <w14:alpha w14:val="50000"/>
                              </w14:srgbClr>
                            </w14:solidFill>
                          </w14:textFill>
                        </w:rPr>
                        <w:t>MODEL ORIENTATIV</w:t>
                      </w:r>
                    </w:p>
                  </w:txbxContent>
                </v:textbox>
                <w10:wrap anchorx="margin" anchory="margin"/>
              </v:shape>
            </w:pict>
          </mc:Fallback>
        </mc:AlternateContent>
      </w:r>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26F586" w14:textId="7629E37F" w:rsidR="00633098" w:rsidRDefault="00271481">
    <w:pPr>
      <w:pStyle w:val="Header"/>
    </w:pPr>
    <w:sdt>
      <w:sdtPr>
        <w:id w:val="1033761073"/>
        <w:docPartObj>
          <w:docPartGallery w:val="Watermarks"/>
          <w:docPartUnique/>
        </w:docPartObj>
      </w:sdtPr>
      <w:sdtEndPr/>
      <w:sdtContent>
        <w:r>
          <w:rPr>
            <w:noProof/>
          </w:rPr>
          <w:pict w14:anchorId="46B592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4489595" o:spid="_x0000_s2050" type="#_x0000_t136" style="position:absolute;margin-left:0;margin-top:0;width:568.3pt;height:131.15pt;rotation:315;z-index:-251657728;mso-position-horizontal:center;mso-position-horizontal-relative:margin;mso-position-vertical:center;mso-position-vertical-relative:margin" o:allowincell="f" fillcolor="#a5a5a5 [2092]" stroked="f">
              <v:fill opacity=".5"/>
              <v:textpath style="font-family:&quot;Calibri&quot;;font-size:1pt" string="Model Orientativ"/>
              <w10:wrap anchorx="margin" anchory="margin"/>
            </v:shape>
          </w:pict>
        </w:r>
      </w:sdtContent>
    </w:sdt>
    <w:r w:rsidR="00633098">
      <w:rPr>
        <w:noProof/>
      </w:rPr>
      <mc:AlternateContent>
        <mc:Choice Requires="wps">
          <w:drawing>
            <wp:anchor distT="0" distB="0" distL="114300" distR="114300" simplePos="0" relativeHeight="251657728" behindDoc="1" locked="0" layoutInCell="0" allowOverlap="1" wp14:anchorId="0A210080" wp14:editId="6AC7525B">
              <wp:simplePos x="0" y="0"/>
              <wp:positionH relativeFrom="margin">
                <wp:align>center</wp:align>
              </wp:positionH>
              <wp:positionV relativeFrom="margin">
                <wp:align>center</wp:align>
              </wp:positionV>
              <wp:extent cx="7480935" cy="1402715"/>
              <wp:effectExtent l="0" t="2333625" r="0" b="2121535"/>
              <wp:wrapNone/>
              <wp:docPr id="1"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480935" cy="14027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0936BA9" w14:textId="77777777" w:rsidR="00633098" w:rsidRDefault="00633098" w:rsidP="009B20F8">
                          <w:pPr>
                            <w:pStyle w:val="NormalWeb"/>
                            <w:spacing w:before="0" w:beforeAutospacing="0" w:after="0" w:afterAutospacing="0"/>
                            <w:jc w:val="center"/>
                          </w:pPr>
                          <w:r>
                            <w:rPr>
                              <w:rFonts w:ascii="Calibri" w:hAnsi="Calibri"/>
                              <w:color w:val="C0C0C0"/>
                              <w:sz w:val="2"/>
                              <w:szCs w:val="2"/>
                              <w14:textFill>
                                <w14:solidFill>
                                  <w14:srgbClr w14:val="C0C0C0">
                                    <w14:alpha w14:val="50000"/>
                                  </w14:srgbClr>
                                </w14:solidFill>
                              </w14:textFill>
                            </w:rPr>
                            <w:t>MODEL ORIENTATIV</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210080" id="_x0000_t202" coordsize="21600,21600" o:spt="202" path="m,l,21600r21600,l21600,xe">
              <v:stroke joinstyle="miter"/>
              <v:path gradientshapeok="t" o:connecttype="rect"/>
            </v:shapetype>
            <v:shape id="WordArt 3" o:spid="_x0000_s1027" type="#_x0000_t202" style="position:absolute;margin-left:0;margin-top:0;width:589.05pt;height:110.4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" o:allowincell="f" filled="f" stroked="f">
              <v:stroke joinstyle="round"/>
              <o:lock v:ext="edit" shapetype="t"/>
              <v:textbox style="mso-fit-shape-to-text:t">
                <w:txbxContent>
                  <w:p w14:paraId="50936BA9" w14:textId="77777777" w:rsidR="00633098" w:rsidRDefault="00633098" w:rsidP="009B20F8">
                    <w:pPr>
                      <w:pStyle w:val="NormalWeb"/>
                      <w:spacing w:before="0" w:beforeAutospacing="0" w:after="0" w:afterAutospacing="0"/>
                      <w:jc w:val="center"/>
                    </w:pPr>
                    <w:r>
                      <w:rPr>
                        <w:rFonts w:ascii="Calibri" w:hAnsi="Calibri"/>
                        <w:color w:val="C0C0C0"/>
                        <w:sz w:val="2"/>
                        <w:szCs w:val="2"/>
                        <w14:textFill>
                          <w14:solidFill>
                            <w14:srgbClr w14:val="C0C0C0">
                              <w14:alpha w14:val="50000"/>
                            </w14:srgbClr>
                          </w14:solidFill>
                        </w14:textFill>
                      </w:rPr>
                      <w:t>MODEL ORIENTATIV</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1207B8" w14:textId="7169CB12" w:rsidR="00633098" w:rsidRPr="005C600B" w:rsidRDefault="00633098" w:rsidP="00DD3193">
    <w:pPr>
      <w:pStyle w:val="Footer"/>
      <w:rPr>
        <w:rFonts w:ascii="Trebuchet MS" w:hAnsi="Trebuchet MS"/>
        <w:i/>
        <w:color w:val="0000FF"/>
        <w:sz w:val="18"/>
        <w:szCs w:val="18"/>
      </w:rPr>
    </w:pPr>
    <w:r>
      <w:rPr>
        <w:rFonts w:ascii="Trebuchet MS" w:hAnsi="Trebuchet MS"/>
        <w:color w:val="0000FF"/>
        <w:sz w:val="16"/>
        <w:szCs w:val="16"/>
      </w:rPr>
      <w:tab/>
    </w:r>
    <w:r>
      <w:rPr>
        <w:rFonts w:ascii="Trebuchet MS" w:hAnsi="Trebuchet MS"/>
        <w:color w:val="0000FF"/>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95F0B"/>
    <w:multiLevelType w:val="hybridMultilevel"/>
    <w:tmpl w:val="0574B75A"/>
    <w:lvl w:ilvl="0" w:tplc="04090017">
      <w:start w:val="1"/>
      <w:numFmt w:val="lowerLetter"/>
      <w:lvlText w:val="%1)"/>
      <w:lvlJc w:val="left"/>
      <w:pPr>
        <w:ind w:left="1783" w:hanging="360"/>
      </w:pPr>
      <w:rPr>
        <w:rFonts w:hint="default"/>
      </w:rPr>
    </w:lvl>
    <w:lvl w:ilvl="1" w:tplc="04090003" w:tentative="1">
      <w:start w:val="1"/>
      <w:numFmt w:val="bullet"/>
      <w:lvlText w:val="o"/>
      <w:lvlJc w:val="left"/>
      <w:pPr>
        <w:ind w:left="2503" w:hanging="360"/>
      </w:pPr>
      <w:rPr>
        <w:rFonts w:ascii="Courier New" w:hAnsi="Courier New" w:cs="Courier New" w:hint="default"/>
      </w:rPr>
    </w:lvl>
    <w:lvl w:ilvl="2" w:tplc="04090005" w:tentative="1">
      <w:start w:val="1"/>
      <w:numFmt w:val="bullet"/>
      <w:lvlText w:val=""/>
      <w:lvlJc w:val="left"/>
      <w:pPr>
        <w:ind w:left="3223" w:hanging="360"/>
      </w:pPr>
      <w:rPr>
        <w:rFonts w:ascii="Wingdings" w:hAnsi="Wingdings" w:hint="default"/>
      </w:rPr>
    </w:lvl>
    <w:lvl w:ilvl="3" w:tplc="04090001" w:tentative="1">
      <w:start w:val="1"/>
      <w:numFmt w:val="bullet"/>
      <w:lvlText w:val=""/>
      <w:lvlJc w:val="left"/>
      <w:pPr>
        <w:ind w:left="3943" w:hanging="360"/>
      </w:pPr>
      <w:rPr>
        <w:rFonts w:ascii="Symbol" w:hAnsi="Symbol" w:hint="default"/>
      </w:rPr>
    </w:lvl>
    <w:lvl w:ilvl="4" w:tplc="04090003" w:tentative="1">
      <w:start w:val="1"/>
      <w:numFmt w:val="bullet"/>
      <w:lvlText w:val="o"/>
      <w:lvlJc w:val="left"/>
      <w:pPr>
        <w:ind w:left="4663" w:hanging="360"/>
      </w:pPr>
      <w:rPr>
        <w:rFonts w:ascii="Courier New" w:hAnsi="Courier New" w:cs="Courier New" w:hint="default"/>
      </w:rPr>
    </w:lvl>
    <w:lvl w:ilvl="5" w:tplc="04090005" w:tentative="1">
      <w:start w:val="1"/>
      <w:numFmt w:val="bullet"/>
      <w:lvlText w:val=""/>
      <w:lvlJc w:val="left"/>
      <w:pPr>
        <w:ind w:left="5383" w:hanging="360"/>
      </w:pPr>
      <w:rPr>
        <w:rFonts w:ascii="Wingdings" w:hAnsi="Wingdings" w:hint="default"/>
      </w:rPr>
    </w:lvl>
    <w:lvl w:ilvl="6" w:tplc="04090001" w:tentative="1">
      <w:start w:val="1"/>
      <w:numFmt w:val="bullet"/>
      <w:lvlText w:val=""/>
      <w:lvlJc w:val="left"/>
      <w:pPr>
        <w:ind w:left="6103" w:hanging="360"/>
      </w:pPr>
      <w:rPr>
        <w:rFonts w:ascii="Symbol" w:hAnsi="Symbol" w:hint="default"/>
      </w:rPr>
    </w:lvl>
    <w:lvl w:ilvl="7" w:tplc="04090003" w:tentative="1">
      <w:start w:val="1"/>
      <w:numFmt w:val="bullet"/>
      <w:lvlText w:val="o"/>
      <w:lvlJc w:val="left"/>
      <w:pPr>
        <w:ind w:left="6823" w:hanging="360"/>
      </w:pPr>
      <w:rPr>
        <w:rFonts w:ascii="Courier New" w:hAnsi="Courier New" w:cs="Courier New" w:hint="default"/>
      </w:rPr>
    </w:lvl>
    <w:lvl w:ilvl="8" w:tplc="04090005" w:tentative="1">
      <w:start w:val="1"/>
      <w:numFmt w:val="bullet"/>
      <w:lvlText w:val=""/>
      <w:lvlJc w:val="left"/>
      <w:pPr>
        <w:ind w:left="7543" w:hanging="360"/>
      </w:pPr>
      <w:rPr>
        <w:rFonts w:ascii="Wingdings" w:hAnsi="Wingdings" w:hint="default"/>
      </w:rPr>
    </w:lvl>
  </w:abstractNum>
  <w:abstractNum w:abstractNumId="1" w15:restartNumberingAfterBreak="0">
    <w:nsid w:val="006B33F6"/>
    <w:multiLevelType w:val="hybridMultilevel"/>
    <w:tmpl w:val="174617FE"/>
    <w:lvl w:ilvl="0" w:tplc="60562726">
      <w:start w:val="1"/>
      <w:numFmt w:val="decimal"/>
      <w:lvlText w:val="(%1)"/>
      <w:lvlJc w:val="left"/>
      <w:pPr>
        <w:ind w:left="735" w:hanging="375"/>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634D2"/>
    <w:multiLevelType w:val="hybridMultilevel"/>
    <w:tmpl w:val="44C22802"/>
    <w:lvl w:ilvl="0" w:tplc="EBB63810">
      <w:start w:val="1"/>
      <w:numFmt w:val="decimal"/>
      <w:lvlText w:val="(%1)"/>
      <w:lvlJc w:val="left"/>
      <w:pPr>
        <w:ind w:left="720" w:hanging="360"/>
      </w:pPr>
      <w:rPr>
        <w:rFonts w:cs="Times New Roman" w:hint="default"/>
        <w:sz w:val="22"/>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360"/>
        </w:tabs>
        <w:ind w:left="360"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B487755"/>
    <w:multiLevelType w:val="hybridMultilevel"/>
    <w:tmpl w:val="434C4B02"/>
    <w:lvl w:ilvl="0" w:tplc="592691EE">
      <w:start w:val="1"/>
      <w:numFmt w:val="upperRoman"/>
      <w:lvlText w:val="%1."/>
      <w:lvlJc w:val="left"/>
      <w:pPr>
        <w:ind w:left="1080" w:hanging="720"/>
      </w:pPr>
      <w:rPr>
        <w:rFonts w:hint="default"/>
      </w:rPr>
    </w:lvl>
    <w:lvl w:ilvl="1" w:tplc="091009B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7C12F9"/>
    <w:multiLevelType w:val="hybridMultilevel"/>
    <w:tmpl w:val="CDD85C38"/>
    <w:lvl w:ilvl="0" w:tplc="C8B07F8E">
      <w:start w:val="1"/>
      <w:numFmt w:val="lowerLetter"/>
      <w:lvlText w:val="%1)"/>
      <w:lvlJc w:val="left"/>
      <w:pPr>
        <w:ind w:left="1065" w:hanging="360"/>
      </w:pPr>
      <w:rPr>
        <w:rFonts w:cs="Arial"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6" w15:restartNumberingAfterBreak="0">
    <w:nsid w:val="0DD37DAD"/>
    <w:multiLevelType w:val="hybridMultilevel"/>
    <w:tmpl w:val="984ADB18"/>
    <w:lvl w:ilvl="0" w:tplc="C38690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EB4F44"/>
    <w:multiLevelType w:val="hybridMultilevel"/>
    <w:tmpl w:val="EBAE0D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203981"/>
    <w:multiLevelType w:val="hybridMultilevel"/>
    <w:tmpl w:val="85825738"/>
    <w:lvl w:ilvl="0" w:tplc="04090017">
      <w:start w:val="1"/>
      <w:numFmt w:val="lowerLetter"/>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9" w15:restartNumberingAfterBreak="0">
    <w:nsid w:val="13A00B3D"/>
    <w:multiLevelType w:val="hybridMultilevel"/>
    <w:tmpl w:val="53CAFDDA"/>
    <w:lvl w:ilvl="0" w:tplc="D53E2C66">
      <w:start w:val="1"/>
      <w:numFmt w:val="decimal"/>
      <w:lvlText w:val="(%1)"/>
      <w:lvlJc w:val="left"/>
      <w:pPr>
        <w:ind w:left="1063" w:hanging="360"/>
      </w:pPr>
      <w:rPr>
        <w:rFonts w:hint="default"/>
      </w:rPr>
    </w:lvl>
    <w:lvl w:ilvl="1" w:tplc="04180019">
      <w:start w:val="1"/>
      <w:numFmt w:val="lowerLetter"/>
      <w:lvlText w:val="%2."/>
      <w:lvlJc w:val="left"/>
      <w:pPr>
        <w:ind w:left="1783" w:hanging="360"/>
      </w:pPr>
    </w:lvl>
    <w:lvl w:ilvl="2" w:tplc="0418001B" w:tentative="1">
      <w:start w:val="1"/>
      <w:numFmt w:val="lowerRoman"/>
      <w:lvlText w:val="%3."/>
      <w:lvlJc w:val="right"/>
      <w:pPr>
        <w:ind w:left="2503" w:hanging="180"/>
      </w:pPr>
    </w:lvl>
    <w:lvl w:ilvl="3" w:tplc="0418000F" w:tentative="1">
      <w:start w:val="1"/>
      <w:numFmt w:val="decimal"/>
      <w:lvlText w:val="%4."/>
      <w:lvlJc w:val="left"/>
      <w:pPr>
        <w:ind w:left="3223" w:hanging="360"/>
      </w:pPr>
    </w:lvl>
    <w:lvl w:ilvl="4" w:tplc="04180019" w:tentative="1">
      <w:start w:val="1"/>
      <w:numFmt w:val="lowerLetter"/>
      <w:lvlText w:val="%5."/>
      <w:lvlJc w:val="left"/>
      <w:pPr>
        <w:ind w:left="3943" w:hanging="360"/>
      </w:pPr>
    </w:lvl>
    <w:lvl w:ilvl="5" w:tplc="0418001B" w:tentative="1">
      <w:start w:val="1"/>
      <w:numFmt w:val="lowerRoman"/>
      <w:lvlText w:val="%6."/>
      <w:lvlJc w:val="right"/>
      <w:pPr>
        <w:ind w:left="4663" w:hanging="180"/>
      </w:pPr>
    </w:lvl>
    <w:lvl w:ilvl="6" w:tplc="0418000F" w:tentative="1">
      <w:start w:val="1"/>
      <w:numFmt w:val="decimal"/>
      <w:lvlText w:val="%7."/>
      <w:lvlJc w:val="left"/>
      <w:pPr>
        <w:ind w:left="5383" w:hanging="360"/>
      </w:pPr>
    </w:lvl>
    <w:lvl w:ilvl="7" w:tplc="04180019" w:tentative="1">
      <w:start w:val="1"/>
      <w:numFmt w:val="lowerLetter"/>
      <w:lvlText w:val="%8."/>
      <w:lvlJc w:val="left"/>
      <w:pPr>
        <w:ind w:left="6103" w:hanging="360"/>
      </w:pPr>
    </w:lvl>
    <w:lvl w:ilvl="8" w:tplc="0418001B" w:tentative="1">
      <w:start w:val="1"/>
      <w:numFmt w:val="lowerRoman"/>
      <w:lvlText w:val="%9."/>
      <w:lvlJc w:val="right"/>
      <w:pPr>
        <w:ind w:left="6823" w:hanging="180"/>
      </w:pPr>
    </w:lvl>
  </w:abstractNum>
  <w:abstractNum w:abstractNumId="10" w15:restartNumberingAfterBreak="0">
    <w:nsid w:val="1CF239A0"/>
    <w:multiLevelType w:val="hybridMultilevel"/>
    <w:tmpl w:val="E8BE75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1612AC"/>
    <w:multiLevelType w:val="hybridMultilevel"/>
    <w:tmpl w:val="DD34B662"/>
    <w:lvl w:ilvl="0" w:tplc="3C38982C">
      <w:start w:val="1"/>
      <w:numFmt w:val="decimal"/>
      <w:lvlText w:val="(%1)"/>
      <w:lvlJc w:val="left"/>
      <w:pPr>
        <w:ind w:left="3247" w:hanging="360"/>
      </w:pPr>
      <w:rPr>
        <w:rFonts w:cs="Arial" w:hint="default"/>
      </w:rPr>
    </w:lvl>
    <w:lvl w:ilvl="1" w:tplc="04180019">
      <w:start w:val="1"/>
      <w:numFmt w:val="lowerLetter"/>
      <w:lvlText w:val="%2."/>
      <w:lvlJc w:val="left"/>
      <w:pPr>
        <w:ind w:left="3967" w:hanging="360"/>
      </w:pPr>
    </w:lvl>
    <w:lvl w:ilvl="2" w:tplc="0418001B" w:tentative="1">
      <w:start w:val="1"/>
      <w:numFmt w:val="lowerRoman"/>
      <w:lvlText w:val="%3."/>
      <w:lvlJc w:val="right"/>
      <w:pPr>
        <w:ind w:left="4687" w:hanging="180"/>
      </w:pPr>
    </w:lvl>
    <w:lvl w:ilvl="3" w:tplc="0418000F" w:tentative="1">
      <w:start w:val="1"/>
      <w:numFmt w:val="decimal"/>
      <w:lvlText w:val="%4."/>
      <w:lvlJc w:val="left"/>
      <w:pPr>
        <w:ind w:left="5407" w:hanging="360"/>
      </w:pPr>
    </w:lvl>
    <w:lvl w:ilvl="4" w:tplc="04180019" w:tentative="1">
      <w:start w:val="1"/>
      <w:numFmt w:val="lowerLetter"/>
      <w:lvlText w:val="%5."/>
      <w:lvlJc w:val="left"/>
      <w:pPr>
        <w:ind w:left="6127" w:hanging="360"/>
      </w:pPr>
    </w:lvl>
    <w:lvl w:ilvl="5" w:tplc="0418001B">
      <w:start w:val="1"/>
      <w:numFmt w:val="lowerRoman"/>
      <w:lvlText w:val="%6."/>
      <w:lvlJc w:val="right"/>
      <w:pPr>
        <w:ind w:left="6847" w:hanging="180"/>
      </w:pPr>
    </w:lvl>
    <w:lvl w:ilvl="6" w:tplc="0418000F" w:tentative="1">
      <w:start w:val="1"/>
      <w:numFmt w:val="decimal"/>
      <w:lvlText w:val="%7."/>
      <w:lvlJc w:val="left"/>
      <w:pPr>
        <w:ind w:left="7567" w:hanging="360"/>
      </w:pPr>
    </w:lvl>
    <w:lvl w:ilvl="7" w:tplc="04180019" w:tentative="1">
      <w:start w:val="1"/>
      <w:numFmt w:val="lowerLetter"/>
      <w:lvlText w:val="%8."/>
      <w:lvlJc w:val="left"/>
      <w:pPr>
        <w:ind w:left="8287" w:hanging="360"/>
      </w:pPr>
    </w:lvl>
    <w:lvl w:ilvl="8" w:tplc="0418001B" w:tentative="1">
      <w:start w:val="1"/>
      <w:numFmt w:val="lowerRoman"/>
      <w:lvlText w:val="%9."/>
      <w:lvlJc w:val="right"/>
      <w:pPr>
        <w:ind w:left="9007" w:hanging="180"/>
      </w:pPr>
    </w:lvl>
  </w:abstractNum>
  <w:abstractNum w:abstractNumId="12" w15:restartNumberingAfterBreak="0">
    <w:nsid w:val="1EF719AB"/>
    <w:multiLevelType w:val="hybridMultilevel"/>
    <w:tmpl w:val="F314E44A"/>
    <w:lvl w:ilvl="0" w:tplc="17940974">
      <w:numFmt w:val="bullet"/>
      <w:lvlText w:val="-"/>
      <w:lvlJc w:val="left"/>
      <w:pPr>
        <w:ind w:left="1783" w:hanging="360"/>
      </w:pPr>
      <w:rPr>
        <w:rFonts w:ascii="Calibri" w:eastAsia="Times New Roman" w:hAnsi="Calibri" w:hint="default"/>
      </w:rPr>
    </w:lvl>
    <w:lvl w:ilvl="1" w:tplc="04090003" w:tentative="1">
      <w:start w:val="1"/>
      <w:numFmt w:val="bullet"/>
      <w:lvlText w:val="o"/>
      <w:lvlJc w:val="left"/>
      <w:pPr>
        <w:ind w:left="2503" w:hanging="360"/>
      </w:pPr>
      <w:rPr>
        <w:rFonts w:ascii="Courier New" w:hAnsi="Courier New" w:cs="Courier New" w:hint="default"/>
      </w:rPr>
    </w:lvl>
    <w:lvl w:ilvl="2" w:tplc="04090005" w:tentative="1">
      <w:start w:val="1"/>
      <w:numFmt w:val="bullet"/>
      <w:lvlText w:val=""/>
      <w:lvlJc w:val="left"/>
      <w:pPr>
        <w:ind w:left="3223" w:hanging="360"/>
      </w:pPr>
      <w:rPr>
        <w:rFonts w:ascii="Wingdings" w:hAnsi="Wingdings" w:hint="default"/>
      </w:rPr>
    </w:lvl>
    <w:lvl w:ilvl="3" w:tplc="04090001" w:tentative="1">
      <w:start w:val="1"/>
      <w:numFmt w:val="bullet"/>
      <w:lvlText w:val=""/>
      <w:lvlJc w:val="left"/>
      <w:pPr>
        <w:ind w:left="3943" w:hanging="360"/>
      </w:pPr>
      <w:rPr>
        <w:rFonts w:ascii="Symbol" w:hAnsi="Symbol" w:hint="default"/>
      </w:rPr>
    </w:lvl>
    <w:lvl w:ilvl="4" w:tplc="04090003" w:tentative="1">
      <w:start w:val="1"/>
      <w:numFmt w:val="bullet"/>
      <w:lvlText w:val="o"/>
      <w:lvlJc w:val="left"/>
      <w:pPr>
        <w:ind w:left="4663" w:hanging="360"/>
      </w:pPr>
      <w:rPr>
        <w:rFonts w:ascii="Courier New" w:hAnsi="Courier New" w:cs="Courier New" w:hint="default"/>
      </w:rPr>
    </w:lvl>
    <w:lvl w:ilvl="5" w:tplc="04090005" w:tentative="1">
      <w:start w:val="1"/>
      <w:numFmt w:val="bullet"/>
      <w:lvlText w:val=""/>
      <w:lvlJc w:val="left"/>
      <w:pPr>
        <w:ind w:left="5383" w:hanging="360"/>
      </w:pPr>
      <w:rPr>
        <w:rFonts w:ascii="Wingdings" w:hAnsi="Wingdings" w:hint="default"/>
      </w:rPr>
    </w:lvl>
    <w:lvl w:ilvl="6" w:tplc="04090001" w:tentative="1">
      <w:start w:val="1"/>
      <w:numFmt w:val="bullet"/>
      <w:lvlText w:val=""/>
      <w:lvlJc w:val="left"/>
      <w:pPr>
        <w:ind w:left="6103" w:hanging="360"/>
      </w:pPr>
      <w:rPr>
        <w:rFonts w:ascii="Symbol" w:hAnsi="Symbol" w:hint="default"/>
      </w:rPr>
    </w:lvl>
    <w:lvl w:ilvl="7" w:tplc="04090003" w:tentative="1">
      <w:start w:val="1"/>
      <w:numFmt w:val="bullet"/>
      <w:lvlText w:val="o"/>
      <w:lvlJc w:val="left"/>
      <w:pPr>
        <w:ind w:left="6823" w:hanging="360"/>
      </w:pPr>
      <w:rPr>
        <w:rFonts w:ascii="Courier New" w:hAnsi="Courier New" w:cs="Courier New" w:hint="default"/>
      </w:rPr>
    </w:lvl>
    <w:lvl w:ilvl="8" w:tplc="04090005" w:tentative="1">
      <w:start w:val="1"/>
      <w:numFmt w:val="bullet"/>
      <w:lvlText w:val=""/>
      <w:lvlJc w:val="left"/>
      <w:pPr>
        <w:ind w:left="7543" w:hanging="360"/>
      </w:pPr>
      <w:rPr>
        <w:rFonts w:ascii="Wingdings" w:hAnsi="Wingdings" w:hint="default"/>
      </w:rPr>
    </w:lvl>
  </w:abstractNum>
  <w:abstractNum w:abstractNumId="13" w15:restartNumberingAfterBreak="0">
    <w:nsid w:val="22CB0107"/>
    <w:multiLevelType w:val="hybridMultilevel"/>
    <w:tmpl w:val="1B3AE31C"/>
    <w:lvl w:ilvl="0" w:tplc="2AC8A164">
      <w:start w:val="1"/>
      <w:numFmt w:val="decimal"/>
      <w:lvlText w:val="(%1)"/>
      <w:lvlJc w:val="left"/>
      <w:pPr>
        <w:ind w:left="765" w:hanging="405"/>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4C0B58"/>
    <w:multiLevelType w:val="hybridMultilevel"/>
    <w:tmpl w:val="B0367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B96F54"/>
    <w:multiLevelType w:val="hybridMultilevel"/>
    <w:tmpl w:val="74FA0FA4"/>
    <w:lvl w:ilvl="0" w:tplc="49DCF27E">
      <w:start w:val="1"/>
      <w:numFmt w:val="decimal"/>
      <w:lvlText w:val="(%1)"/>
      <w:lvlJc w:val="left"/>
      <w:pPr>
        <w:tabs>
          <w:tab w:val="num" w:pos="360"/>
        </w:tabs>
        <w:ind w:left="360" w:hanging="360"/>
      </w:pPr>
      <w:rPr>
        <w:rFonts w:hint="default"/>
      </w:rPr>
    </w:lvl>
    <w:lvl w:ilvl="1" w:tplc="91AE4350">
      <w:start w:val="1"/>
      <w:numFmt w:val="bullet"/>
      <w:lvlText w:val=""/>
      <w:lvlJc w:val="left"/>
      <w:pPr>
        <w:tabs>
          <w:tab w:val="num" w:pos="1440"/>
        </w:tabs>
        <w:ind w:left="1437" w:hanging="357"/>
      </w:pPr>
      <w:rPr>
        <w:rFonts w:ascii="Wingdings" w:hAnsi="Wingdings" w:hint="default"/>
        <w:color w:val="80808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65676CB"/>
    <w:multiLevelType w:val="hybridMultilevel"/>
    <w:tmpl w:val="40B84A76"/>
    <w:lvl w:ilvl="0" w:tplc="D53E2C66">
      <w:start w:val="1"/>
      <w:numFmt w:val="decimal"/>
      <w:lvlText w:val="(%1)"/>
      <w:lvlJc w:val="left"/>
      <w:pPr>
        <w:ind w:left="900" w:hanging="360"/>
      </w:pPr>
      <w:rPr>
        <w:rFonts w:hint="default"/>
      </w:rPr>
    </w:lvl>
    <w:lvl w:ilvl="1" w:tplc="04090019" w:tentative="1">
      <w:start w:val="1"/>
      <w:numFmt w:val="lowerLetter"/>
      <w:lvlText w:val="%2."/>
      <w:lvlJc w:val="left"/>
      <w:pPr>
        <w:ind w:left="1277" w:hanging="360"/>
      </w:pPr>
    </w:lvl>
    <w:lvl w:ilvl="2" w:tplc="0409001B" w:tentative="1">
      <w:start w:val="1"/>
      <w:numFmt w:val="lowerRoman"/>
      <w:lvlText w:val="%3."/>
      <w:lvlJc w:val="right"/>
      <w:pPr>
        <w:ind w:left="1997" w:hanging="180"/>
      </w:pPr>
    </w:lvl>
    <w:lvl w:ilvl="3" w:tplc="0409000F" w:tentative="1">
      <w:start w:val="1"/>
      <w:numFmt w:val="decimal"/>
      <w:lvlText w:val="%4."/>
      <w:lvlJc w:val="left"/>
      <w:pPr>
        <w:ind w:left="2717" w:hanging="360"/>
      </w:pPr>
    </w:lvl>
    <w:lvl w:ilvl="4" w:tplc="04090019" w:tentative="1">
      <w:start w:val="1"/>
      <w:numFmt w:val="lowerLetter"/>
      <w:lvlText w:val="%5."/>
      <w:lvlJc w:val="left"/>
      <w:pPr>
        <w:ind w:left="3437" w:hanging="360"/>
      </w:pPr>
    </w:lvl>
    <w:lvl w:ilvl="5" w:tplc="0409001B" w:tentative="1">
      <w:start w:val="1"/>
      <w:numFmt w:val="lowerRoman"/>
      <w:lvlText w:val="%6."/>
      <w:lvlJc w:val="right"/>
      <w:pPr>
        <w:ind w:left="4157" w:hanging="180"/>
      </w:pPr>
    </w:lvl>
    <w:lvl w:ilvl="6" w:tplc="0409000F" w:tentative="1">
      <w:start w:val="1"/>
      <w:numFmt w:val="decimal"/>
      <w:lvlText w:val="%7."/>
      <w:lvlJc w:val="left"/>
      <w:pPr>
        <w:ind w:left="4877" w:hanging="360"/>
      </w:pPr>
    </w:lvl>
    <w:lvl w:ilvl="7" w:tplc="04090019" w:tentative="1">
      <w:start w:val="1"/>
      <w:numFmt w:val="lowerLetter"/>
      <w:lvlText w:val="%8."/>
      <w:lvlJc w:val="left"/>
      <w:pPr>
        <w:ind w:left="5597" w:hanging="360"/>
      </w:pPr>
    </w:lvl>
    <w:lvl w:ilvl="8" w:tplc="0409001B" w:tentative="1">
      <w:start w:val="1"/>
      <w:numFmt w:val="lowerRoman"/>
      <w:lvlText w:val="%9."/>
      <w:lvlJc w:val="right"/>
      <w:pPr>
        <w:ind w:left="6317" w:hanging="180"/>
      </w:pPr>
    </w:lvl>
  </w:abstractNum>
  <w:abstractNum w:abstractNumId="17" w15:restartNumberingAfterBreak="0">
    <w:nsid w:val="277A35AE"/>
    <w:multiLevelType w:val="hybridMultilevel"/>
    <w:tmpl w:val="482AE03E"/>
    <w:lvl w:ilvl="0" w:tplc="8E468E12">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CF73D5E"/>
    <w:multiLevelType w:val="hybridMultilevel"/>
    <w:tmpl w:val="DA6AC030"/>
    <w:lvl w:ilvl="0" w:tplc="A502C53A">
      <w:start w:val="1"/>
      <w:numFmt w:val="decimal"/>
      <w:lvlText w:val="(%1)"/>
      <w:lvlJc w:val="left"/>
      <w:pPr>
        <w:ind w:left="390" w:hanging="39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01D09BA"/>
    <w:multiLevelType w:val="hybridMultilevel"/>
    <w:tmpl w:val="8F70482A"/>
    <w:lvl w:ilvl="0" w:tplc="8848C8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11C3A49"/>
    <w:multiLevelType w:val="hybridMultilevel"/>
    <w:tmpl w:val="6B82BDCC"/>
    <w:lvl w:ilvl="0" w:tplc="A5124242">
      <w:start w:val="16"/>
      <w:numFmt w:val="decimal"/>
      <w:lvlText w:val="(%1)"/>
      <w:lvlJc w:val="left"/>
      <w:pPr>
        <w:ind w:left="1862" w:hanging="420"/>
      </w:pPr>
      <w:rPr>
        <w:rFonts w:hint="default"/>
      </w:rPr>
    </w:lvl>
    <w:lvl w:ilvl="1" w:tplc="04090019" w:tentative="1">
      <w:start w:val="1"/>
      <w:numFmt w:val="lowerLetter"/>
      <w:lvlText w:val="%2."/>
      <w:lvlJc w:val="left"/>
      <w:pPr>
        <w:ind w:left="2522" w:hanging="360"/>
      </w:pPr>
    </w:lvl>
    <w:lvl w:ilvl="2" w:tplc="0409001B" w:tentative="1">
      <w:start w:val="1"/>
      <w:numFmt w:val="lowerRoman"/>
      <w:lvlText w:val="%3."/>
      <w:lvlJc w:val="right"/>
      <w:pPr>
        <w:ind w:left="3242" w:hanging="180"/>
      </w:pPr>
    </w:lvl>
    <w:lvl w:ilvl="3" w:tplc="0409000F" w:tentative="1">
      <w:start w:val="1"/>
      <w:numFmt w:val="decimal"/>
      <w:lvlText w:val="%4."/>
      <w:lvlJc w:val="left"/>
      <w:pPr>
        <w:ind w:left="3962" w:hanging="360"/>
      </w:pPr>
    </w:lvl>
    <w:lvl w:ilvl="4" w:tplc="04090019" w:tentative="1">
      <w:start w:val="1"/>
      <w:numFmt w:val="lowerLetter"/>
      <w:lvlText w:val="%5."/>
      <w:lvlJc w:val="left"/>
      <w:pPr>
        <w:ind w:left="4682" w:hanging="360"/>
      </w:pPr>
    </w:lvl>
    <w:lvl w:ilvl="5" w:tplc="0409001B" w:tentative="1">
      <w:start w:val="1"/>
      <w:numFmt w:val="lowerRoman"/>
      <w:lvlText w:val="%6."/>
      <w:lvlJc w:val="right"/>
      <w:pPr>
        <w:ind w:left="5402" w:hanging="180"/>
      </w:pPr>
    </w:lvl>
    <w:lvl w:ilvl="6" w:tplc="0409000F" w:tentative="1">
      <w:start w:val="1"/>
      <w:numFmt w:val="decimal"/>
      <w:lvlText w:val="%7."/>
      <w:lvlJc w:val="left"/>
      <w:pPr>
        <w:ind w:left="6122" w:hanging="360"/>
      </w:pPr>
    </w:lvl>
    <w:lvl w:ilvl="7" w:tplc="04090019" w:tentative="1">
      <w:start w:val="1"/>
      <w:numFmt w:val="lowerLetter"/>
      <w:lvlText w:val="%8."/>
      <w:lvlJc w:val="left"/>
      <w:pPr>
        <w:ind w:left="6842" w:hanging="360"/>
      </w:pPr>
    </w:lvl>
    <w:lvl w:ilvl="8" w:tplc="0409001B" w:tentative="1">
      <w:start w:val="1"/>
      <w:numFmt w:val="lowerRoman"/>
      <w:lvlText w:val="%9."/>
      <w:lvlJc w:val="right"/>
      <w:pPr>
        <w:ind w:left="7562" w:hanging="180"/>
      </w:pPr>
    </w:lvl>
  </w:abstractNum>
  <w:abstractNum w:abstractNumId="21" w15:restartNumberingAfterBreak="0">
    <w:nsid w:val="33EE5C64"/>
    <w:multiLevelType w:val="hybridMultilevel"/>
    <w:tmpl w:val="44E0A53E"/>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15:restartNumberingAfterBreak="0">
    <w:nsid w:val="33F92231"/>
    <w:multiLevelType w:val="hybridMultilevel"/>
    <w:tmpl w:val="C4C2BEBC"/>
    <w:lvl w:ilvl="0" w:tplc="F24298B2">
      <w:start w:val="1"/>
      <w:numFmt w:val="decimal"/>
      <w:lvlText w:val="(%1)"/>
      <w:lvlJc w:val="left"/>
      <w:pPr>
        <w:ind w:left="1697"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4206158"/>
    <w:multiLevelType w:val="hybridMultilevel"/>
    <w:tmpl w:val="380A5924"/>
    <w:lvl w:ilvl="0" w:tplc="04090017">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5A7799D"/>
    <w:multiLevelType w:val="hybridMultilevel"/>
    <w:tmpl w:val="C0D424FE"/>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392D3B92"/>
    <w:multiLevelType w:val="hybridMultilevel"/>
    <w:tmpl w:val="BA76CE00"/>
    <w:lvl w:ilvl="0" w:tplc="6602D424">
      <w:start w:val="1"/>
      <w:numFmt w:val="bullet"/>
      <w:lvlText w:val=""/>
      <w:lvlJc w:val="left"/>
      <w:pPr>
        <w:ind w:left="900" w:hanging="360"/>
      </w:pPr>
      <w:rPr>
        <w:rFonts w:ascii="Symbol" w:hAnsi="Symbol" w:hint="default"/>
        <w:color w:val="auto"/>
        <w:sz w:val="20"/>
        <w:szCs w:val="2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15:restartNumberingAfterBreak="0">
    <w:nsid w:val="3B9F1315"/>
    <w:multiLevelType w:val="hybridMultilevel"/>
    <w:tmpl w:val="5FB284D2"/>
    <w:lvl w:ilvl="0" w:tplc="E3D2723C">
      <w:start w:val="1"/>
      <w:numFmt w:val="decimal"/>
      <w:lvlText w:val="(%1)"/>
      <w:lvlJc w:val="left"/>
      <w:pPr>
        <w:ind w:left="630" w:hanging="360"/>
      </w:pPr>
      <w:rPr>
        <w:rFonts w:cs="Tahoma"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0A7BDF"/>
    <w:multiLevelType w:val="hybridMultilevel"/>
    <w:tmpl w:val="B90E0084"/>
    <w:lvl w:ilvl="0" w:tplc="17940974">
      <w:numFmt w:val="bullet"/>
      <w:lvlText w:val="-"/>
      <w:lvlJc w:val="left"/>
      <w:pPr>
        <w:ind w:left="1423" w:hanging="360"/>
      </w:pPr>
      <w:rPr>
        <w:rFonts w:ascii="Calibri" w:eastAsia="Times New Roman" w:hAnsi="Calibri" w:hint="default"/>
      </w:rPr>
    </w:lvl>
    <w:lvl w:ilvl="1" w:tplc="04090003" w:tentative="1">
      <w:start w:val="1"/>
      <w:numFmt w:val="bullet"/>
      <w:lvlText w:val="o"/>
      <w:lvlJc w:val="left"/>
      <w:pPr>
        <w:ind w:left="2143" w:hanging="360"/>
      </w:pPr>
      <w:rPr>
        <w:rFonts w:ascii="Courier New" w:hAnsi="Courier New" w:cs="Courier New" w:hint="default"/>
      </w:rPr>
    </w:lvl>
    <w:lvl w:ilvl="2" w:tplc="04090005" w:tentative="1">
      <w:start w:val="1"/>
      <w:numFmt w:val="bullet"/>
      <w:lvlText w:val=""/>
      <w:lvlJc w:val="left"/>
      <w:pPr>
        <w:ind w:left="2863" w:hanging="360"/>
      </w:pPr>
      <w:rPr>
        <w:rFonts w:ascii="Wingdings" w:hAnsi="Wingdings" w:hint="default"/>
      </w:rPr>
    </w:lvl>
    <w:lvl w:ilvl="3" w:tplc="04090001" w:tentative="1">
      <w:start w:val="1"/>
      <w:numFmt w:val="bullet"/>
      <w:lvlText w:val=""/>
      <w:lvlJc w:val="left"/>
      <w:pPr>
        <w:ind w:left="3583" w:hanging="360"/>
      </w:pPr>
      <w:rPr>
        <w:rFonts w:ascii="Symbol" w:hAnsi="Symbol" w:hint="default"/>
      </w:rPr>
    </w:lvl>
    <w:lvl w:ilvl="4" w:tplc="04090003" w:tentative="1">
      <w:start w:val="1"/>
      <w:numFmt w:val="bullet"/>
      <w:lvlText w:val="o"/>
      <w:lvlJc w:val="left"/>
      <w:pPr>
        <w:ind w:left="4303" w:hanging="360"/>
      </w:pPr>
      <w:rPr>
        <w:rFonts w:ascii="Courier New" w:hAnsi="Courier New" w:cs="Courier New" w:hint="default"/>
      </w:rPr>
    </w:lvl>
    <w:lvl w:ilvl="5" w:tplc="04090005" w:tentative="1">
      <w:start w:val="1"/>
      <w:numFmt w:val="bullet"/>
      <w:lvlText w:val=""/>
      <w:lvlJc w:val="left"/>
      <w:pPr>
        <w:ind w:left="5023" w:hanging="360"/>
      </w:pPr>
      <w:rPr>
        <w:rFonts w:ascii="Wingdings" w:hAnsi="Wingdings" w:hint="default"/>
      </w:rPr>
    </w:lvl>
    <w:lvl w:ilvl="6" w:tplc="04090001" w:tentative="1">
      <w:start w:val="1"/>
      <w:numFmt w:val="bullet"/>
      <w:lvlText w:val=""/>
      <w:lvlJc w:val="left"/>
      <w:pPr>
        <w:ind w:left="5743" w:hanging="360"/>
      </w:pPr>
      <w:rPr>
        <w:rFonts w:ascii="Symbol" w:hAnsi="Symbol" w:hint="default"/>
      </w:rPr>
    </w:lvl>
    <w:lvl w:ilvl="7" w:tplc="04090003" w:tentative="1">
      <w:start w:val="1"/>
      <w:numFmt w:val="bullet"/>
      <w:lvlText w:val="o"/>
      <w:lvlJc w:val="left"/>
      <w:pPr>
        <w:ind w:left="6463" w:hanging="360"/>
      </w:pPr>
      <w:rPr>
        <w:rFonts w:ascii="Courier New" w:hAnsi="Courier New" w:cs="Courier New" w:hint="default"/>
      </w:rPr>
    </w:lvl>
    <w:lvl w:ilvl="8" w:tplc="04090005" w:tentative="1">
      <w:start w:val="1"/>
      <w:numFmt w:val="bullet"/>
      <w:lvlText w:val=""/>
      <w:lvlJc w:val="left"/>
      <w:pPr>
        <w:ind w:left="7183" w:hanging="360"/>
      </w:pPr>
      <w:rPr>
        <w:rFonts w:ascii="Wingdings" w:hAnsi="Wingdings" w:hint="default"/>
      </w:rPr>
    </w:lvl>
  </w:abstractNum>
  <w:abstractNum w:abstractNumId="28" w15:restartNumberingAfterBreak="0">
    <w:nsid w:val="3E20180B"/>
    <w:multiLevelType w:val="hybridMultilevel"/>
    <w:tmpl w:val="39749022"/>
    <w:lvl w:ilvl="0" w:tplc="A2AC4B10">
      <w:start w:val="1"/>
      <w:numFmt w:val="decimal"/>
      <w:lvlText w:val="(%1)"/>
      <w:lvlJc w:val="left"/>
      <w:pPr>
        <w:ind w:left="937" w:hanging="360"/>
      </w:pPr>
      <w:rPr>
        <w:rFonts w:hint="default"/>
      </w:rPr>
    </w:lvl>
    <w:lvl w:ilvl="1" w:tplc="04180019">
      <w:start w:val="1"/>
      <w:numFmt w:val="lowerLetter"/>
      <w:lvlText w:val="%2."/>
      <w:lvlJc w:val="left"/>
      <w:pPr>
        <w:ind w:left="1657" w:hanging="360"/>
      </w:pPr>
    </w:lvl>
    <w:lvl w:ilvl="2" w:tplc="0418001B" w:tentative="1">
      <w:start w:val="1"/>
      <w:numFmt w:val="lowerRoman"/>
      <w:lvlText w:val="%3."/>
      <w:lvlJc w:val="right"/>
      <w:pPr>
        <w:ind w:left="2377" w:hanging="180"/>
      </w:pPr>
    </w:lvl>
    <w:lvl w:ilvl="3" w:tplc="0418000F" w:tentative="1">
      <w:start w:val="1"/>
      <w:numFmt w:val="decimal"/>
      <w:lvlText w:val="%4."/>
      <w:lvlJc w:val="left"/>
      <w:pPr>
        <w:ind w:left="3097" w:hanging="360"/>
      </w:pPr>
    </w:lvl>
    <w:lvl w:ilvl="4" w:tplc="04180019" w:tentative="1">
      <w:start w:val="1"/>
      <w:numFmt w:val="lowerLetter"/>
      <w:lvlText w:val="%5."/>
      <w:lvlJc w:val="left"/>
      <w:pPr>
        <w:ind w:left="3817" w:hanging="360"/>
      </w:pPr>
    </w:lvl>
    <w:lvl w:ilvl="5" w:tplc="0418001B" w:tentative="1">
      <w:start w:val="1"/>
      <w:numFmt w:val="lowerRoman"/>
      <w:lvlText w:val="%6."/>
      <w:lvlJc w:val="right"/>
      <w:pPr>
        <w:ind w:left="4537" w:hanging="180"/>
      </w:pPr>
    </w:lvl>
    <w:lvl w:ilvl="6" w:tplc="0418000F" w:tentative="1">
      <w:start w:val="1"/>
      <w:numFmt w:val="decimal"/>
      <w:lvlText w:val="%7."/>
      <w:lvlJc w:val="left"/>
      <w:pPr>
        <w:ind w:left="5257" w:hanging="360"/>
      </w:pPr>
    </w:lvl>
    <w:lvl w:ilvl="7" w:tplc="04180019" w:tentative="1">
      <w:start w:val="1"/>
      <w:numFmt w:val="lowerLetter"/>
      <w:lvlText w:val="%8."/>
      <w:lvlJc w:val="left"/>
      <w:pPr>
        <w:ind w:left="5977" w:hanging="360"/>
      </w:pPr>
    </w:lvl>
    <w:lvl w:ilvl="8" w:tplc="0418001B" w:tentative="1">
      <w:start w:val="1"/>
      <w:numFmt w:val="lowerRoman"/>
      <w:lvlText w:val="%9."/>
      <w:lvlJc w:val="right"/>
      <w:pPr>
        <w:ind w:left="6697" w:hanging="180"/>
      </w:pPr>
    </w:lvl>
  </w:abstractNum>
  <w:abstractNum w:abstractNumId="29" w15:restartNumberingAfterBreak="0">
    <w:nsid w:val="3FD21B09"/>
    <w:multiLevelType w:val="hybridMultilevel"/>
    <w:tmpl w:val="E9C0EF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1FB7168"/>
    <w:multiLevelType w:val="hybridMultilevel"/>
    <w:tmpl w:val="A57C30EC"/>
    <w:lvl w:ilvl="0" w:tplc="FBF8E478">
      <w:start w:val="1"/>
      <w:numFmt w:val="decimal"/>
      <w:lvlText w:val="(%1)"/>
      <w:lvlJc w:val="left"/>
      <w:pPr>
        <w:tabs>
          <w:tab w:val="num" w:pos="360"/>
        </w:tabs>
        <w:ind w:left="360" w:hanging="360"/>
      </w:pPr>
      <w:rPr>
        <w:rFonts w:ascii="Trebuchet MS" w:eastAsia="Calibri" w:hAnsi="Trebuchet MS" w:cs="Times New Roman"/>
        <w:b w:val="0"/>
      </w:rPr>
    </w:lvl>
    <w:lvl w:ilvl="1" w:tplc="04180019">
      <w:start w:val="1"/>
      <w:numFmt w:val="lowerLetter"/>
      <w:lvlText w:val="%2."/>
      <w:lvlJc w:val="left"/>
      <w:pPr>
        <w:tabs>
          <w:tab w:val="num" w:pos="1440"/>
        </w:tabs>
        <w:ind w:left="1440" w:hanging="360"/>
      </w:pPr>
      <w:rPr>
        <w:rFonts w:cs="Times New Roman"/>
      </w:rPr>
    </w:lvl>
    <w:lvl w:ilvl="2" w:tplc="0418001B">
      <w:start w:val="1"/>
      <w:numFmt w:val="lowerRoman"/>
      <w:lvlText w:val="%3."/>
      <w:lvlJc w:val="right"/>
      <w:pPr>
        <w:tabs>
          <w:tab w:val="num" w:pos="2160"/>
        </w:tabs>
        <w:ind w:left="2160" w:hanging="180"/>
      </w:pPr>
      <w:rPr>
        <w:rFonts w:cs="Times New Roman"/>
      </w:rPr>
    </w:lvl>
    <w:lvl w:ilvl="3" w:tplc="F8BC040C">
      <w:start w:val="1"/>
      <w:numFmt w:val="lowerLetter"/>
      <w:lvlText w:val="(%4)"/>
      <w:lvlJc w:val="left"/>
      <w:pPr>
        <w:ind w:left="2880" w:hanging="360"/>
      </w:pPr>
      <w:rPr>
        <w:rFonts w:hint="default"/>
      </w:rPr>
    </w:lvl>
    <w:lvl w:ilvl="4" w:tplc="04180019">
      <w:start w:val="1"/>
      <w:numFmt w:val="lowerLetter"/>
      <w:lvlText w:val="%5."/>
      <w:lvlJc w:val="left"/>
      <w:pPr>
        <w:tabs>
          <w:tab w:val="num" w:pos="3600"/>
        </w:tabs>
        <w:ind w:left="3600" w:hanging="360"/>
      </w:pPr>
      <w:rPr>
        <w:rFonts w:cs="Times New Roman"/>
      </w:rPr>
    </w:lvl>
    <w:lvl w:ilvl="5" w:tplc="9A18F07C">
      <w:start w:val="1"/>
      <w:numFmt w:val="upperLetter"/>
      <w:lvlText w:val="%6)"/>
      <w:lvlJc w:val="left"/>
      <w:pPr>
        <w:ind w:left="4500" w:hanging="360"/>
      </w:pPr>
      <w:rPr>
        <w:rFonts w:hint="default"/>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48273BC"/>
    <w:multiLevelType w:val="hybridMultilevel"/>
    <w:tmpl w:val="8924C7D0"/>
    <w:lvl w:ilvl="0" w:tplc="2234A12C">
      <w:start w:val="1"/>
      <w:numFmt w:val="decimal"/>
      <w:lvlText w:val="(%1)"/>
      <w:lvlJc w:val="left"/>
      <w:pPr>
        <w:ind w:left="360" w:hanging="360"/>
      </w:pPr>
      <w:rPr>
        <w:rFonts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46E51287"/>
    <w:multiLevelType w:val="multilevel"/>
    <w:tmpl w:val="DEE8180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33"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cs="Times New Roman" w:hint="default"/>
        <w:b/>
        <w:i w:val="0"/>
        <w:color w:val="auto"/>
        <w:sz w:val="20"/>
      </w:rPr>
    </w:lvl>
    <w:lvl w:ilvl="1">
      <w:start w:val="1"/>
      <w:numFmt w:val="decimal"/>
      <w:lvlText w:val="(%2)"/>
      <w:lvlJc w:val="left"/>
      <w:pPr>
        <w:ind w:left="1134" w:hanging="567"/>
      </w:pPr>
      <w:rPr>
        <w:rFonts w:ascii="Calibri" w:hAnsi="Calibri" w:cs="Times New Roman" w:hint="default"/>
        <w:sz w:val="20"/>
      </w:rPr>
    </w:lvl>
    <w:lvl w:ilvl="2">
      <w:start w:val="1"/>
      <w:numFmt w:val="lowerLetter"/>
      <w:lvlText w:val="(%3)"/>
      <w:lvlJc w:val="left"/>
      <w:pPr>
        <w:ind w:left="2155" w:hanging="737"/>
      </w:pPr>
      <w:rPr>
        <w:rFonts w:ascii="Calibri" w:hAnsi="Calibri" w:cs="Times New Roman" w:hint="default"/>
        <w:sz w:val="20"/>
      </w:rPr>
    </w:lvl>
    <w:lvl w:ilvl="3">
      <w:start w:val="1"/>
      <w:numFmt w:val="bullet"/>
      <w:lvlText w:val="­"/>
      <w:lvlJc w:val="left"/>
      <w:pPr>
        <w:ind w:left="2722" w:hanging="737"/>
      </w:pPr>
      <w:rPr>
        <w:rFonts w:ascii="Calibri" w:hAnsi="Calibri" w:cs="Times New Roman" w:hint="default"/>
        <w:sz w:val="22"/>
      </w:rPr>
    </w:lvl>
    <w:lvl w:ilvl="4">
      <w:start w:val="1"/>
      <w:numFmt w:val="lowerLetter"/>
      <w:lvlText w:val="%5."/>
      <w:lvlJc w:val="left"/>
      <w:pPr>
        <w:ind w:left="3289" w:hanging="737"/>
      </w:pPr>
    </w:lvl>
    <w:lvl w:ilvl="5">
      <w:start w:val="1"/>
      <w:numFmt w:val="lowerRoman"/>
      <w:lvlText w:val="%6."/>
      <w:lvlJc w:val="right"/>
      <w:pPr>
        <w:ind w:left="3856" w:hanging="737"/>
      </w:p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cs="Times New Roman" w:hint="default"/>
      </w:rPr>
    </w:lvl>
    <w:lvl w:ilvl="8">
      <w:start w:val="1"/>
      <w:numFmt w:val="none"/>
      <w:lvlText w:val=""/>
      <w:lvlJc w:val="right"/>
      <w:pPr>
        <w:ind w:left="5557" w:hanging="737"/>
      </w:pPr>
    </w:lvl>
  </w:abstractNum>
  <w:abstractNum w:abstractNumId="34" w15:restartNumberingAfterBreak="0">
    <w:nsid w:val="4D9642E8"/>
    <w:multiLevelType w:val="hybridMultilevel"/>
    <w:tmpl w:val="44560670"/>
    <w:lvl w:ilvl="0" w:tplc="A1026BC4">
      <w:start w:val="1"/>
      <w:numFmt w:val="decimal"/>
      <w:lvlText w:val="(%1)"/>
      <w:lvlJc w:val="left"/>
      <w:pPr>
        <w:tabs>
          <w:tab w:val="num" w:pos="405"/>
        </w:tabs>
        <w:ind w:left="405"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15:restartNumberingAfterBreak="0">
    <w:nsid w:val="4E572041"/>
    <w:multiLevelType w:val="hybridMultilevel"/>
    <w:tmpl w:val="16E6F396"/>
    <w:lvl w:ilvl="0" w:tplc="F8B8380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1382196"/>
    <w:multiLevelType w:val="hybridMultilevel"/>
    <w:tmpl w:val="471ECA56"/>
    <w:lvl w:ilvl="0" w:tplc="17940974">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2CA5D1E"/>
    <w:multiLevelType w:val="hybridMultilevel"/>
    <w:tmpl w:val="16341DF2"/>
    <w:lvl w:ilvl="0" w:tplc="8E26A890">
      <w:start w:val="1"/>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31C1E11"/>
    <w:multiLevelType w:val="hybridMultilevel"/>
    <w:tmpl w:val="399C9C54"/>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4D95ACE"/>
    <w:multiLevelType w:val="hybridMultilevel"/>
    <w:tmpl w:val="85D4866C"/>
    <w:lvl w:ilvl="0" w:tplc="8BBE8DAC">
      <w:start w:val="1"/>
      <w:numFmt w:val="decimal"/>
      <w:lvlText w:val="(%1)"/>
      <w:lvlJc w:val="left"/>
      <w:pPr>
        <w:ind w:left="502" w:hanging="360"/>
      </w:pPr>
      <w:rPr>
        <w:rFonts w:hint="default"/>
      </w:r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40" w15:restartNumberingAfterBreak="0">
    <w:nsid w:val="5BB32901"/>
    <w:multiLevelType w:val="hybridMultilevel"/>
    <w:tmpl w:val="11CAE704"/>
    <w:lvl w:ilvl="0" w:tplc="17045DAC">
      <w:start w:val="1"/>
      <w:numFmt w:val="lowerLetter"/>
      <w:lvlText w:val="%1)"/>
      <w:lvlJc w:val="left"/>
      <w:pPr>
        <w:ind w:left="720" w:hanging="720"/>
      </w:pPr>
      <w:rPr>
        <w:rFonts w:ascii="Trebuchet MS" w:eastAsia="Times New Roman" w:hAnsi="Trebuchet MS" w:cs="Times New Roman"/>
      </w:rPr>
    </w:lvl>
    <w:lvl w:ilvl="1" w:tplc="AB5C8D32">
      <w:start w:val="1"/>
      <w:numFmt w:val="decimal"/>
      <w:lvlText w:val="(%2)"/>
      <w:lvlJc w:val="left"/>
      <w:pPr>
        <w:ind w:left="1125" w:hanging="405"/>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5D3213C4"/>
    <w:multiLevelType w:val="hybridMultilevel"/>
    <w:tmpl w:val="602C102A"/>
    <w:lvl w:ilvl="0" w:tplc="6D387D8A">
      <w:start w:val="1"/>
      <w:numFmt w:val="decimal"/>
      <w:lvlText w:val="(%1)"/>
      <w:lvlJc w:val="left"/>
      <w:pPr>
        <w:tabs>
          <w:tab w:val="num" w:pos="644"/>
        </w:tabs>
        <w:ind w:left="644" w:hanging="360"/>
      </w:pPr>
      <w:rPr>
        <w:rFonts w:cs="Times New Roman" w:hint="default"/>
        <w:color w:val="auto"/>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03E6EEF"/>
    <w:multiLevelType w:val="hybridMultilevel"/>
    <w:tmpl w:val="730AAADA"/>
    <w:lvl w:ilvl="0" w:tplc="E8049A64">
      <w:start w:val="13"/>
      <w:numFmt w:val="decimal"/>
      <w:lvlText w:val="(%1)"/>
      <w:lvlJc w:val="left"/>
      <w:pPr>
        <w:ind w:left="1697" w:hanging="420"/>
      </w:pPr>
      <w:rPr>
        <w:rFonts w:hint="default"/>
      </w:r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43" w15:restartNumberingAfterBreak="0">
    <w:nsid w:val="62A9415C"/>
    <w:multiLevelType w:val="hybridMultilevel"/>
    <w:tmpl w:val="66984E04"/>
    <w:lvl w:ilvl="0" w:tplc="17940974">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2BD3A7B"/>
    <w:multiLevelType w:val="hybridMultilevel"/>
    <w:tmpl w:val="7BCCDB4A"/>
    <w:lvl w:ilvl="0" w:tplc="45D21950">
      <w:start w:val="1"/>
      <w:numFmt w:val="decimal"/>
      <w:lvlText w:val="(%1)"/>
      <w:lvlJc w:val="left"/>
      <w:pPr>
        <w:ind w:left="577"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4C70208"/>
    <w:multiLevelType w:val="hybridMultilevel"/>
    <w:tmpl w:val="338834F0"/>
    <w:lvl w:ilvl="0" w:tplc="3150400A">
      <w:start w:val="1"/>
      <w:numFmt w:val="lowerLetter"/>
      <w:lvlText w:val="%1)"/>
      <w:lvlJc w:val="left"/>
      <w:pPr>
        <w:tabs>
          <w:tab w:val="num" w:pos="810"/>
        </w:tabs>
        <w:ind w:left="810" w:hanging="360"/>
      </w:pPr>
      <w:rPr>
        <w:rFonts w:hint="default"/>
      </w:rPr>
    </w:lvl>
    <w:lvl w:ilvl="1" w:tplc="15E4471A">
      <w:start w:val="1"/>
      <w:numFmt w:val="decimal"/>
      <w:lvlText w:val="%2."/>
      <w:lvlJc w:val="left"/>
      <w:pPr>
        <w:tabs>
          <w:tab w:val="num" w:pos="1620"/>
        </w:tabs>
        <w:ind w:left="1620" w:hanging="450"/>
      </w:pPr>
      <w:rPr>
        <w:rFonts w:hint="default"/>
      </w:rPr>
    </w:lvl>
    <w:lvl w:ilvl="2" w:tplc="454AAC28">
      <w:start w:val="1"/>
      <w:numFmt w:val="decimal"/>
      <w:lvlText w:val="(%3)"/>
      <w:lvlJc w:val="left"/>
      <w:pPr>
        <w:tabs>
          <w:tab w:val="num" w:pos="2445"/>
        </w:tabs>
        <w:ind w:left="2445" w:hanging="375"/>
      </w:pPr>
      <w:rPr>
        <w:rFonts w:hint="default"/>
      </w:rPr>
    </w:lvl>
    <w:lvl w:ilvl="3" w:tplc="F09E68FC" w:tentative="1">
      <w:start w:val="1"/>
      <w:numFmt w:val="decimal"/>
      <w:lvlText w:val="%4."/>
      <w:lvlJc w:val="left"/>
      <w:pPr>
        <w:tabs>
          <w:tab w:val="num" w:pos="2970"/>
        </w:tabs>
        <w:ind w:left="2970" w:hanging="360"/>
      </w:pPr>
    </w:lvl>
    <w:lvl w:ilvl="4" w:tplc="F4841EF4" w:tentative="1">
      <w:start w:val="1"/>
      <w:numFmt w:val="lowerLetter"/>
      <w:lvlText w:val="%5."/>
      <w:lvlJc w:val="left"/>
      <w:pPr>
        <w:tabs>
          <w:tab w:val="num" w:pos="3690"/>
        </w:tabs>
        <w:ind w:left="3690" w:hanging="360"/>
      </w:pPr>
    </w:lvl>
    <w:lvl w:ilvl="5" w:tplc="C7689592" w:tentative="1">
      <w:start w:val="1"/>
      <w:numFmt w:val="lowerRoman"/>
      <w:lvlText w:val="%6."/>
      <w:lvlJc w:val="right"/>
      <w:pPr>
        <w:tabs>
          <w:tab w:val="num" w:pos="4410"/>
        </w:tabs>
        <w:ind w:left="4410" w:hanging="180"/>
      </w:pPr>
    </w:lvl>
    <w:lvl w:ilvl="6" w:tplc="805242F2" w:tentative="1">
      <w:start w:val="1"/>
      <w:numFmt w:val="decimal"/>
      <w:lvlText w:val="%7."/>
      <w:lvlJc w:val="left"/>
      <w:pPr>
        <w:tabs>
          <w:tab w:val="num" w:pos="5130"/>
        </w:tabs>
        <w:ind w:left="5130" w:hanging="360"/>
      </w:pPr>
    </w:lvl>
    <w:lvl w:ilvl="7" w:tplc="91724D84" w:tentative="1">
      <w:start w:val="1"/>
      <w:numFmt w:val="lowerLetter"/>
      <w:lvlText w:val="%8."/>
      <w:lvlJc w:val="left"/>
      <w:pPr>
        <w:tabs>
          <w:tab w:val="num" w:pos="5850"/>
        </w:tabs>
        <w:ind w:left="5850" w:hanging="360"/>
      </w:pPr>
    </w:lvl>
    <w:lvl w:ilvl="8" w:tplc="13EEDB72" w:tentative="1">
      <w:start w:val="1"/>
      <w:numFmt w:val="lowerRoman"/>
      <w:lvlText w:val="%9."/>
      <w:lvlJc w:val="right"/>
      <w:pPr>
        <w:tabs>
          <w:tab w:val="num" w:pos="6570"/>
        </w:tabs>
        <w:ind w:left="6570" w:hanging="180"/>
      </w:pPr>
    </w:lvl>
  </w:abstractNum>
  <w:abstractNum w:abstractNumId="46" w15:restartNumberingAfterBreak="0">
    <w:nsid w:val="67545FD5"/>
    <w:multiLevelType w:val="hybridMultilevel"/>
    <w:tmpl w:val="678CFEE0"/>
    <w:lvl w:ilvl="0" w:tplc="5712D20A">
      <w:start w:val="23"/>
      <w:numFmt w:val="bullet"/>
      <w:lvlText w:val="-"/>
      <w:lvlJc w:val="left"/>
      <w:pPr>
        <w:ind w:left="720" w:hanging="360"/>
      </w:pPr>
      <w:rPr>
        <w:rFonts w:ascii="Times New Roman" w:eastAsia="Times New Roman" w:hAnsi="Times New Roman"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67F9056E"/>
    <w:multiLevelType w:val="hybridMultilevel"/>
    <w:tmpl w:val="E3143302"/>
    <w:lvl w:ilvl="0" w:tplc="2AC8A164">
      <w:start w:val="1"/>
      <w:numFmt w:val="decimal"/>
      <w:lvlText w:val="(%1)"/>
      <w:lvlJc w:val="left"/>
      <w:pPr>
        <w:ind w:left="765" w:hanging="405"/>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895571B"/>
    <w:multiLevelType w:val="hybridMultilevel"/>
    <w:tmpl w:val="59FA4EEC"/>
    <w:lvl w:ilvl="0" w:tplc="E3C0F602">
      <w:start w:val="1"/>
      <w:numFmt w:val="lowerLetter"/>
      <w:lvlText w:val="%1)"/>
      <w:lvlJc w:val="left"/>
      <w:pPr>
        <w:ind w:left="502"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9" w15:restartNumberingAfterBreak="0">
    <w:nsid w:val="691509A5"/>
    <w:multiLevelType w:val="hybridMultilevel"/>
    <w:tmpl w:val="6AE4271E"/>
    <w:lvl w:ilvl="0" w:tplc="17940974">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A83614D"/>
    <w:multiLevelType w:val="hybridMultilevel"/>
    <w:tmpl w:val="1A4A0FAE"/>
    <w:lvl w:ilvl="0" w:tplc="701C4C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6CCC2A58"/>
    <w:multiLevelType w:val="hybridMultilevel"/>
    <w:tmpl w:val="A7AE3348"/>
    <w:lvl w:ilvl="0" w:tplc="D0248750">
      <w:start w:val="1"/>
      <w:numFmt w:val="lowerLetter"/>
      <w:lvlText w:val="%1)"/>
      <w:lvlJc w:val="left"/>
      <w:pPr>
        <w:ind w:left="720" w:hanging="360"/>
      </w:pPr>
      <w:rPr>
        <w:rFonts w:ascii="Trebuchet MS" w:eastAsia="Times New Roman" w:hAnsi="Trebuchet MS"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FAA0B65"/>
    <w:multiLevelType w:val="hybridMultilevel"/>
    <w:tmpl w:val="9D4E4E90"/>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21F5695"/>
    <w:multiLevelType w:val="hybridMultilevel"/>
    <w:tmpl w:val="61E65422"/>
    <w:lvl w:ilvl="0" w:tplc="77BCF23A">
      <w:start w:val="2"/>
      <w:numFmt w:val="bullet"/>
      <w:lvlText w:val="-"/>
      <w:lvlJc w:val="left"/>
      <w:pPr>
        <w:ind w:left="720" w:hanging="360"/>
      </w:pPr>
      <w:rPr>
        <w:rFonts w:ascii="Trebuchet MS" w:eastAsia="Arial Unicode MS"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6922394"/>
    <w:multiLevelType w:val="hybridMultilevel"/>
    <w:tmpl w:val="3EDE219E"/>
    <w:lvl w:ilvl="0" w:tplc="8242B5BA">
      <w:start w:val="10"/>
      <w:numFmt w:val="decimal"/>
      <w:lvlText w:val="(%1)"/>
      <w:lvlJc w:val="left"/>
      <w:pPr>
        <w:ind w:left="1697" w:hanging="420"/>
      </w:pPr>
      <w:rPr>
        <w:rFonts w:hint="default"/>
      </w:r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55" w15:restartNumberingAfterBreak="0">
    <w:nsid w:val="7D4E779C"/>
    <w:multiLevelType w:val="hybridMultilevel"/>
    <w:tmpl w:val="F79CAB82"/>
    <w:lvl w:ilvl="0" w:tplc="2234A12C">
      <w:start w:val="1"/>
      <w:numFmt w:val="decimal"/>
      <w:lvlText w:val="(%1)"/>
      <w:lvlJc w:val="left"/>
      <w:pPr>
        <w:ind w:left="36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DFA3F3F"/>
    <w:multiLevelType w:val="hybridMultilevel"/>
    <w:tmpl w:val="EC24B282"/>
    <w:lvl w:ilvl="0" w:tplc="D3F639EE">
      <w:start w:val="1"/>
      <w:numFmt w:val="upperRoman"/>
      <w:lvlText w:val="%1."/>
      <w:lvlJc w:val="left"/>
      <w:pPr>
        <w:ind w:left="1080" w:hanging="720"/>
      </w:pPr>
      <w:rPr>
        <w:rFonts w:hint="default"/>
      </w:rPr>
    </w:lvl>
    <w:lvl w:ilvl="1" w:tplc="69C0744E">
      <w:start w:val="1"/>
      <w:numFmt w:val="decimal"/>
      <w:lvlText w:val="(%2)"/>
      <w:lvlJc w:val="left"/>
      <w:pPr>
        <w:ind w:left="1530" w:hanging="45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41"/>
  </w:num>
  <w:num w:numId="3">
    <w:abstractNumId w:val="2"/>
  </w:num>
  <w:num w:numId="4">
    <w:abstractNumId w:val="34"/>
  </w:num>
  <w:num w:numId="5">
    <w:abstractNumId w:val="49"/>
  </w:num>
  <w:num w:numId="6">
    <w:abstractNumId w:val="46"/>
  </w:num>
  <w:num w:numId="7">
    <w:abstractNumId w:val="15"/>
  </w:num>
  <w:num w:numId="8">
    <w:abstractNumId w:val="45"/>
  </w:num>
  <w:num w:numId="9">
    <w:abstractNumId w:val="29"/>
  </w:num>
  <w:num w:numId="10">
    <w:abstractNumId w:val="3"/>
  </w:num>
  <w:num w:numId="11">
    <w:abstractNumId w:val="1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11"/>
  </w:num>
  <w:num w:numId="15">
    <w:abstractNumId w:val="9"/>
  </w:num>
  <w:num w:numId="16">
    <w:abstractNumId w:val="39"/>
  </w:num>
  <w:num w:numId="17">
    <w:abstractNumId w:val="40"/>
  </w:num>
  <w:num w:numId="18">
    <w:abstractNumId w:val="18"/>
  </w:num>
  <w:num w:numId="19">
    <w:abstractNumId w:val="10"/>
  </w:num>
  <w:num w:numId="20">
    <w:abstractNumId w:val="1"/>
  </w:num>
  <w:num w:numId="21">
    <w:abstractNumId w:val="4"/>
  </w:num>
  <w:num w:numId="22">
    <w:abstractNumId w:val="26"/>
  </w:num>
  <w:num w:numId="23">
    <w:abstractNumId w:val="35"/>
  </w:num>
  <w:num w:numId="24">
    <w:abstractNumId w:val="14"/>
  </w:num>
  <w:num w:numId="25">
    <w:abstractNumId w:val="47"/>
  </w:num>
  <w:num w:numId="26">
    <w:abstractNumId w:val="13"/>
  </w:num>
  <w:num w:numId="27">
    <w:abstractNumId w:val="51"/>
  </w:num>
  <w:num w:numId="28">
    <w:abstractNumId w:val="56"/>
  </w:num>
  <w:num w:numId="29">
    <w:abstractNumId w:val="27"/>
  </w:num>
  <w:num w:numId="30">
    <w:abstractNumId w:val="16"/>
  </w:num>
  <w:num w:numId="31">
    <w:abstractNumId w:val="12"/>
  </w:num>
  <w:num w:numId="32">
    <w:abstractNumId w:val="43"/>
  </w:num>
  <w:num w:numId="33">
    <w:abstractNumId w:val="22"/>
  </w:num>
  <w:num w:numId="34">
    <w:abstractNumId w:val="44"/>
  </w:num>
  <w:num w:numId="35">
    <w:abstractNumId w:val="36"/>
  </w:num>
  <w:num w:numId="36">
    <w:abstractNumId w:val="31"/>
  </w:num>
  <w:num w:numId="37">
    <w:abstractNumId w:val="55"/>
  </w:num>
  <w:num w:numId="38">
    <w:abstractNumId w:val="6"/>
  </w:num>
  <w:num w:numId="39">
    <w:abstractNumId w:val="24"/>
  </w:num>
  <w:num w:numId="40">
    <w:abstractNumId w:val="21"/>
  </w:num>
  <w:num w:numId="41">
    <w:abstractNumId w:val="48"/>
  </w:num>
  <w:num w:numId="42">
    <w:abstractNumId w:val="50"/>
  </w:num>
  <w:num w:numId="43">
    <w:abstractNumId w:val="7"/>
  </w:num>
  <w:num w:numId="44">
    <w:abstractNumId w:val="37"/>
  </w:num>
  <w:num w:numId="45">
    <w:abstractNumId w:val="0"/>
  </w:num>
  <w:num w:numId="46">
    <w:abstractNumId w:val="52"/>
  </w:num>
  <w:num w:numId="47">
    <w:abstractNumId w:val="38"/>
  </w:num>
  <w:num w:numId="48">
    <w:abstractNumId w:val="54"/>
  </w:num>
  <w:num w:numId="49">
    <w:abstractNumId w:val="42"/>
  </w:num>
  <w:num w:numId="50">
    <w:abstractNumId w:val="20"/>
  </w:num>
  <w:num w:numId="51">
    <w:abstractNumId w:val="17"/>
  </w:num>
  <w:num w:numId="52">
    <w:abstractNumId w:val="5"/>
  </w:num>
  <w:num w:numId="5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8"/>
  </w:num>
  <w:num w:numId="5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3"/>
  </w:num>
  <w:num w:numId="57">
    <w:abstractNumId w:val="32"/>
    <w:lvlOverride w:ilvl="0">
      <w:lvl w:ilvl="0">
        <w:start w:val="1"/>
        <w:numFmt w:val="decimal"/>
        <w:isLgl/>
        <w:lvlText w:val="Articolul %1"/>
        <w:lvlJc w:val="left"/>
        <w:pPr>
          <w:ind w:left="1134" w:hanging="1134"/>
        </w:pPr>
        <w:rPr>
          <w:rFonts w:ascii="Calibri" w:hAnsi="Calibri" w:hint="default"/>
          <w:b/>
          <w:i w:val="0"/>
          <w:color w:val="auto"/>
          <w:sz w:val="20"/>
        </w:rPr>
      </w:lvl>
    </w:lvlOverride>
    <w:lvlOverride w:ilvl="1">
      <w:lvl w:ilvl="1">
        <w:start w:val="1"/>
        <w:numFmt w:val="upperLetter"/>
        <w:lvlText w:val="%2."/>
        <w:lvlJc w:val="left"/>
        <w:pPr>
          <w:ind w:left="680" w:hanging="396"/>
        </w:pPr>
        <w:rPr>
          <w:rFonts w:ascii="Calibri" w:hAnsi="Calibri" w:hint="default"/>
          <w:sz w:val="20"/>
        </w:rPr>
      </w:lvl>
    </w:lvlOverride>
    <w:lvlOverride w:ilvl="2">
      <w:lvl w:ilvl="2">
        <w:start w:val="1"/>
        <w:numFmt w:val="decimal"/>
        <w:lvlText w:val="(%3)"/>
        <w:lvlJc w:val="left"/>
        <w:pPr>
          <w:ind w:left="680" w:hanging="396"/>
        </w:pPr>
        <w:rPr>
          <w:rFonts w:ascii="Calibri" w:hAnsi="Calibri" w:hint="default"/>
          <w:sz w:val="20"/>
        </w:rPr>
      </w:lvl>
    </w:lvlOverride>
    <w:lvlOverride w:ilvl="3">
      <w:lvl w:ilvl="3">
        <w:start w:val="1"/>
        <w:numFmt w:val="lowerLetter"/>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58">
    <w:abstractNumId w:val="3"/>
  </w:num>
  <w:num w:numId="59">
    <w:abstractNumId w:val="23"/>
  </w:num>
  <w:num w:numId="60">
    <w:abstractNumId w:val="19"/>
  </w:num>
  <w:num w:numId="61">
    <w:abstractNumId w:val="53"/>
  </w:num>
  <w:num w:numId="62">
    <w:abstractNumId w:val="3"/>
  </w:num>
  <w:num w:numId="63">
    <w:abstractNumId w:val="3"/>
  </w:num>
  <w:numIdMacAtCleanup w:val="6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icuta.traistaru">
    <w15:presenceInfo w15:providerId="AD" w15:userId="S-1-5-21-3048853270-2157241324-869001692-104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06"/>
  <w:hyphenationZone w:val="425"/>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070"/>
    <w:rsid w:val="00000642"/>
    <w:rsid w:val="00000AC3"/>
    <w:rsid w:val="00000AFC"/>
    <w:rsid w:val="00000F68"/>
    <w:rsid w:val="00002EE3"/>
    <w:rsid w:val="00003896"/>
    <w:rsid w:val="0000395A"/>
    <w:rsid w:val="00005734"/>
    <w:rsid w:val="00006D45"/>
    <w:rsid w:val="000070B0"/>
    <w:rsid w:val="00007B2B"/>
    <w:rsid w:val="00007F21"/>
    <w:rsid w:val="0001005F"/>
    <w:rsid w:val="00010CD3"/>
    <w:rsid w:val="0001198D"/>
    <w:rsid w:val="00013218"/>
    <w:rsid w:val="00013E5E"/>
    <w:rsid w:val="00013E6F"/>
    <w:rsid w:val="000155F0"/>
    <w:rsid w:val="0001573F"/>
    <w:rsid w:val="000159C1"/>
    <w:rsid w:val="000160D9"/>
    <w:rsid w:val="00016A9E"/>
    <w:rsid w:val="00017832"/>
    <w:rsid w:val="00020051"/>
    <w:rsid w:val="000210FF"/>
    <w:rsid w:val="000215AE"/>
    <w:rsid w:val="000219B4"/>
    <w:rsid w:val="00021B15"/>
    <w:rsid w:val="00021EE1"/>
    <w:rsid w:val="00022FBF"/>
    <w:rsid w:val="00023139"/>
    <w:rsid w:val="000233F3"/>
    <w:rsid w:val="0002379F"/>
    <w:rsid w:val="00024186"/>
    <w:rsid w:val="00024253"/>
    <w:rsid w:val="00024C9A"/>
    <w:rsid w:val="00024DB4"/>
    <w:rsid w:val="0002502B"/>
    <w:rsid w:val="000260E5"/>
    <w:rsid w:val="00026641"/>
    <w:rsid w:val="000276B6"/>
    <w:rsid w:val="00030B2A"/>
    <w:rsid w:val="00031481"/>
    <w:rsid w:val="000318F3"/>
    <w:rsid w:val="00031BD7"/>
    <w:rsid w:val="000321AD"/>
    <w:rsid w:val="00032BAD"/>
    <w:rsid w:val="00033F12"/>
    <w:rsid w:val="0003450E"/>
    <w:rsid w:val="00034E1C"/>
    <w:rsid w:val="00035565"/>
    <w:rsid w:val="00035CF2"/>
    <w:rsid w:val="00035EBF"/>
    <w:rsid w:val="00035F08"/>
    <w:rsid w:val="000367E9"/>
    <w:rsid w:val="00040453"/>
    <w:rsid w:val="00040526"/>
    <w:rsid w:val="00040CD0"/>
    <w:rsid w:val="000422C2"/>
    <w:rsid w:val="00042685"/>
    <w:rsid w:val="000426E0"/>
    <w:rsid w:val="000440D7"/>
    <w:rsid w:val="000449D8"/>
    <w:rsid w:val="00044BE4"/>
    <w:rsid w:val="00046B81"/>
    <w:rsid w:val="000474F6"/>
    <w:rsid w:val="000502DE"/>
    <w:rsid w:val="0005051F"/>
    <w:rsid w:val="000507B4"/>
    <w:rsid w:val="00050E26"/>
    <w:rsid w:val="0005323A"/>
    <w:rsid w:val="00053B5F"/>
    <w:rsid w:val="000566A9"/>
    <w:rsid w:val="0005737E"/>
    <w:rsid w:val="00060387"/>
    <w:rsid w:val="00060D33"/>
    <w:rsid w:val="00060F3A"/>
    <w:rsid w:val="000611F3"/>
    <w:rsid w:val="00061864"/>
    <w:rsid w:val="00063B36"/>
    <w:rsid w:val="00065351"/>
    <w:rsid w:val="00070C06"/>
    <w:rsid w:val="00070C1B"/>
    <w:rsid w:val="0007109F"/>
    <w:rsid w:val="0007173D"/>
    <w:rsid w:val="0007198B"/>
    <w:rsid w:val="00072134"/>
    <w:rsid w:val="00072C9A"/>
    <w:rsid w:val="00072F46"/>
    <w:rsid w:val="0007344E"/>
    <w:rsid w:val="00074090"/>
    <w:rsid w:val="00076447"/>
    <w:rsid w:val="000765B6"/>
    <w:rsid w:val="000778EF"/>
    <w:rsid w:val="00077FFB"/>
    <w:rsid w:val="000804D9"/>
    <w:rsid w:val="0008068E"/>
    <w:rsid w:val="00080769"/>
    <w:rsid w:val="000809F1"/>
    <w:rsid w:val="00081B0E"/>
    <w:rsid w:val="00082214"/>
    <w:rsid w:val="00082376"/>
    <w:rsid w:val="00083B70"/>
    <w:rsid w:val="00084724"/>
    <w:rsid w:val="00085267"/>
    <w:rsid w:val="0008596D"/>
    <w:rsid w:val="000864C6"/>
    <w:rsid w:val="00087AA4"/>
    <w:rsid w:val="00090C8E"/>
    <w:rsid w:val="00091A72"/>
    <w:rsid w:val="00091AD0"/>
    <w:rsid w:val="0009218B"/>
    <w:rsid w:val="000937AD"/>
    <w:rsid w:val="0009458F"/>
    <w:rsid w:val="000957F6"/>
    <w:rsid w:val="0009618C"/>
    <w:rsid w:val="00097B7F"/>
    <w:rsid w:val="00097BE1"/>
    <w:rsid w:val="00097DB3"/>
    <w:rsid w:val="000A0940"/>
    <w:rsid w:val="000A0D16"/>
    <w:rsid w:val="000A0DF2"/>
    <w:rsid w:val="000A13CB"/>
    <w:rsid w:val="000A2848"/>
    <w:rsid w:val="000A2BDF"/>
    <w:rsid w:val="000A39A7"/>
    <w:rsid w:val="000A44D4"/>
    <w:rsid w:val="000A480E"/>
    <w:rsid w:val="000A4EB0"/>
    <w:rsid w:val="000A5227"/>
    <w:rsid w:val="000A5252"/>
    <w:rsid w:val="000A53C4"/>
    <w:rsid w:val="000A572D"/>
    <w:rsid w:val="000B06E6"/>
    <w:rsid w:val="000B4082"/>
    <w:rsid w:val="000B482F"/>
    <w:rsid w:val="000B4FAB"/>
    <w:rsid w:val="000B5306"/>
    <w:rsid w:val="000B5801"/>
    <w:rsid w:val="000B5810"/>
    <w:rsid w:val="000B59C0"/>
    <w:rsid w:val="000B74D5"/>
    <w:rsid w:val="000B7681"/>
    <w:rsid w:val="000B7A5D"/>
    <w:rsid w:val="000C0645"/>
    <w:rsid w:val="000C2618"/>
    <w:rsid w:val="000C3462"/>
    <w:rsid w:val="000C362F"/>
    <w:rsid w:val="000C37F3"/>
    <w:rsid w:val="000C3838"/>
    <w:rsid w:val="000C4AD0"/>
    <w:rsid w:val="000C4EB3"/>
    <w:rsid w:val="000C569F"/>
    <w:rsid w:val="000C6BCF"/>
    <w:rsid w:val="000D232F"/>
    <w:rsid w:val="000D2A8E"/>
    <w:rsid w:val="000D30B5"/>
    <w:rsid w:val="000D3164"/>
    <w:rsid w:val="000D4C64"/>
    <w:rsid w:val="000D54C8"/>
    <w:rsid w:val="000D61D0"/>
    <w:rsid w:val="000D64E3"/>
    <w:rsid w:val="000D6FA2"/>
    <w:rsid w:val="000D71AE"/>
    <w:rsid w:val="000D7AFE"/>
    <w:rsid w:val="000D7E39"/>
    <w:rsid w:val="000E01AA"/>
    <w:rsid w:val="000E10CB"/>
    <w:rsid w:val="000E16E3"/>
    <w:rsid w:val="000E32F2"/>
    <w:rsid w:val="000E527D"/>
    <w:rsid w:val="000E5413"/>
    <w:rsid w:val="000E668E"/>
    <w:rsid w:val="000E67E6"/>
    <w:rsid w:val="000F0CF2"/>
    <w:rsid w:val="000F109D"/>
    <w:rsid w:val="000F3CB0"/>
    <w:rsid w:val="000F478C"/>
    <w:rsid w:val="000F54E3"/>
    <w:rsid w:val="000F60BE"/>
    <w:rsid w:val="000F70E4"/>
    <w:rsid w:val="000F72AD"/>
    <w:rsid w:val="000F7F8E"/>
    <w:rsid w:val="0010054F"/>
    <w:rsid w:val="00100AE1"/>
    <w:rsid w:val="00100DB8"/>
    <w:rsid w:val="00101776"/>
    <w:rsid w:val="00103C1C"/>
    <w:rsid w:val="001044D4"/>
    <w:rsid w:val="001051DC"/>
    <w:rsid w:val="00105DD6"/>
    <w:rsid w:val="0010704A"/>
    <w:rsid w:val="00107464"/>
    <w:rsid w:val="00107585"/>
    <w:rsid w:val="0010793B"/>
    <w:rsid w:val="00111127"/>
    <w:rsid w:val="001119DF"/>
    <w:rsid w:val="0011433C"/>
    <w:rsid w:val="00114494"/>
    <w:rsid w:val="0011460C"/>
    <w:rsid w:val="001204CC"/>
    <w:rsid w:val="001205E3"/>
    <w:rsid w:val="001210A9"/>
    <w:rsid w:val="00121C11"/>
    <w:rsid w:val="001224AE"/>
    <w:rsid w:val="00122734"/>
    <w:rsid w:val="00122DC9"/>
    <w:rsid w:val="00123A1F"/>
    <w:rsid w:val="001248DD"/>
    <w:rsid w:val="00124EE0"/>
    <w:rsid w:val="00125015"/>
    <w:rsid w:val="001255E7"/>
    <w:rsid w:val="001258B6"/>
    <w:rsid w:val="00126BBC"/>
    <w:rsid w:val="001275D0"/>
    <w:rsid w:val="00127827"/>
    <w:rsid w:val="00127F65"/>
    <w:rsid w:val="00130FBD"/>
    <w:rsid w:val="0013132F"/>
    <w:rsid w:val="00132248"/>
    <w:rsid w:val="00132A2D"/>
    <w:rsid w:val="0013352F"/>
    <w:rsid w:val="001344CC"/>
    <w:rsid w:val="00135975"/>
    <w:rsid w:val="00135AC6"/>
    <w:rsid w:val="00135EE6"/>
    <w:rsid w:val="001416A3"/>
    <w:rsid w:val="001417E9"/>
    <w:rsid w:val="00141A21"/>
    <w:rsid w:val="00141F70"/>
    <w:rsid w:val="0014212F"/>
    <w:rsid w:val="0014254C"/>
    <w:rsid w:val="00142B6C"/>
    <w:rsid w:val="001432F8"/>
    <w:rsid w:val="00143CAE"/>
    <w:rsid w:val="00145BAA"/>
    <w:rsid w:val="0014715C"/>
    <w:rsid w:val="0015013B"/>
    <w:rsid w:val="00151448"/>
    <w:rsid w:val="00151685"/>
    <w:rsid w:val="001523CC"/>
    <w:rsid w:val="001528AE"/>
    <w:rsid w:val="00153F92"/>
    <w:rsid w:val="00154FC8"/>
    <w:rsid w:val="0015545E"/>
    <w:rsid w:val="001555A4"/>
    <w:rsid w:val="00155F80"/>
    <w:rsid w:val="0016003A"/>
    <w:rsid w:val="00161788"/>
    <w:rsid w:val="0016194A"/>
    <w:rsid w:val="00163E3D"/>
    <w:rsid w:val="00163E49"/>
    <w:rsid w:val="00163F09"/>
    <w:rsid w:val="001646BE"/>
    <w:rsid w:val="00164A46"/>
    <w:rsid w:val="001658E0"/>
    <w:rsid w:val="00165CF4"/>
    <w:rsid w:val="001671CA"/>
    <w:rsid w:val="001710E8"/>
    <w:rsid w:val="00171E70"/>
    <w:rsid w:val="0017371E"/>
    <w:rsid w:val="0017403E"/>
    <w:rsid w:val="00174AFE"/>
    <w:rsid w:val="00175B4A"/>
    <w:rsid w:val="00176A5E"/>
    <w:rsid w:val="00177134"/>
    <w:rsid w:val="00181D7E"/>
    <w:rsid w:val="00182DE5"/>
    <w:rsid w:val="00184B63"/>
    <w:rsid w:val="00185579"/>
    <w:rsid w:val="001902AA"/>
    <w:rsid w:val="0019063D"/>
    <w:rsid w:val="001912AB"/>
    <w:rsid w:val="00193B00"/>
    <w:rsid w:val="00194505"/>
    <w:rsid w:val="00194837"/>
    <w:rsid w:val="00194CA5"/>
    <w:rsid w:val="001953A8"/>
    <w:rsid w:val="001969DB"/>
    <w:rsid w:val="00196DA8"/>
    <w:rsid w:val="00197234"/>
    <w:rsid w:val="00197B0D"/>
    <w:rsid w:val="00197BCF"/>
    <w:rsid w:val="001A12F4"/>
    <w:rsid w:val="001A2FD5"/>
    <w:rsid w:val="001A42FE"/>
    <w:rsid w:val="001A6B86"/>
    <w:rsid w:val="001A72CE"/>
    <w:rsid w:val="001A757E"/>
    <w:rsid w:val="001B015B"/>
    <w:rsid w:val="001B1DDD"/>
    <w:rsid w:val="001B2407"/>
    <w:rsid w:val="001B3B2D"/>
    <w:rsid w:val="001B414D"/>
    <w:rsid w:val="001B4491"/>
    <w:rsid w:val="001B5628"/>
    <w:rsid w:val="001B5755"/>
    <w:rsid w:val="001B5F9A"/>
    <w:rsid w:val="001B6085"/>
    <w:rsid w:val="001B615A"/>
    <w:rsid w:val="001B6702"/>
    <w:rsid w:val="001B7A06"/>
    <w:rsid w:val="001C0BF5"/>
    <w:rsid w:val="001C0E52"/>
    <w:rsid w:val="001C1549"/>
    <w:rsid w:val="001C1FA3"/>
    <w:rsid w:val="001C291B"/>
    <w:rsid w:val="001C377B"/>
    <w:rsid w:val="001C37A7"/>
    <w:rsid w:val="001C5BAD"/>
    <w:rsid w:val="001C603E"/>
    <w:rsid w:val="001C613F"/>
    <w:rsid w:val="001C614F"/>
    <w:rsid w:val="001C64D3"/>
    <w:rsid w:val="001C70AC"/>
    <w:rsid w:val="001D057C"/>
    <w:rsid w:val="001D11B1"/>
    <w:rsid w:val="001D1413"/>
    <w:rsid w:val="001D1731"/>
    <w:rsid w:val="001D17D9"/>
    <w:rsid w:val="001D32A3"/>
    <w:rsid w:val="001D3A7D"/>
    <w:rsid w:val="001D3BE9"/>
    <w:rsid w:val="001D43D3"/>
    <w:rsid w:val="001D4CBA"/>
    <w:rsid w:val="001D4F1C"/>
    <w:rsid w:val="001D5148"/>
    <w:rsid w:val="001D56D4"/>
    <w:rsid w:val="001D6318"/>
    <w:rsid w:val="001D6DEC"/>
    <w:rsid w:val="001D6F1F"/>
    <w:rsid w:val="001E091A"/>
    <w:rsid w:val="001E0E31"/>
    <w:rsid w:val="001E1902"/>
    <w:rsid w:val="001E1F19"/>
    <w:rsid w:val="001E39E8"/>
    <w:rsid w:val="001E405A"/>
    <w:rsid w:val="001E415D"/>
    <w:rsid w:val="001E4C51"/>
    <w:rsid w:val="001E6874"/>
    <w:rsid w:val="001E72C3"/>
    <w:rsid w:val="001F0370"/>
    <w:rsid w:val="001F0B74"/>
    <w:rsid w:val="001F41B0"/>
    <w:rsid w:val="001F5FFE"/>
    <w:rsid w:val="001F605A"/>
    <w:rsid w:val="001F78E7"/>
    <w:rsid w:val="00200398"/>
    <w:rsid w:val="002016D8"/>
    <w:rsid w:val="002021BF"/>
    <w:rsid w:val="002022EF"/>
    <w:rsid w:val="00202D09"/>
    <w:rsid w:val="00203F23"/>
    <w:rsid w:val="002046C0"/>
    <w:rsid w:val="00204C3A"/>
    <w:rsid w:val="00205C3B"/>
    <w:rsid w:val="00205C84"/>
    <w:rsid w:val="00205D7F"/>
    <w:rsid w:val="00205FAF"/>
    <w:rsid w:val="00206974"/>
    <w:rsid w:val="0020730F"/>
    <w:rsid w:val="00207F53"/>
    <w:rsid w:val="002119B6"/>
    <w:rsid w:val="00212906"/>
    <w:rsid w:val="0021290B"/>
    <w:rsid w:val="00212FCC"/>
    <w:rsid w:val="002168F2"/>
    <w:rsid w:val="002225D8"/>
    <w:rsid w:val="00224E5F"/>
    <w:rsid w:val="00225C0B"/>
    <w:rsid w:val="00226469"/>
    <w:rsid w:val="002267E1"/>
    <w:rsid w:val="00226922"/>
    <w:rsid w:val="00230165"/>
    <w:rsid w:val="0023022B"/>
    <w:rsid w:val="002312AD"/>
    <w:rsid w:val="0023220C"/>
    <w:rsid w:val="00234C83"/>
    <w:rsid w:val="00234D61"/>
    <w:rsid w:val="00234D79"/>
    <w:rsid w:val="00235599"/>
    <w:rsid w:val="002359D4"/>
    <w:rsid w:val="00237312"/>
    <w:rsid w:val="0023743F"/>
    <w:rsid w:val="00237D0E"/>
    <w:rsid w:val="00237FD9"/>
    <w:rsid w:val="00240428"/>
    <w:rsid w:val="00241E03"/>
    <w:rsid w:val="00242974"/>
    <w:rsid w:val="00243830"/>
    <w:rsid w:val="00244245"/>
    <w:rsid w:val="00244283"/>
    <w:rsid w:val="00244873"/>
    <w:rsid w:val="00245058"/>
    <w:rsid w:val="00245801"/>
    <w:rsid w:val="00245DF5"/>
    <w:rsid w:val="00246E0F"/>
    <w:rsid w:val="00246F74"/>
    <w:rsid w:val="00247473"/>
    <w:rsid w:val="00250A17"/>
    <w:rsid w:val="00250E14"/>
    <w:rsid w:val="002516CE"/>
    <w:rsid w:val="002529D9"/>
    <w:rsid w:val="00254A51"/>
    <w:rsid w:val="00254FAF"/>
    <w:rsid w:val="00256EA4"/>
    <w:rsid w:val="00257300"/>
    <w:rsid w:val="00257A96"/>
    <w:rsid w:val="00257D84"/>
    <w:rsid w:val="00260782"/>
    <w:rsid w:val="00261372"/>
    <w:rsid w:val="00263679"/>
    <w:rsid w:val="0026427D"/>
    <w:rsid w:val="0026623A"/>
    <w:rsid w:val="00267206"/>
    <w:rsid w:val="00267E3F"/>
    <w:rsid w:val="002708C3"/>
    <w:rsid w:val="00271279"/>
    <w:rsid w:val="0027141B"/>
    <w:rsid w:val="00271481"/>
    <w:rsid w:val="00271591"/>
    <w:rsid w:val="0027177A"/>
    <w:rsid w:val="002729A9"/>
    <w:rsid w:val="00272A21"/>
    <w:rsid w:val="00273273"/>
    <w:rsid w:val="00273809"/>
    <w:rsid w:val="00275818"/>
    <w:rsid w:val="0027709D"/>
    <w:rsid w:val="002770C2"/>
    <w:rsid w:val="0027793F"/>
    <w:rsid w:val="00277C19"/>
    <w:rsid w:val="00280227"/>
    <w:rsid w:val="00281010"/>
    <w:rsid w:val="002818F5"/>
    <w:rsid w:val="00281BB4"/>
    <w:rsid w:val="002846D8"/>
    <w:rsid w:val="00284E87"/>
    <w:rsid w:val="002858E5"/>
    <w:rsid w:val="00285DAC"/>
    <w:rsid w:val="00285E4A"/>
    <w:rsid w:val="00285F23"/>
    <w:rsid w:val="0028651A"/>
    <w:rsid w:val="00287CE3"/>
    <w:rsid w:val="00290733"/>
    <w:rsid w:val="002915F3"/>
    <w:rsid w:val="00291C4A"/>
    <w:rsid w:val="0029203D"/>
    <w:rsid w:val="002920AA"/>
    <w:rsid w:val="00295A5B"/>
    <w:rsid w:val="0029648B"/>
    <w:rsid w:val="0029672E"/>
    <w:rsid w:val="0029709D"/>
    <w:rsid w:val="00297ABC"/>
    <w:rsid w:val="002A0AE6"/>
    <w:rsid w:val="002A17B0"/>
    <w:rsid w:val="002A1ABC"/>
    <w:rsid w:val="002A2A61"/>
    <w:rsid w:val="002A3D44"/>
    <w:rsid w:val="002A4444"/>
    <w:rsid w:val="002A4BFB"/>
    <w:rsid w:val="002A5B87"/>
    <w:rsid w:val="002A7773"/>
    <w:rsid w:val="002B003F"/>
    <w:rsid w:val="002B183C"/>
    <w:rsid w:val="002B2352"/>
    <w:rsid w:val="002B2771"/>
    <w:rsid w:val="002B4870"/>
    <w:rsid w:val="002B498E"/>
    <w:rsid w:val="002B6230"/>
    <w:rsid w:val="002B66CF"/>
    <w:rsid w:val="002B698B"/>
    <w:rsid w:val="002B712B"/>
    <w:rsid w:val="002B721C"/>
    <w:rsid w:val="002C070C"/>
    <w:rsid w:val="002C1040"/>
    <w:rsid w:val="002C139E"/>
    <w:rsid w:val="002C1585"/>
    <w:rsid w:val="002C2525"/>
    <w:rsid w:val="002C30E0"/>
    <w:rsid w:val="002C3554"/>
    <w:rsid w:val="002C3E0C"/>
    <w:rsid w:val="002C5629"/>
    <w:rsid w:val="002C62F3"/>
    <w:rsid w:val="002C6FC8"/>
    <w:rsid w:val="002D05AF"/>
    <w:rsid w:val="002D1650"/>
    <w:rsid w:val="002D254B"/>
    <w:rsid w:val="002D2F78"/>
    <w:rsid w:val="002D3093"/>
    <w:rsid w:val="002D3DFD"/>
    <w:rsid w:val="002D543F"/>
    <w:rsid w:val="002D55BB"/>
    <w:rsid w:val="002D72B9"/>
    <w:rsid w:val="002D7486"/>
    <w:rsid w:val="002E0484"/>
    <w:rsid w:val="002E0D83"/>
    <w:rsid w:val="002E16F0"/>
    <w:rsid w:val="002E4F9E"/>
    <w:rsid w:val="002E5AA5"/>
    <w:rsid w:val="002E5B42"/>
    <w:rsid w:val="002E7586"/>
    <w:rsid w:val="002E7F84"/>
    <w:rsid w:val="002F0396"/>
    <w:rsid w:val="002F1469"/>
    <w:rsid w:val="002F3260"/>
    <w:rsid w:val="002F3CA7"/>
    <w:rsid w:val="002F51D3"/>
    <w:rsid w:val="002F5BC7"/>
    <w:rsid w:val="002F6AE7"/>
    <w:rsid w:val="002F7006"/>
    <w:rsid w:val="002F713D"/>
    <w:rsid w:val="003005DF"/>
    <w:rsid w:val="0030183D"/>
    <w:rsid w:val="00302244"/>
    <w:rsid w:val="0030232E"/>
    <w:rsid w:val="003039ED"/>
    <w:rsid w:val="003046A0"/>
    <w:rsid w:val="00305C55"/>
    <w:rsid w:val="003060E8"/>
    <w:rsid w:val="00306D34"/>
    <w:rsid w:val="00307C78"/>
    <w:rsid w:val="00310468"/>
    <w:rsid w:val="00310613"/>
    <w:rsid w:val="00310B41"/>
    <w:rsid w:val="00310EA5"/>
    <w:rsid w:val="00312CB9"/>
    <w:rsid w:val="00314074"/>
    <w:rsid w:val="00314225"/>
    <w:rsid w:val="0031453B"/>
    <w:rsid w:val="0031470B"/>
    <w:rsid w:val="00314A13"/>
    <w:rsid w:val="00314C15"/>
    <w:rsid w:val="00315B6D"/>
    <w:rsid w:val="003164C1"/>
    <w:rsid w:val="00316E35"/>
    <w:rsid w:val="00317358"/>
    <w:rsid w:val="003173F3"/>
    <w:rsid w:val="0031751F"/>
    <w:rsid w:val="00317B96"/>
    <w:rsid w:val="00317FE7"/>
    <w:rsid w:val="003204D7"/>
    <w:rsid w:val="00321833"/>
    <w:rsid w:val="00321A92"/>
    <w:rsid w:val="00323184"/>
    <w:rsid w:val="003248C7"/>
    <w:rsid w:val="003259C5"/>
    <w:rsid w:val="00325AD9"/>
    <w:rsid w:val="00326946"/>
    <w:rsid w:val="00326AD4"/>
    <w:rsid w:val="0032736E"/>
    <w:rsid w:val="003275CD"/>
    <w:rsid w:val="0033057E"/>
    <w:rsid w:val="00331554"/>
    <w:rsid w:val="00331B45"/>
    <w:rsid w:val="00331DE0"/>
    <w:rsid w:val="00333C0E"/>
    <w:rsid w:val="003343F3"/>
    <w:rsid w:val="003347CE"/>
    <w:rsid w:val="003347F6"/>
    <w:rsid w:val="00335C12"/>
    <w:rsid w:val="003360EB"/>
    <w:rsid w:val="0033662C"/>
    <w:rsid w:val="00336F36"/>
    <w:rsid w:val="00337C67"/>
    <w:rsid w:val="00337D86"/>
    <w:rsid w:val="00341C30"/>
    <w:rsid w:val="0034313C"/>
    <w:rsid w:val="00345E80"/>
    <w:rsid w:val="00346527"/>
    <w:rsid w:val="00346559"/>
    <w:rsid w:val="0034666B"/>
    <w:rsid w:val="003468B0"/>
    <w:rsid w:val="00347729"/>
    <w:rsid w:val="003518DC"/>
    <w:rsid w:val="003547D1"/>
    <w:rsid w:val="0035526A"/>
    <w:rsid w:val="00355725"/>
    <w:rsid w:val="00355961"/>
    <w:rsid w:val="00355F5E"/>
    <w:rsid w:val="003561F3"/>
    <w:rsid w:val="00356A68"/>
    <w:rsid w:val="003605CC"/>
    <w:rsid w:val="003612C1"/>
    <w:rsid w:val="00362083"/>
    <w:rsid w:val="003620F6"/>
    <w:rsid w:val="003623C7"/>
    <w:rsid w:val="00362C9E"/>
    <w:rsid w:val="003636E8"/>
    <w:rsid w:val="00363747"/>
    <w:rsid w:val="00364038"/>
    <w:rsid w:val="003647DE"/>
    <w:rsid w:val="00364D87"/>
    <w:rsid w:val="003667F4"/>
    <w:rsid w:val="00367A7F"/>
    <w:rsid w:val="00367D54"/>
    <w:rsid w:val="003705D3"/>
    <w:rsid w:val="00370F72"/>
    <w:rsid w:val="00371261"/>
    <w:rsid w:val="00372100"/>
    <w:rsid w:val="00374C5A"/>
    <w:rsid w:val="00374EFD"/>
    <w:rsid w:val="00374F8D"/>
    <w:rsid w:val="00375515"/>
    <w:rsid w:val="003772AC"/>
    <w:rsid w:val="003827A9"/>
    <w:rsid w:val="0038342E"/>
    <w:rsid w:val="0038495F"/>
    <w:rsid w:val="00385D30"/>
    <w:rsid w:val="0038791E"/>
    <w:rsid w:val="00390484"/>
    <w:rsid w:val="003912DB"/>
    <w:rsid w:val="003916CD"/>
    <w:rsid w:val="00392B2A"/>
    <w:rsid w:val="00392BD6"/>
    <w:rsid w:val="00392F4D"/>
    <w:rsid w:val="00393C94"/>
    <w:rsid w:val="003947B7"/>
    <w:rsid w:val="00395953"/>
    <w:rsid w:val="003975DF"/>
    <w:rsid w:val="003A043A"/>
    <w:rsid w:val="003A26DA"/>
    <w:rsid w:val="003A2A26"/>
    <w:rsid w:val="003A35D3"/>
    <w:rsid w:val="003A3B57"/>
    <w:rsid w:val="003A3E79"/>
    <w:rsid w:val="003A3F3B"/>
    <w:rsid w:val="003A422A"/>
    <w:rsid w:val="003A4782"/>
    <w:rsid w:val="003A4B49"/>
    <w:rsid w:val="003A4F64"/>
    <w:rsid w:val="003A5333"/>
    <w:rsid w:val="003B085E"/>
    <w:rsid w:val="003B0905"/>
    <w:rsid w:val="003B3376"/>
    <w:rsid w:val="003B443F"/>
    <w:rsid w:val="003B46E2"/>
    <w:rsid w:val="003B4F09"/>
    <w:rsid w:val="003B6222"/>
    <w:rsid w:val="003B64EE"/>
    <w:rsid w:val="003B6A50"/>
    <w:rsid w:val="003B6C47"/>
    <w:rsid w:val="003B6DCA"/>
    <w:rsid w:val="003B77F7"/>
    <w:rsid w:val="003B7BEA"/>
    <w:rsid w:val="003C0484"/>
    <w:rsid w:val="003C0989"/>
    <w:rsid w:val="003C14F7"/>
    <w:rsid w:val="003C3561"/>
    <w:rsid w:val="003C3670"/>
    <w:rsid w:val="003C3EE3"/>
    <w:rsid w:val="003C4359"/>
    <w:rsid w:val="003C493D"/>
    <w:rsid w:val="003C4C4B"/>
    <w:rsid w:val="003C5270"/>
    <w:rsid w:val="003C61BF"/>
    <w:rsid w:val="003C7A9A"/>
    <w:rsid w:val="003C7FC6"/>
    <w:rsid w:val="003D01E0"/>
    <w:rsid w:val="003D1955"/>
    <w:rsid w:val="003D2479"/>
    <w:rsid w:val="003D316B"/>
    <w:rsid w:val="003D4064"/>
    <w:rsid w:val="003D4774"/>
    <w:rsid w:val="003D5522"/>
    <w:rsid w:val="003D5DD6"/>
    <w:rsid w:val="003D6089"/>
    <w:rsid w:val="003D6811"/>
    <w:rsid w:val="003D6A17"/>
    <w:rsid w:val="003D7719"/>
    <w:rsid w:val="003E04B3"/>
    <w:rsid w:val="003E087A"/>
    <w:rsid w:val="003E09BA"/>
    <w:rsid w:val="003E27C7"/>
    <w:rsid w:val="003E31A1"/>
    <w:rsid w:val="003E3359"/>
    <w:rsid w:val="003E5188"/>
    <w:rsid w:val="003E591E"/>
    <w:rsid w:val="003E5FD1"/>
    <w:rsid w:val="003E63D5"/>
    <w:rsid w:val="003F0F1D"/>
    <w:rsid w:val="003F17CF"/>
    <w:rsid w:val="003F17E2"/>
    <w:rsid w:val="003F1D04"/>
    <w:rsid w:val="003F2CD1"/>
    <w:rsid w:val="003F349C"/>
    <w:rsid w:val="003F3893"/>
    <w:rsid w:val="003F3984"/>
    <w:rsid w:val="003F4062"/>
    <w:rsid w:val="003F48AF"/>
    <w:rsid w:val="003F4B18"/>
    <w:rsid w:val="003F4ED7"/>
    <w:rsid w:val="003F5583"/>
    <w:rsid w:val="003F68B0"/>
    <w:rsid w:val="003F6B91"/>
    <w:rsid w:val="00400866"/>
    <w:rsid w:val="004025F9"/>
    <w:rsid w:val="00402A1B"/>
    <w:rsid w:val="00404EE8"/>
    <w:rsid w:val="004050C9"/>
    <w:rsid w:val="004057EE"/>
    <w:rsid w:val="00406D9F"/>
    <w:rsid w:val="004071A1"/>
    <w:rsid w:val="004073A8"/>
    <w:rsid w:val="00410CC7"/>
    <w:rsid w:val="00411D14"/>
    <w:rsid w:val="00413CC4"/>
    <w:rsid w:val="00413FEF"/>
    <w:rsid w:val="00414B21"/>
    <w:rsid w:val="00414DB5"/>
    <w:rsid w:val="00414FEC"/>
    <w:rsid w:val="0041528C"/>
    <w:rsid w:val="0041601D"/>
    <w:rsid w:val="00416100"/>
    <w:rsid w:val="00417284"/>
    <w:rsid w:val="00417F62"/>
    <w:rsid w:val="00420E7B"/>
    <w:rsid w:val="0042176E"/>
    <w:rsid w:val="0042282C"/>
    <w:rsid w:val="00422F46"/>
    <w:rsid w:val="0042513E"/>
    <w:rsid w:val="00426303"/>
    <w:rsid w:val="0042653C"/>
    <w:rsid w:val="00427E0D"/>
    <w:rsid w:val="00427FEF"/>
    <w:rsid w:val="0043148F"/>
    <w:rsid w:val="00433892"/>
    <w:rsid w:val="00433A5E"/>
    <w:rsid w:val="00433D66"/>
    <w:rsid w:val="0043547C"/>
    <w:rsid w:val="004357E5"/>
    <w:rsid w:val="004359EE"/>
    <w:rsid w:val="00435ECB"/>
    <w:rsid w:val="004361AD"/>
    <w:rsid w:val="00436E3C"/>
    <w:rsid w:val="004374A0"/>
    <w:rsid w:val="00437DBC"/>
    <w:rsid w:val="00437F27"/>
    <w:rsid w:val="00440951"/>
    <w:rsid w:val="004419DF"/>
    <w:rsid w:val="00443173"/>
    <w:rsid w:val="004431B2"/>
    <w:rsid w:val="004448C2"/>
    <w:rsid w:val="00444907"/>
    <w:rsid w:val="00444F16"/>
    <w:rsid w:val="004455B4"/>
    <w:rsid w:val="00446D80"/>
    <w:rsid w:val="0045206F"/>
    <w:rsid w:val="004525BF"/>
    <w:rsid w:val="004538E8"/>
    <w:rsid w:val="00453A87"/>
    <w:rsid w:val="00453C30"/>
    <w:rsid w:val="004540A2"/>
    <w:rsid w:val="004540AC"/>
    <w:rsid w:val="00455BED"/>
    <w:rsid w:val="004562E7"/>
    <w:rsid w:val="004569D7"/>
    <w:rsid w:val="00457952"/>
    <w:rsid w:val="00460B4F"/>
    <w:rsid w:val="00462D28"/>
    <w:rsid w:val="00463454"/>
    <w:rsid w:val="00463474"/>
    <w:rsid w:val="0046404B"/>
    <w:rsid w:val="00465BB0"/>
    <w:rsid w:val="00465FA9"/>
    <w:rsid w:val="0047178B"/>
    <w:rsid w:val="004725C9"/>
    <w:rsid w:val="00476D71"/>
    <w:rsid w:val="0048016E"/>
    <w:rsid w:val="004810AC"/>
    <w:rsid w:val="00481801"/>
    <w:rsid w:val="00483421"/>
    <w:rsid w:val="00484007"/>
    <w:rsid w:val="004847A1"/>
    <w:rsid w:val="00485396"/>
    <w:rsid w:val="00485619"/>
    <w:rsid w:val="004872A6"/>
    <w:rsid w:val="00487F74"/>
    <w:rsid w:val="0049008F"/>
    <w:rsid w:val="004903D6"/>
    <w:rsid w:val="004910A5"/>
    <w:rsid w:val="004915DD"/>
    <w:rsid w:val="00492231"/>
    <w:rsid w:val="004926D0"/>
    <w:rsid w:val="00493B66"/>
    <w:rsid w:val="0049405D"/>
    <w:rsid w:val="0049446E"/>
    <w:rsid w:val="004960B6"/>
    <w:rsid w:val="004962C6"/>
    <w:rsid w:val="00496B38"/>
    <w:rsid w:val="004A2F20"/>
    <w:rsid w:val="004A359E"/>
    <w:rsid w:val="004A3788"/>
    <w:rsid w:val="004A3DB6"/>
    <w:rsid w:val="004A4907"/>
    <w:rsid w:val="004A4A40"/>
    <w:rsid w:val="004A5612"/>
    <w:rsid w:val="004A5625"/>
    <w:rsid w:val="004A60CE"/>
    <w:rsid w:val="004A779B"/>
    <w:rsid w:val="004B0C09"/>
    <w:rsid w:val="004B3003"/>
    <w:rsid w:val="004B33AC"/>
    <w:rsid w:val="004B4811"/>
    <w:rsid w:val="004B68AE"/>
    <w:rsid w:val="004C0DBD"/>
    <w:rsid w:val="004C1E4E"/>
    <w:rsid w:val="004C2EC8"/>
    <w:rsid w:val="004C367F"/>
    <w:rsid w:val="004C3EC4"/>
    <w:rsid w:val="004C3F50"/>
    <w:rsid w:val="004C4B8A"/>
    <w:rsid w:val="004C5CF9"/>
    <w:rsid w:val="004C67FE"/>
    <w:rsid w:val="004C68C5"/>
    <w:rsid w:val="004C7676"/>
    <w:rsid w:val="004C76CD"/>
    <w:rsid w:val="004D096C"/>
    <w:rsid w:val="004D269E"/>
    <w:rsid w:val="004D2A2E"/>
    <w:rsid w:val="004D2C98"/>
    <w:rsid w:val="004D3FB4"/>
    <w:rsid w:val="004D522E"/>
    <w:rsid w:val="004D66D6"/>
    <w:rsid w:val="004D79B5"/>
    <w:rsid w:val="004D79E4"/>
    <w:rsid w:val="004E071F"/>
    <w:rsid w:val="004E128D"/>
    <w:rsid w:val="004E1556"/>
    <w:rsid w:val="004E2525"/>
    <w:rsid w:val="004E3071"/>
    <w:rsid w:val="004E3940"/>
    <w:rsid w:val="004E3A3A"/>
    <w:rsid w:val="004E461C"/>
    <w:rsid w:val="004E52B4"/>
    <w:rsid w:val="004E6C50"/>
    <w:rsid w:val="004E700B"/>
    <w:rsid w:val="004F12D4"/>
    <w:rsid w:val="004F1AB6"/>
    <w:rsid w:val="004F1ADA"/>
    <w:rsid w:val="004F1BC2"/>
    <w:rsid w:val="004F3C4C"/>
    <w:rsid w:val="004F4B46"/>
    <w:rsid w:val="004F4FC8"/>
    <w:rsid w:val="004F511F"/>
    <w:rsid w:val="004F5C26"/>
    <w:rsid w:val="004F68EC"/>
    <w:rsid w:val="004F6E7C"/>
    <w:rsid w:val="0050038A"/>
    <w:rsid w:val="005004EC"/>
    <w:rsid w:val="00500560"/>
    <w:rsid w:val="0050207A"/>
    <w:rsid w:val="005025DF"/>
    <w:rsid w:val="00502963"/>
    <w:rsid w:val="00502A23"/>
    <w:rsid w:val="00503231"/>
    <w:rsid w:val="00503448"/>
    <w:rsid w:val="00504243"/>
    <w:rsid w:val="005054F6"/>
    <w:rsid w:val="00505D6B"/>
    <w:rsid w:val="00510A8A"/>
    <w:rsid w:val="00510ED9"/>
    <w:rsid w:val="0051416F"/>
    <w:rsid w:val="005144D6"/>
    <w:rsid w:val="005146B3"/>
    <w:rsid w:val="00514A74"/>
    <w:rsid w:val="00514E33"/>
    <w:rsid w:val="00515CB8"/>
    <w:rsid w:val="00515CF0"/>
    <w:rsid w:val="0051603C"/>
    <w:rsid w:val="0051685A"/>
    <w:rsid w:val="0051739D"/>
    <w:rsid w:val="00517CDA"/>
    <w:rsid w:val="00521872"/>
    <w:rsid w:val="005222FC"/>
    <w:rsid w:val="00523D4D"/>
    <w:rsid w:val="00523F19"/>
    <w:rsid w:val="00524717"/>
    <w:rsid w:val="00524FF5"/>
    <w:rsid w:val="0052519B"/>
    <w:rsid w:val="0052544C"/>
    <w:rsid w:val="0052577E"/>
    <w:rsid w:val="00525C75"/>
    <w:rsid w:val="00526085"/>
    <w:rsid w:val="0052625F"/>
    <w:rsid w:val="00530312"/>
    <w:rsid w:val="00531045"/>
    <w:rsid w:val="00532493"/>
    <w:rsid w:val="005324D3"/>
    <w:rsid w:val="00532775"/>
    <w:rsid w:val="00532885"/>
    <w:rsid w:val="00532B63"/>
    <w:rsid w:val="005336AC"/>
    <w:rsid w:val="005343BF"/>
    <w:rsid w:val="00535633"/>
    <w:rsid w:val="00535EDD"/>
    <w:rsid w:val="0053609A"/>
    <w:rsid w:val="00536C88"/>
    <w:rsid w:val="00537654"/>
    <w:rsid w:val="0053782D"/>
    <w:rsid w:val="00542884"/>
    <w:rsid w:val="005435A5"/>
    <w:rsid w:val="005436D0"/>
    <w:rsid w:val="0054455C"/>
    <w:rsid w:val="005447CA"/>
    <w:rsid w:val="005456BC"/>
    <w:rsid w:val="005459A7"/>
    <w:rsid w:val="00546524"/>
    <w:rsid w:val="005523A4"/>
    <w:rsid w:val="00552567"/>
    <w:rsid w:val="005532C8"/>
    <w:rsid w:val="0055459B"/>
    <w:rsid w:val="0055475E"/>
    <w:rsid w:val="005555A8"/>
    <w:rsid w:val="0055612E"/>
    <w:rsid w:val="005561AF"/>
    <w:rsid w:val="0055652C"/>
    <w:rsid w:val="00556688"/>
    <w:rsid w:val="005579F9"/>
    <w:rsid w:val="00560387"/>
    <w:rsid w:val="0056215F"/>
    <w:rsid w:val="00562A47"/>
    <w:rsid w:val="00563642"/>
    <w:rsid w:val="00563E48"/>
    <w:rsid w:val="00565230"/>
    <w:rsid w:val="005661F9"/>
    <w:rsid w:val="005701B5"/>
    <w:rsid w:val="005721D2"/>
    <w:rsid w:val="00573107"/>
    <w:rsid w:val="0057446C"/>
    <w:rsid w:val="005755B9"/>
    <w:rsid w:val="00575715"/>
    <w:rsid w:val="00576C92"/>
    <w:rsid w:val="00577285"/>
    <w:rsid w:val="005808BB"/>
    <w:rsid w:val="005808C2"/>
    <w:rsid w:val="00580F21"/>
    <w:rsid w:val="005812AE"/>
    <w:rsid w:val="00581D50"/>
    <w:rsid w:val="005824CB"/>
    <w:rsid w:val="0058350B"/>
    <w:rsid w:val="0058592D"/>
    <w:rsid w:val="00585C1F"/>
    <w:rsid w:val="0058605A"/>
    <w:rsid w:val="0058607C"/>
    <w:rsid w:val="00586D0C"/>
    <w:rsid w:val="00587F2D"/>
    <w:rsid w:val="0059247A"/>
    <w:rsid w:val="00593E49"/>
    <w:rsid w:val="00594745"/>
    <w:rsid w:val="0059494B"/>
    <w:rsid w:val="00594CC6"/>
    <w:rsid w:val="00594D32"/>
    <w:rsid w:val="0059509E"/>
    <w:rsid w:val="00595D01"/>
    <w:rsid w:val="005A0F96"/>
    <w:rsid w:val="005A21B0"/>
    <w:rsid w:val="005A2395"/>
    <w:rsid w:val="005A3F8D"/>
    <w:rsid w:val="005A5A1C"/>
    <w:rsid w:val="005A648B"/>
    <w:rsid w:val="005A6D7C"/>
    <w:rsid w:val="005A6E40"/>
    <w:rsid w:val="005A79C9"/>
    <w:rsid w:val="005A79EA"/>
    <w:rsid w:val="005B05AA"/>
    <w:rsid w:val="005B07BA"/>
    <w:rsid w:val="005B18AB"/>
    <w:rsid w:val="005B1941"/>
    <w:rsid w:val="005B28D5"/>
    <w:rsid w:val="005B3F28"/>
    <w:rsid w:val="005B49C7"/>
    <w:rsid w:val="005B4CDC"/>
    <w:rsid w:val="005B5908"/>
    <w:rsid w:val="005B5FA6"/>
    <w:rsid w:val="005B6C06"/>
    <w:rsid w:val="005B6F20"/>
    <w:rsid w:val="005B7921"/>
    <w:rsid w:val="005B7A00"/>
    <w:rsid w:val="005B7E38"/>
    <w:rsid w:val="005C0B34"/>
    <w:rsid w:val="005C2648"/>
    <w:rsid w:val="005C26C0"/>
    <w:rsid w:val="005C322B"/>
    <w:rsid w:val="005C3D1C"/>
    <w:rsid w:val="005C48B1"/>
    <w:rsid w:val="005C5385"/>
    <w:rsid w:val="005C5B85"/>
    <w:rsid w:val="005C600B"/>
    <w:rsid w:val="005C6653"/>
    <w:rsid w:val="005C6CF4"/>
    <w:rsid w:val="005C7127"/>
    <w:rsid w:val="005C7DE0"/>
    <w:rsid w:val="005D13B0"/>
    <w:rsid w:val="005D1A50"/>
    <w:rsid w:val="005D1B08"/>
    <w:rsid w:val="005D1C80"/>
    <w:rsid w:val="005D1E30"/>
    <w:rsid w:val="005D2D5C"/>
    <w:rsid w:val="005D2DA3"/>
    <w:rsid w:val="005D4E22"/>
    <w:rsid w:val="005D5633"/>
    <w:rsid w:val="005D6D52"/>
    <w:rsid w:val="005E0781"/>
    <w:rsid w:val="005E0938"/>
    <w:rsid w:val="005E17C2"/>
    <w:rsid w:val="005E1A78"/>
    <w:rsid w:val="005E44CC"/>
    <w:rsid w:val="005E4947"/>
    <w:rsid w:val="005E4FBF"/>
    <w:rsid w:val="005E5866"/>
    <w:rsid w:val="005E58D9"/>
    <w:rsid w:val="005E64A4"/>
    <w:rsid w:val="005E6F96"/>
    <w:rsid w:val="005E7D10"/>
    <w:rsid w:val="005F01B8"/>
    <w:rsid w:val="005F0490"/>
    <w:rsid w:val="005F0B17"/>
    <w:rsid w:val="005F0DBF"/>
    <w:rsid w:val="005F1291"/>
    <w:rsid w:val="005F1CF1"/>
    <w:rsid w:val="005F2FA8"/>
    <w:rsid w:val="005F32FC"/>
    <w:rsid w:val="005F37D6"/>
    <w:rsid w:val="005F44F7"/>
    <w:rsid w:val="005F45EF"/>
    <w:rsid w:val="005F4998"/>
    <w:rsid w:val="005F59AB"/>
    <w:rsid w:val="005F61D8"/>
    <w:rsid w:val="005F6BDF"/>
    <w:rsid w:val="005F7242"/>
    <w:rsid w:val="00600220"/>
    <w:rsid w:val="0060082B"/>
    <w:rsid w:val="006017DF"/>
    <w:rsid w:val="006019D7"/>
    <w:rsid w:val="00601DFA"/>
    <w:rsid w:val="0060324D"/>
    <w:rsid w:val="0060369A"/>
    <w:rsid w:val="006036F2"/>
    <w:rsid w:val="00603771"/>
    <w:rsid w:val="006050C8"/>
    <w:rsid w:val="00606F08"/>
    <w:rsid w:val="0061054A"/>
    <w:rsid w:val="00611087"/>
    <w:rsid w:val="006111DD"/>
    <w:rsid w:val="00611F60"/>
    <w:rsid w:val="00612A02"/>
    <w:rsid w:val="00613679"/>
    <w:rsid w:val="00613EE5"/>
    <w:rsid w:val="00614869"/>
    <w:rsid w:val="00614CF2"/>
    <w:rsid w:val="00614E63"/>
    <w:rsid w:val="00616F5E"/>
    <w:rsid w:val="00620754"/>
    <w:rsid w:val="00621B18"/>
    <w:rsid w:val="00621E92"/>
    <w:rsid w:val="0062238E"/>
    <w:rsid w:val="00623A4E"/>
    <w:rsid w:val="0062437C"/>
    <w:rsid w:val="00626989"/>
    <w:rsid w:val="006308CE"/>
    <w:rsid w:val="00630CC9"/>
    <w:rsid w:val="006317CE"/>
    <w:rsid w:val="00631925"/>
    <w:rsid w:val="00632A79"/>
    <w:rsid w:val="00633098"/>
    <w:rsid w:val="00633446"/>
    <w:rsid w:val="00633CBD"/>
    <w:rsid w:val="00633F15"/>
    <w:rsid w:val="00634B29"/>
    <w:rsid w:val="0063523A"/>
    <w:rsid w:val="0063554F"/>
    <w:rsid w:val="00635FDA"/>
    <w:rsid w:val="0063610F"/>
    <w:rsid w:val="0064101C"/>
    <w:rsid w:val="00642D99"/>
    <w:rsid w:val="00643AAA"/>
    <w:rsid w:val="00645CE0"/>
    <w:rsid w:val="006462B0"/>
    <w:rsid w:val="00646D6D"/>
    <w:rsid w:val="00647253"/>
    <w:rsid w:val="00647385"/>
    <w:rsid w:val="006476E5"/>
    <w:rsid w:val="0064787A"/>
    <w:rsid w:val="006509DB"/>
    <w:rsid w:val="00650DB0"/>
    <w:rsid w:val="00651B5E"/>
    <w:rsid w:val="006523E9"/>
    <w:rsid w:val="006529A9"/>
    <w:rsid w:val="00652CA7"/>
    <w:rsid w:val="0065325B"/>
    <w:rsid w:val="0065338C"/>
    <w:rsid w:val="00653466"/>
    <w:rsid w:val="00653549"/>
    <w:rsid w:val="0065357A"/>
    <w:rsid w:val="0065358C"/>
    <w:rsid w:val="00653919"/>
    <w:rsid w:val="006563F9"/>
    <w:rsid w:val="00660146"/>
    <w:rsid w:val="006610B4"/>
    <w:rsid w:val="0066140A"/>
    <w:rsid w:val="0066198C"/>
    <w:rsid w:val="00663780"/>
    <w:rsid w:val="006637CC"/>
    <w:rsid w:val="00665BBB"/>
    <w:rsid w:val="00666B7A"/>
    <w:rsid w:val="00670478"/>
    <w:rsid w:val="00670B45"/>
    <w:rsid w:val="00670E68"/>
    <w:rsid w:val="006720D9"/>
    <w:rsid w:val="00672B95"/>
    <w:rsid w:val="00674667"/>
    <w:rsid w:val="006764D2"/>
    <w:rsid w:val="00676D52"/>
    <w:rsid w:val="00676E4F"/>
    <w:rsid w:val="006778FA"/>
    <w:rsid w:val="006801C5"/>
    <w:rsid w:val="0068129A"/>
    <w:rsid w:val="006821E6"/>
    <w:rsid w:val="006825B8"/>
    <w:rsid w:val="00682D2F"/>
    <w:rsid w:val="00683C5E"/>
    <w:rsid w:val="00684AE0"/>
    <w:rsid w:val="006855AF"/>
    <w:rsid w:val="00686A1D"/>
    <w:rsid w:val="00686BB1"/>
    <w:rsid w:val="006901FE"/>
    <w:rsid w:val="006932AD"/>
    <w:rsid w:val="00693871"/>
    <w:rsid w:val="00693A2D"/>
    <w:rsid w:val="00694015"/>
    <w:rsid w:val="006946FC"/>
    <w:rsid w:val="0069479B"/>
    <w:rsid w:val="00694EFF"/>
    <w:rsid w:val="00694FC8"/>
    <w:rsid w:val="006951C4"/>
    <w:rsid w:val="006971B4"/>
    <w:rsid w:val="00697322"/>
    <w:rsid w:val="00697541"/>
    <w:rsid w:val="00697A49"/>
    <w:rsid w:val="00697B74"/>
    <w:rsid w:val="006A03EC"/>
    <w:rsid w:val="006A3638"/>
    <w:rsid w:val="006A48E0"/>
    <w:rsid w:val="006A4B95"/>
    <w:rsid w:val="006A53F7"/>
    <w:rsid w:val="006A57E2"/>
    <w:rsid w:val="006A5A36"/>
    <w:rsid w:val="006A5F6D"/>
    <w:rsid w:val="006A7692"/>
    <w:rsid w:val="006B0F9E"/>
    <w:rsid w:val="006B261C"/>
    <w:rsid w:val="006B2A44"/>
    <w:rsid w:val="006B3430"/>
    <w:rsid w:val="006B35A0"/>
    <w:rsid w:val="006B39FA"/>
    <w:rsid w:val="006B3D70"/>
    <w:rsid w:val="006B400F"/>
    <w:rsid w:val="006B45D2"/>
    <w:rsid w:val="006B4F53"/>
    <w:rsid w:val="006B6018"/>
    <w:rsid w:val="006B73A0"/>
    <w:rsid w:val="006B7F24"/>
    <w:rsid w:val="006C005B"/>
    <w:rsid w:val="006C0A8F"/>
    <w:rsid w:val="006C1196"/>
    <w:rsid w:val="006C26E9"/>
    <w:rsid w:val="006C3BC3"/>
    <w:rsid w:val="006C4C20"/>
    <w:rsid w:val="006C508D"/>
    <w:rsid w:val="006C50EC"/>
    <w:rsid w:val="006C5CD0"/>
    <w:rsid w:val="006C66B4"/>
    <w:rsid w:val="006C6E56"/>
    <w:rsid w:val="006C6F2C"/>
    <w:rsid w:val="006C79BF"/>
    <w:rsid w:val="006D0094"/>
    <w:rsid w:val="006D076C"/>
    <w:rsid w:val="006D2FFE"/>
    <w:rsid w:val="006D3251"/>
    <w:rsid w:val="006D3F12"/>
    <w:rsid w:val="006D449B"/>
    <w:rsid w:val="006D5624"/>
    <w:rsid w:val="006D5E70"/>
    <w:rsid w:val="006D6DDB"/>
    <w:rsid w:val="006D7EE0"/>
    <w:rsid w:val="006E0882"/>
    <w:rsid w:val="006E0BEF"/>
    <w:rsid w:val="006E1CE4"/>
    <w:rsid w:val="006E206E"/>
    <w:rsid w:val="006E2A2D"/>
    <w:rsid w:val="006E2D65"/>
    <w:rsid w:val="006E4284"/>
    <w:rsid w:val="006E4818"/>
    <w:rsid w:val="006E4F00"/>
    <w:rsid w:val="006E59DE"/>
    <w:rsid w:val="006E6226"/>
    <w:rsid w:val="006E6453"/>
    <w:rsid w:val="006E6ACD"/>
    <w:rsid w:val="006E74B7"/>
    <w:rsid w:val="006F2183"/>
    <w:rsid w:val="006F3033"/>
    <w:rsid w:val="006F30B9"/>
    <w:rsid w:val="006F393A"/>
    <w:rsid w:val="006F396D"/>
    <w:rsid w:val="006F3A83"/>
    <w:rsid w:val="006F634E"/>
    <w:rsid w:val="006F71DB"/>
    <w:rsid w:val="006F76F0"/>
    <w:rsid w:val="006F79C8"/>
    <w:rsid w:val="00701A0D"/>
    <w:rsid w:val="007034DE"/>
    <w:rsid w:val="00704EAA"/>
    <w:rsid w:val="00705C0D"/>
    <w:rsid w:val="00705D49"/>
    <w:rsid w:val="007065A6"/>
    <w:rsid w:val="00710586"/>
    <w:rsid w:val="00712027"/>
    <w:rsid w:val="00712C82"/>
    <w:rsid w:val="0071571E"/>
    <w:rsid w:val="00715854"/>
    <w:rsid w:val="00715908"/>
    <w:rsid w:val="00715FA4"/>
    <w:rsid w:val="00716603"/>
    <w:rsid w:val="007168B7"/>
    <w:rsid w:val="00720548"/>
    <w:rsid w:val="00720738"/>
    <w:rsid w:val="00720E90"/>
    <w:rsid w:val="007252FC"/>
    <w:rsid w:val="00725697"/>
    <w:rsid w:val="00725CBC"/>
    <w:rsid w:val="00726612"/>
    <w:rsid w:val="00730B7B"/>
    <w:rsid w:val="00732A99"/>
    <w:rsid w:val="007333AD"/>
    <w:rsid w:val="007342FB"/>
    <w:rsid w:val="00734CC1"/>
    <w:rsid w:val="007352F2"/>
    <w:rsid w:val="007357B1"/>
    <w:rsid w:val="0073609F"/>
    <w:rsid w:val="00740233"/>
    <w:rsid w:val="00741D0A"/>
    <w:rsid w:val="00742901"/>
    <w:rsid w:val="00742EB6"/>
    <w:rsid w:val="00743842"/>
    <w:rsid w:val="0074462E"/>
    <w:rsid w:val="00744DF3"/>
    <w:rsid w:val="00745116"/>
    <w:rsid w:val="007462A4"/>
    <w:rsid w:val="00746C6D"/>
    <w:rsid w:val="007470DC"/>
    <w:rsid w:val="007471C2"/>
    <w:rsid w:val="0074791D"/>
    <w:rsid w:val="00750FF4"/>
    <w:rsid w:val="00751452"/>
    <w:rsid w:val="007525D3"/>
    <w:rsid w:val="0075353A"/>
    <w:rsid w:val="007545EB"/>
    <w:rsid w:val="00754C7B"/>
    <w:rsid w:val="00754E04"/>
    <w:rsid w:val="00755863"/>
    <w:rsid w:val="007579CF"/>
    <w:rsid w:val="00757C09"/>
    <w:rsid w:val="00757EC2"/>
    <w:rsid w:val="00760518"/>
    <w:rsid w:val="00760A3B"/>
    <w:rsid w:val="00760C8C"/>
    <w:rsid w:val="00760EDE"/>
    <w:rsid w:val="007615F2"/>
    <w:rsid w:val="00761750"/>
    <w:rsid w:val="0076220B"/>
    <w:rsid w:val="00763176"/>
    <w:rsid w:val="007634CB"/>
    <w:rsid w:val="00764E00"/>
    <w:rsid w:val="00765078"/>
    <w:rsid w:val="00765BF9"/>
    <w:rsid w:val="00765C34"/>
    <w:rsid w:val="00766802"/>
    <w:rsid w:val="00767855"/>
    <w:rsid w:val="007678B6"/>
    <w:rsid w:val="00770271"/>
    <w:rsid w:val="00770769"/>
    <w:rsid w:val="00770952"/>
    <w:rsid w:val="007710B9"/>
    <w:rsid w:val="00771BD4"/>
    <w:rsid w:val="00771EEA"/>
    <w:rsid w:val="007724EC"/>
    <w:rsid w:val="007732FF"/>
    <w:rsid w:val="00773BAC"/>
    <w:rsid w:val="00774585"/>
    <w:rsid w:val="00774BF3"/>
    <w:rsid w:val="00774D69"/>
    <w:rsid w:val="00775E21"/>
    <w:rsid w:val="00776CE4"/>
    <w:rsid w:val="00777BA6"/>
    <w:rsid w:val="0078046D"/>
    <w:rsid w:val="00781804"/>
    <w:rsid w:val="007819A2"/>
    <w:rsid w:val="00782399"/>
    <w:rsid w:val="007828BD"/>
    <w:rsid w:val="00782D52"/>
    <w:rsid w:val="00783196"/>
    <w:rsid w:val="00783606"/>
    <w:rsid w:val="00783EEF"/>
    <w:rsid w:val="007854A9"/>
    <w:rsid w:val="007855F4"/>
    <w:rsid w:val="00787B9C"/>
    <w:rsid w:val="0079078F"/>
    <w:rsid w:val="00791A53"/>
    <w:rsid w:val="00791E7E"/>
    <w:rsid w:val="00792E73"/>
    <w:rsid w:val="00793313"/>
    <w:rsid w:val="0079347F"/>
    <w:rsid w:val="007934F4"/>
    <w:rsid w:val="00793C7D"/>
    <w:rsid w:val="007944DA"/>
    <w:rsid w:val="00794C8D"/>
    <w:rsid w:val="00796C15"/>
    <w:rsid w:val="007A1FE1"/>
    <w:rsid w:val="007A33B2"/>
    <w:rsid w:val="007A438D"/>
    <w:rsid w:val="007A4624"/>
    <w:rsid w:val="007A4BBD"/>
    <w:rsid w:val="007A5B3C"/>
    <w:rsid w:val="007A5EBF"/>
    <w:rsid w:val="007A61AC"/>
    <w:rsid w:val="007A63EC"/>
    <w:rsid w:val="007A650C"/>
    <w:rsid w:val="007A6E36"/>
    <w:rsid w:val="007A7727"/>
    <w:rsid w:val="007A7ED6"/>
    <w:rsid w:val="007B0D82"/>
    <w:rsid w:val="007B6C06"/>
    <w:rsid w:val="007B7BA5"/>
    <w:rsid w:val="007C1A2D"/>
    <w:rsid w:val="007C1ECC"/>
    <w:rsid w:val="007C279F"/>
    <w:rsid w:val="007C2B07"/>
    <w:rsid w:val="007C3B90"/>
    <w:rsid w:val="007C3FE1"/>
    <w:rsid w:val="007C4546"/>
    <w:rsid w:val="007C457D"/>
    <w:rsid w:val="007C4DA7"/>
    <w:rsid w:val="007C69DD"/>
    <w:rsid w:val="007C6A05"/>
    <w:rsid w:val="007C7072"/>
    <w:rsid w:val="007C722E"/>
    <w:rsid w:val="007C7753"/>
    <w:rsid w:val="007C7B7C"/>
    <w:rsid w:val="007C7FBF"/>
    <w:rsid w:val="007D0184"/>
    <w:rsid w:val="007D0960"/>
    <w:rsid w:val="007D1C39"/>
    <w:rsid w:val="007D2146"/>
    <w:rsid w:val="007D2962"/>
    <w:rsid w:val="007D2A29"/>
    <w:rsid w:val="007D4419"/>
    <w:rsid w:val="007D4503"/>
    <w:rsid w:val="007D55AE"/>
    <w:rsid w:val="007D588B"/>
    <w:rsid w:val="007D5C3C"/>
    <w:rsid w:val="007D6078"/>
    <w:rsid w:val="007D64E6"/>
    <w:rsid w:val="007D67D0"/>
    <w:rsid w:val="007E0878"/>
    <w:rsid w:val="007E11DB"/>
    <w:rsid w:val="007E2C08"/>
    <w:rsid w:val="007E3B48"/>
    <w:rsid w:val="007E3F31"/>
    <w:rsid w:val="007E461A"/>
    <w:rsid w:val="007E462C"/>
    <w:rsid w:val="007E4D62"/>
    <w:rsid w:val="007E50F6"/>
    <w:rsid w:val="007E5E43"/>
    <w:rsid w:val="007E6701"/>
    <w:rsid w:val="007E6B20"/>
    <w:rsid w:val="007E6D23"/>
    <w:rsid w:val="007F04E3"/>
    <w:rsid w:val="007F0691"/>
    <w:rsid w:val="007F0B8A"/>
    <w:rsid w:val="007F1C61"/>
    <w:rsid w:val="007F2E2E"/>
    <w:rsid w:val="007F3094"/>
    <w:rsid w:val="007F3145"/>
    <w:rsid w:val="007F47BC"/>
    <w:rsid w:val="007F48D0"/>
    <w:rsid w:val="007F5315"/>
    <w:rsid w:val="007F5447"/>
    <w:rsid w:val="007F56D2"/>
    <w:rsid w:val="007F58E9"/>
    <w:rsid w:val="007F5F87"/>
    <w:rsid w:val="007F6B80"/>
    <w:rsid w:val="00800206"/>
    <w:rsid w:val="00800262"/>
    <w:rsid w:val="008008BF"/>
    <w:rsid w:val="00800D12"/>
    <w:rsid w:val="00802B17"/>
    <w:rsid w:val="008030AD"/>
    <w:rsid w:val="00803E81"/>
    <w:rsid w:val="0080488A"/>
    <w:rsid w:val="00804E09"/>
    <w:rsid w:val="00804E28"/>
    <w:rsid w:val="00805D0C"/>
    <w:rsid w:val="00806401"/>
    <w:rsid w:val="0080768C"/>
    <w:rsid w:val="008100D2"/>
    <w:rsid w:val="00811BD2"/>
    <w:rsid w:val="00812836"/>
    <w:rsid w:val="0081585C"/>
    <w:rsid w:val="00816548"/>
    <w:rsid w:val="00820544"/>
    <w:rsid w:val="008206D9"/>
    <w:rsid w:val="008210A8"/>
    <w:rsid w:val="00821B6B"/>
    <w:rsid w:val="008222C5"/>
    <w:rsid w:val="00822F5F"/>
    <w:rsid w:val="00823254"/>
    <w:rsid w:val="00823C54"/>
    <w:rsid w:val="00823DAD"/>
    <w:rsid w:val="0082638E"/>
    <w:rsid w:val="00826D76"/>
    <w:rsid w:val="008276A1"/>
    <w:rsid w:val="00827AC5"/>
    <w:rsid w:val="00827DD5"/>
    <w:rsid w:val="008300AF"/>
    <w:rsid w:val="008309DD"/>
    <w:rsid w:val="00833513"/>
    <w:rsid w:val="00833695"/>
    <w:rsid w:val="008348A8"/>
    <w:rsid w:val="00834AFC"/>
    <w:rsid w:val="00834C57"/>
    <w:rsid w:val="008360A2"/>
    <w:rsid w:val="00836C2E"/>
    <w:rsid w:val="008401D2"/>
    <w:rsid w:val="00840255"/>
    <w:rsid w:val="0084048B"/>
    <w:rsid w:val="00841410"/>
    <w:rsid w:val="00841706"/>
    <w:rsid w:val="00842964"/>
    <w:rsid w:val="00843070"/>
    <w:rsid w:val="008440F6"/>
    <w:rsid w:val="00844974"/>
    <w:rsid w:val="008454A9"/>
    <w:rsid w:val="00847CD5"/>
    <w:rsid w:val="00847DCC"/>
    <w:rsid w:val="008506BE"/>
    <w:rsid w:val="00850AEC"/>
    <w:rsid w:val="00851794"/>
    <w:rsid w:val="0085212C"/>
    <w:rsid w:val="0085477F"/>
    <w:rsid w:val="00856691"/>
    <w:rsid w:val="00857205"/>
    <w:rsid w:val="00857883"/>
    <w:rsid w:val="00857944"/>
    <w:rsid w:val="00857CA2"/>
    <w:rsid w:val="00857CDF"/>
    <w:rsid w:val="00860C04"/>
    <w:rsid w:val="00861720"/>
    <w:rsid w:val="008658C2"/>
    <w:rsid w:val="00865CAF"/>
    <w:rsid w:val="00866B3E"/>
    <w:rsid w:val="00866C1F"/>
    <w:rsid w:val="00866EC9"/>
    <w:rsid w:val="00867610"/>
    <w:rsid w:val="00867A03"/>
    <w:rsid w:val="00870881"/>
    <w:rsid w:val="00870AB6"/>
    <w:rsid w:val="00871367"/>
    <w:rsid w:val="00871705"/>
    <w:rsid w:val="008724AB"/>
    <w:rsid w:val="0087276D"/>
    <w:rsid w:val="00872D2E"/>
    <w:rsid w:val="00876589"/>
    <w:rsid w:val="0087696F"/>
    <w:rsid w:val="00877CBB"/>
    <w:rsid w:val="008806A5"/>
    <w:rsid w:val="00880BFF"/>
    <w:rsid w:val="008811BC"/>
    <w:rsid w:val="00881BBE"/>
    <w:rsid w:val="00881C1D"/>
    <w:rsid w:val="00881D40"/>
    <w:rsid w:val="0088205A"/>
    <w:rsid w:val="0088287E"/>
    <w:rsid w:val="0088466E"/>
    <w:rsid w:val="0088476E"/>
    <w:rsid w:val="00884A09"/>
    <w:rsid w:val="00884F5E"/>
    <w:rsid w:val="0088798D"/>
    <w:rsid w:val="008900B3"/>
    <w:rsid w:val="00890231"/>
    <w:rsid w:val="00890324"/>
    <w:rsid w:val="008908E1"/>
    <w:rsid w:val="008914CA"/>
    <w:rsid w:val="00891FB9"/>
    <w:rsid w:val="008926FA"/>
    <w:rsid w:val="00893338"/>
    <w:rsid w:val="00893E39"/>
    <w:rsid w:val="00894742"/>
    <w:rsid w:val="00894FA2"/>
    <w:rsid w:val="0089561B"/>
    <w:rsid w:val="00895A4F"/>
    <w:rsid w:val="00895A56"/>
    <w:rsid w:val="008A11CC"/>
    <w:rsid w:val="008A1E2F"/>
    <w:rsid w:val="008A28EE"/>
    <w:rsid w:val="008A32CA"/>
    <w:rsid w:val="008A48B9"/>
    <w:rsid w:val="008A660F"/>
    <w:rsid w:val="008A6A89"/>
    <w:rsid w:val="008A6C35"/>
    <w:rsid w:val="008B06B5"/>
    <w:rsid w:val="008B0734"/>
    <w:rsid w:val="008B0B4B"/>
    <w:rsid w:val="008B109C"/>
    <w:rsid w:val="008B146A"/>
    <w:rsid w:val="008B1979"/>
    <w:rsid w:val="008B1E3D"/>
    <w:rsid w:val="008B35A0"/>
    <w:rsid w:val="008B40E4"/>
    <w:rsid w:val="008B486C"/>
    <w:rsid w:val="008B5BEF"/>
    <w:rsid w:val="008B6232"/>
    <w:rsid w:val="008B7037"/>
    <w:rsid w:val="008C346D"/>
    <w:rsid w:val="008C630E"/>
    <w:rsid w:val="008C636D"/>
    <w:rsid w:val="008C7D4C"/>
    <w:rsid w:val="008D023A"/>
    <w:rsid w:val="008D0C1B"/>
    <w:rsid w:val="008D0EE8"/>
    <w:rsid w:val="008D1347"/>
    <w:rsid w:val="008D1FAB"/>
    <w:rsid w:val="008D2167"/>
    <w:rsid w:val="008D240F"/>
    <w:rsid w:val="008D36D1"/>
    <w:rsid w:val="008D4B93"/>
    <w:rsid w:val="008D5595"/>
    <w:rsid w:val="008D5F83"/>
    <w:rsid w:val="008D6A1B"/>
    <w:rsid w:val="008D7238"/>
    <w:rsid w:val="008D79AD"/>
    <w:rsid w:val="008E078D"/>
    <w:rsid w:val="008E0DD9"/>
    <w:rsid w:val="008E13C0"/>
    <w:rsid w:val="008E1C99"/>
    <w:rsid w:val="008E1DC6"/>
    <w:rsid w:val="008E37DB"/>
    <w:rsid w:val="008E412C"/>
    <w:rsid w:val="008E45E9"/>
    <w:rsid w:val="008E4FDB"/>
    <w:rsid w:val="008E612D"/>
    <w:rsid w:val="008E6744"/>
    <w:rsid w:val="008F0401"/>
    <w:rsid w:val="008F0AC3"/>
    <w:rsid w:val="008F1283"/>
    <w:rsid w:val="008F18E1"/>
    <w:rsid w:val="008F2CC2"/>
    <w:rsid w:val="008F392D"/>
    <w:rsid w:val="008F395F"/>
    <w:rsid w:val="008F626A"/>
    <w:rsid w:val="008F767F"/>
    <w:rsid w:val="00900BA1"/>
    <w:rsid w:val="009011FE"/>
    <w:rsid w:val="00901A89"/>
    <w:rsid w:val="0090355F"/>
    <w:rsid w:val="00904017"/>
    <w:rsid w:val="00904A6A"/>
    <w:rsid w:val="00905285"/>
    <w:rsid w:val="009062C4"/>
    <w:rsid w:val="00911406"/>
    <w:rsid w:val="00912C0A"/>
    <w:rsid w:val="00913B30"/>
    <w:rsid w:val="00914B43"/>
    <w:rsid w:val="009166DB"/>
    <w:rsid w:val="00916AC7"/>
    <w:rsid w:val="009177BE"/>
    <w:rsid w:val="00917978"/>
    <w:rsid w:val="009179B7"/>
    <w:rsid w:val="00917B77"/>
    <w:rsid w:val="00917E9A"/>
    <w:rsid w:val="009208E4"/>
    <w:rsid w:val="0092142E"/>
    <w:rsid w:val="009214F5"/>
    <w:rsid w:val="00921ABD"/>
    <w:rsid w:val="00922F01"/>
    <w:rsid w:val="00923898"/>
    <w:rsid w:val="009243B5"/>
    <w:rsid w:val="00924EDF"/>
    <w:rsid w:val="00925165"/>
    <w:rsid w:val="009252EF"/>
    <w:rsid w:val="009263B1"/>
    <w:rsid w:val="00926CC7"/>
    <w:rsid w:val="00926F73"/>
    <w:rsid w:val="009272CF"/>
    <w:rsid w:val="0093069D"/>
    <w:rsid w:val="00930A0E"/>
    <w:rsid w:val="00930F65"/>
    <w:rsid w:val="00934193"/>
    <w:rsid w:val="00934A4E"/>
    <w:rsid w:val="00935EDF"/>
    <w:rsid w:val="00936206"/>
    <w:rsid w:val="00936547"/>
    <w:rsid w:val="00937D54"/>
    <w:rsid w:val="0094017A"/>
    <w:rsid w:val="009413F7"/>
    <w:rsid w:val="009422A5"/>
    <w:rsid w:val="009429EC"/>
    <w:rsid w:val="00944A8E"/>
    <w:rsid w:val="00944ECA"/>
    <w:rsid w:val="0094568F"/>
    <w:rsid w:val="00945866"/>
    <w:rsid w:val="0094671D"/>
    <w:rsid w:val="00946A4F"/>
    <w:rsid w:val="00947B8E"/>
    <w:rsid w:val="0095000E"/>
    <w:rsid w:val="009500B1"/>
    <w:rsid w:val="00950E00"/>
    <w:rsid w:val="00951B55"/>
    <w:rsid w:val="00952134"/>
    <w:rsid w:val="00953835"/>
    <w:rsid w:val="009553B0"/>
    <w:rsid w:val="00955983"/>
    <w:rsid w:val="00957470"/>
    <w:rsid w:val="00960485"/>
    <w:rsid w:val="00960911"/>
    <w:rsid w:val="00960B6A"/>
    <w:rsid w:val="00960CAC"/>
    <w:rsid w:val="00961425"/>
    <w:rsid w:val="00961A25"/>
    <w:rsid w:val="0096435C"/>
    <w:rsid w:val="00966C3F"/>
    <w:rsid w:val="00967679"/>
    <w:rsid w:val="00970D67"/>
    <w:rsid w:val="00971D49"/>
    <w:rsid w:val="00973FFA"/>
    <w:rsid w:val="0097429C"/>
    <w:rsid w:val="00975051"/>
    <w:rsid w:val="00981A6B"/>
    <w:rsid w:val="00981DA2"/>
    <w:rsid w:val="009832D1"/>
    <w:rsid w:val="0098342D"/>
    <w:rsid w:val="00985A61"/>
    <w:rsid w:val="00986C38"/>
    <w:rsid w:val="00987289"/>
    <w:rsid w:val="009875B5"/>
    <w:rsid w:val="00987AA4"/>
    <w:rsid w:val="00987C46"/>
    <w:rsid w:val="0099019D"/>
    <w:rsid w:val="00990214"/>
    <w:rsid w:val="00990A49"/>
    <w:rsid w:val="00991325"/>
    <w:rsid w:val="0099315C"/>
    <w:rsid w:val="00993882"/>
    <w:rsid w:val="00995835"/>
    <w:rsid w:val="009970E1"/>
    <w:rsid w:val="00997A12"/>
    <w:rsid w:val="00997F63"/>
    <w:rsid w:val="00997FCA"/>
    <w:rsid w:val="009A0909"/>
    <w:rsid w:val="009A143A"/>
    <w:rsid w:val="009A2443"/>
    <w:rsid w:val="009A305E"/>
    <w:rsid w:val="009A3BD3"/>
    <w:rsid w:val="009A3FF3"/>
    <w:rsid w:val="009A4CCB"/>
    <w:rsid w:val="009A4FD8"/>
    <w:rsid w:val="009A5557"/>
    <w:rsid w:val="009A61B0"/>
    <w:rsid w:val="009A6C2F"/>
    <w:rsid w:val="009A6FFE"/>
    <w:rsid w:val="009A7001"/>
    <w:rsid w:val="009A7368"/>
    <w:rsid w:val="009A778E"/>
    <w:rsid w:val="009A7A15"/>
    <w:rsid w:val="009B03DA"/>
    <w:rsid w:val="009B0659"/>
    <w:rsid w:val="009B0EC0"/>
    <w:rsid w:val="009B20F8"/>
    <w:rsid w:val="009B3330"/>
    <w:rsid w:val="009B3DE1"/>
    <w:rsid w:val="009B50EC"/>
    <w:rsid w:val="009B6C5E"/>
    <w:rsid w:val="009B7490"/>
    <w:rsid w:val="009B78F8"/>
    <w:rsid w:val="009B7FFB"/>
    <w:rsid w:val="009C0540"/>
    <w:rsid w:val="009C1F5D"/>
    <w:rsid w:val="009C2E40"/>
    <w:rsid w:val="009C30C8"/>
    <w:rsid w:val="009C3286"/>
    <w:rsid w:val="009C475F"/>
    <w:rsid w:val="009C6325"/>
    <w:rsid w:val="009C708B"/>
    <w:rsid w:val="009D038A"/>
    <w:rsid w:val="009D1184"/>
    <w:rsid w:val="009D195E"/>
    <w:rsid w:val="009D1D78"/>
    <w:rsid w:val="009D3485"/>
    <w:rsid w:val="009D445B"/>
    <w:rsid w:val="009D4E3C"/>
    <w:rsid w:val="009D5F94"/>
    <w:rsid w:val="009D7D26"/>
    <w:rsid w:val="009E274A"/>
    <w:rsid w:val="009E2E23"/>
    <w:rsid w:val="009E3079"/>
    <w:rsid w:val="009E36B2"/>
    <w:rsid w:val="009E401E"/>
    <w:rsid w:val="009E48E2"/>
    <w:rsid w:val="009E4B1C"/>
    <w:rsid w:val="009F0246"/>
    <w:rsid w:val="009F07EA"/>
    <w:rsid w:val="009F08AA"/>
    <w:rsid w:val="009F0D2F"/>
    <w:rsid w:val="009F214A"/>
    <w:rsid w:val="009F229A"/>
    <w:rsid w:val="009F3583"/>
    <w:rsid w:val="009F369F"/>
    <w:rsid w:val="009F4014"/>
    <w:rsid w:val="009F463C"/>
    <w:rsid w:val="009F60E1"/>
    <w:rsid w:val="009F6B70"/>
    <w:rsid w:val="009F70FF"/>
    <w:rsid w:val="00A00347"/>
    <w:rsid w:val="00A006A6"/>
    <w:rsid w:val="00A0076C"/>
    <w:rsid w:val="00A00BDD"/>
    <w:rsid w:val="00A015EE"/>
    <w:rsid w:val="00A01DC6"/>
    <w:rsid w:val="00A025F3"/>
    <w:rsid w:val="00A0428C"/>
    <w:rsid w:val="00A0466D"/>
    <w:rsid w:val="00A055D3"/>
    <w:rsid w:val="00A05D0E"/>
    <w:rsid w:val="00A05D8E"/>
    <w:rsid w:val="00A064F3"/>
    <w:rsid w:val="00A06529"/>
    <w:rsid w:val="00A06E1C"/>
    <w:rsid w:val="00A07921"/>
    <w:rsid w:val="00A07E04"/>
    <w:rsid w:val="00A1085A"/>
    <w:rsid w:val="00A11BDF"/>
    <w:rsid w:val="00A11CE1"/>
    <w:rsid w:val="00A12C3A"/>
    <w:rsid w:val="00A13F77"/>
    <w:rsid w:val="00A1478D"/>
    <w:rsid w:val="00A1591E"/>
    <w:rsid w:val="00A166C2"/>
    <w:rsid w:val="00A175B5"/>
    <w:rsid w:val="00A17E66"/>
    <w:rsid w:val="00A2004E"/>
    <w:rsid w:val="00A2038D"/>
    <w:rsid w:val="00A205B4"/>
    <w:rsid w:val="00A222D5"/>
    <w:rsid w:val="00A23ACD"/>
    <w:rsid w:val="00A23DFD"/>
    <w:rsid w:val="00A24459"/>
    <w:rsid w:val="00A245E4"/>
    <w:rsid w:val="00A25250"/>
    <w:rsid w:val="00A25A97"/>
    <w:rsid w:val="00A2734F"/>
    <w:rsid w:val="00A27C09"/>
    <w:rsid w:val="00A30E9B"/>
    <w:rsid w:val="00A33E89"/>
    <w:rsid w:val="00A33EB5"/>
    <w:rsid w:val="00A36094"/>
    <w:rsid w:val="00A3618D"/>
    <w:rsid w:val="00A3618F"/>
    <w:rsid w:val="00A365A2"/>
    <w:rsid w:val="00A366F7"/>
    <w:rsid w:val="00A36748"/>
    <w:rsid w:val="00A36F84"/>
    <w:rsid w:val="00A37C4E"/>
    <w:rsid w:val="00A40D9B"/>
    <w:rsid w:val="00A41218"/>
    <w:rsid w:val="00A41852"/>
    <w:rsid w:val="00A41B72"/>
    <w:rsid w:val="00A437B4"/>
    <w:rsid w:val="00A4386F"/>
    <w:rsid w:val="00A4479E"/>
    <w:rsid w:val="00A45A50"/>
    <w:rsid w:val="00A46BF1"/>
    <w:rsid w:val="00A4744D"/>
    <w:rsid w:val="00A47D71"/>
    <w:rsid w:val="00A50C32"/>
    <w:rsid w:val="00A513A7"/>
    <w:rsid w:val="00A5177A"/>
    <w:rsid w:val="00A524A9"/>
    <w:rsid w:val="00A52A5D"/>
    <w:rsid w:val="00A5320E"/>
    <w:rsid w:val="00A53456"/>
    <w:rsid w:val="00A5361A"/>
    <w:rsid w:val="00A53A32"/>
    <w:rsid w:val="00A53DD5"/>
    <w:rsid w:val="00A54106"/>
    <w:rsid w:val="00A54503"/>
    <w:rsid w:val="00A563D3"/>
    <w:rsid w:val="00A56494"/>
    <w:rsid w:val="00A60347"/>
    <w:rsid w:val="00A60CB7"/>
    <w:rsid w:val="00A61AC7"/>
    <w:rsid w:val="00A61BE8"/>
    <w:rsid w:val="00A63B74"/>
    <w:rsid w:val="00A64206"/>
    <w:rsid w:val="00A64C4D"/>
    <w:rsid w:val="00A67C45"/>
    <w:rsid w:val="00A71362"/>
    <w:rsid w:val="00A713C7"/>
    <w:rsid w:val="00A718D1"/>
    <w:rsid w:val="00A728E2"/>
    <w:rsid w:val="00A73DF6"/>
    <w:rsid w:val="00A7487E"/>
    <w:rsid w:val="00A7521E"/>
    <w:rsid w:val="00A75B53"/>
    <w:rsid w:val="00A75C9A"/>
    <w:rsid w:val="00A75FEE"/>
    <w:rsid w:val="00A76198"/>
    <w:rsid w:val="00A7661B"/>
    <w:rsid w:val="00A76F94"/>
    <w:rsid w:val="00A8091C"/>
    <w:rsid w:val="00A810BC"/>
    <w:rsid w:val="00A82621"/>
    <w:rsid w:val="00A826D2"/>
    <w:rsid w:val="00A82C3C"/>
    <w:rsid w:val="00A82F74"/>
    <w:rsid w:val="00A8359C"/>
    <w:rsid w:val="00A8433D"/>
    <w:rsid w:val="00A84B90"/>
    <w:rsid w:val="00A84E1B"/>
    <w:rsid w:val="00A859DD"/>
    <w:rsid w:val="00A85BE7"/>
    <w:rsid w:val="00A86066"/>
    <w:rsid w:val="00A86418"/>
    <w:rsid w:val="00A876C8"/>
    <w:rsid w:val="00A9081D"/>
    <w:rsid w:val="00A90BD0"/>
    <w:rsid w:val="00A91202"/>
    <w:rsid w:val="00A91B83"/>
    <w:rsid w:val="00A91E66"/>
    <w:rsid w:val="00A921BB"/>
    <w:rsid w:val="00A93923"/>
    <w:rsid w:val="00A9566F"/>
    <w:rsid w:val="00A95ED9"/>
    <w:rsid w:val="00A9648A"/>
    <w:rsid w:val="00A96861"/>
    <w:rsid w:val="00AA2432"/>
    <w:rsid w:val="00AA327A"/>
    <w:rsid w:val="00AA3580"/>
    <w:rsid w:val="00AA369E"/>
    <w:rsid w:val="00AA42C0"/>
    <w:rsid w:val="00AA6A8A"/>
    <w:rsid w:val="00AA739F"/>
    <w:rsid w:val="00AA7F13"/>
    <w:rsid w:val="00AB03CB"/>
    <w:rsid w:val="00AB1900"/>
    <w:rsid w:val="00AB1C0C"/>
    <w:rsid w:val="00AB2666"/>
    <w:rsid w:val="00AB34B6"/>
    <w:rsid w:val="00AB4968"/>
    <w:rsid w:val="00AB682E"/>
    <w:rsid w:val="00AB7FF7"/>
    <w:rsid w:val="00AC48E2"/>
    <w:rsid w:val="00AC6483"/>
    <w:rsid w:val="00AC7353"/>
    <w:rsid w:val="00AC74AF"/>
    <w:rsid w:val="00AD2C06"/>
    <w:rsid w:val="00AD34E0"/>
    <w:rsid w:val="00AD3CD4"/>
    <w:rsid w:val="00AD43D0"/>
    <w:rsid w:val="00AD4F0E"/>
    <w:rsid w:val="00AD685A"/>
    <w:rsid w:val="00AD7FFE"/>
    <w:rsid w:val="00AE0031"/>
    <w:rsid w:val="00AE0A74"/>
    <w:rsid w:val="00AE1645"/>
    <w:rsid w:val="00AE183C"/>
    <w:rsid w:val="00AE1DBC"/>
    <w:rsid w:val="00AE2BB2"/>
    <w:rsid w:val="00AE33B7"/>
    <w:rsid w:val="00AE3735"/>
    <w:rsid w:val="00AE4405"/>
    <w:rsid w:val="00AE4FBC"/>
    <w:rsid w:val="00AE5FE2"/>
    <w:rsid w:val="00AE619C"/>
    <w:rsid w:val="00AE63FA"/>
    <w:rsid w:val="00AE656F"/>
    <w:rsid w:val="00AE680D"/>
    <w:rsid w:val="00AE7001"/>
    <w:rsid w:val="00AE72E2"/>
    <w:rsid w:val="00AE76AB"/>
    <w:rsid w:val="00AE7D44"/>
    <w:rsid w:val="00AF0718"/>
    <w:rsid w:val="00AF1340"/>
    <w:rsid w:val="00AF2163"/>
    <w:rsid w:val="00AF3193"/>
    <w:rsid w:val="00AF3284"/>
    <w:rsid w:val="00AF4BAB"/>
    <w:rsid w:val="00AF5727"/>
    <w:rsid w:val="00AF6E1B"/>
    <w:rsid w:val="00B00445"/>
    <w:rsid w:val="00B0432D"/>
    <w:rsid w:val="00B07DFC"/>
    <w:rsid w:val="00B07E7B"/>
    <w:rsid w:val="00B07FE2"/>
    <w:rsid w:val="00B1094F"/>
    <w:rsid w:val="00B12501"/>
    <w:rsid w:val="00B1279C"/>
    <w:rsid w:val="00B1338E"/>
    <w:rsid w:val="00B13FAF"/>
    <w:rsid w:val="00B14295"/>
    <w:rsid w:val="00B156F0"/>
    <w:rsid w:val="00B15F46"/>
    <w:rsid w:val="00B1686E"/>
    <w:rsid w:val="00B16F14"/>
    <w:rsid w:val="00B17A20"/>
    <w:rsid w:val="00B201C9"/>
    <w:rsid w:val="00B20B09"/>
    <w:rsid w:val="00B20D4F"/>
    <w:rsid w:val="00B20D6F"/>
    <w:rsid w:val="00B21879"/>
    <w:rsid w:val="00B21B60"/>
    <w:rsid w:val="00B24AA3"/>
    <w:rsid w:val="00B25417"/>
    <w:rsid w:val="00B25965"/>
    <w:rsid w:val="00B26F19"/>
    <w:rsid w:val="00B27765"/>
    <w:rsid w:val="00B30583"/>
    <w:rsid w:val="00B30F82"/>
    <w:rsid w:val="00B327B0"/>
    <w:rsid w:val="00B32A3D"/>
    <w:rsid w:val="00B332C7"/>
    <w:rsid w:val="00B33357"/>
    <w:rsid w:val="00B334E8"/>
    <w:rsid w:val="00B339C0"/>
    <w:rsid w:val="00B34AF0"/>
    <w:rsid w:val="00B3564D"/>
    <w:rsid w:val="00B36622"/>
    <w:rsid w:val="00B402D5"/>
    <w:rsid w:val="00B4114F"/>
    <w:rsid w:val="00B41256"/>
    <w:rsid w:val="00B412E9"/>
    <w:rsid w:val="00B415C6"/>
    <w:rsid w:val="00B42176"/>
    <w:rsid w:val="00B42691"/>
    <w:rsid w:val="00B42823"/>
    <w:rsid w:val="00B433ED"/>
    <w:rsid w:val="00B43F67"/>
    <w:rsid w:val="00B440D4"/>
    <w:rsid w:val="00B44757"/>
    <w:rsid w:val="00B44C92"/>
    <w:rsid w:val="00B4610A"/>
    <w:rsid w:val="00B510F0"/>
    <w:rsid w:val="00B524DB"/>
    <w:rsid w:val="00B53771"/>
    <w:rsid w:val="00B54EA3"/>
    <w:rsid w:val="00B55F5E"/>
    <w:rsid w:val="00B573A1"/>
    <w:rsid w:val="00B57C1C"/>
    <w:rsid w:val="00B57FBF"/>
    <w:rsid w:val="00B65730"/>
    <w:rsid w:val="00B65FD7"/>
    <w:rsid w:val="00B66C98"/>
    <w:rsid w:val="00B67002"/>
    <w:rsid w:val="00B67248"/>
    <w:rsid w:val="00B676FE"/>
    <w:rsid w:val="00B67F81"/>
    <w:rsid w:val="00B70A83"/>
    <w:rsid w:val="00B714CF"/>
    <w:rsid w:val="00B71FB0"/>
    <w:rsid w:val="00B7207A"/>
    <w:rsid w:val="00B72595"/>
    <w:rsid w:val="00B72ED8"/>
    <w:rsid w:val="00B74B98"/>
    <w:rsid w:val="00B74E1C"/>
    <w:rsid w:val="00B74EE9"/>
    <w:rsid w:val="00B74FBE"/>
    <w:rsid w:val="00B75070"/>
    <w:rsid w:val="00B753DE"/>
    <w:rsid w:val="00B75AD3"/>
    <w:rsid w:val="00B76249"/>
    <w:rsid w:val="00B76B2E"/>
    <w:rsid w:val="00B76F09"/>
    <w:rsid w:val="00B76F81"/>
    <w:rsid w:val="00B802DB"/>
    <w:rsid w:val="00B838AE"/>
    <w:rsid w:val="00B83B69"/>
    <w:rsid w:val="00B840F2"/>
    <w:rsid w:val="00B8452B"/>
    <w:rsid w:val="00B84621"/>
    <w:rsid w:val="00B879AE"/>
    <w:rsid w:val="00B910A5"/>
    <w:rsid w:val="00B917F3"/>
    <w:rsid w:val="00B92952"/>
    <w:rsid w:val="00B93912"/>
    <w:rsid w:val="00B957E1"/>
    <w:rsid w:val="00B95B14"/>
    <w:rsid w:val="00B96AE0"/>
    <w:rsid w:val="00B96C82"/>
    <w:rsid w:val="00B97305"/>
    <w:rsid w:val="00B97762"/>
    <w:rsid w:val="00B977A9"/>
    <w:rsid w:val="00BA0253"/>
    <w:rsid w:val="00BA0312"/>
    <w:rsid w:val="00BA14BE"/>
    <w:rsid w:val="00BA4FF8"/>
    <w:rsid w:val="00BA52F8"/>
    <w:rsid w:val="00BB172E"/>
    <w:rsid w:val="00BB24E8"/>
    <w:rsid w:val="00BB35B8"/>
    <w:rsid w:val="00BB35C2"/>
    <w:rsid w:val="00BB5F8D"/>
    <w:rsid w:val="00BC1176"/>
    <w:rsid w:val="00BC24C4"/>
    <w:rsid w:val="00BC28D8"/>
    <w:rsid w:val="00BC31CC"/>
    <w:rsid w:val="00BC5656"/>
    <w:rsid w:val="00BC5FB3"/>
    <w:rsid w:val="00BC6524"/>
    <w:rsid w:val="00BC67B5"/>
    <w:rsid w:val="00BD00BA"/>
    <w:rsid w:val="00BD2191"/>
    <w:rsid w:val="00BD27B5"/>
    <w:rsid w:val="00BD3BF3"/>
    <w:rsid w:val="00BD54D0"/>
    <w:rsid w:val="00BD58FC"/>
    <w:rsid w:val="00BD65BF"/>
    <w:rsid w:val="00BD6B90"/>
    <w:rsid w:val="00BD6E0A"/>
    <w:rsid w:val="00BD7C6D"/>
    <w:rsid w:val="00BE0229"/>
    <w:rsid w:val="00BE0AF3"/>
    <w:rsid w:val="00BE0F6C"/>
    <w:rsid w:val="00BE27F6"/>
    <w:rsid w:val="00BE2D00"/>
    <w:rsid w:val="00BE3B33"/>
    <w:rsid w:val="00BE55CA"/>
    <w:rsid w:val="00BE66CA"/>
    <w:rsid w:val="00BF0758"/>
    <w:rsid w:val="00BF0E66"/>
    <w:rsid w:val="00BF1525"/>
    <w:rsid w:val="00BF1927"/>
    <w:rsid w:val="00BF2194"/>
    <w:rsid w:val="00BF2FDF"/>
    <w:rsid w:val="00BF67F0"/>
    <w:rsid w:val="00BF728C"/>
    <w:rsid w:val="00BF7321"/>
    <w:rsid w:val="00BF7A00"/>
    <w:rsid w:val="00BF7B1F"/>
    <w:rsid w:val="00C01493"/>
    <w:rsid w:val="00C028FC"/>
    <w:rsid w:val="00C029B6"/>
    <w:rsid w:val="00C03431"/>
    <w:rsid w:val="00C046F7"/>
    <w:rsid w:val="00C05328"/>
    <w:rsid w:val="00C0715A"/>
    <w:rsid w:val="00C078DB"/>
    <w:rsid w:val="00C07A0B"/>
    <w:rsid w:val="00C1083B"/>
    <w:rsid w:val="00C1167F"/>
    <w:rsid w:val="00C11BC8"/>
    <w:rsid w:val="00C11D3D"/>
    <w:rsid w:val="00C11F5E"/>
    <w:rsid w:val="00C12B39"/>
    <w:rsid w:val="00C13336"/>
    <w:rsid w:val="00C13572"/>
    <w:rsid w:val="00C13A20"/>
    <w:rsid w:val="00C13B44"/>
    <w:rsid w:val="00C1451B"/>
    <w:rsid w:val="00C154FA"/>
    <w:rsid w:val="00C17A3F"/>
    <w:rsid w:val="00C2016C"/>
    <w:rsid w:val="00C201F2"/>
    <w:rsid w:val="00C202D7"/>
    <w:rsid w:val="00C21453"/>
    <w:rsid w:val="00C220CE"/>
    <w:rsid w:val="00C22F56"/>
    <w:rsid w:val="00C23ABF"/>
    <w:rsid w:val="00C23AD8"/>
    <w:rsid w:val="00C23F00"/>
    <w:rsid w:val="00C2724E"/>
    <w:rsid w:val="00C306F0"/>
    <w:rsid w:val="00C3088E"/>
    <w:rsid w:val="00C3197B"/>
    <w:rsid w:val="00C31DA0"/>
    <w:rsid w:val="00C31E65"/>
    <w:rsid w:val="00C32116"/>
    <w:rsid w:val="00C334E8"/>
    <w:rsid w:val="00C3361F"/>
    <w:rsid w:val="00C34337"/>
    <w:rsid w:val="00C348F8"/>
    <w:rsid w:val="00C3525A"/>
    <w:rsid w:val="00C3536B"/>
    <w:rsid w:val="00C36294"/>
    <w:rsid w:val="00C40379"/>
    <w:rsid w:val="00C41043"/>
    <w:rsid w:val="00C41384"/>
    <w:rsid w:val="00C42FE6"/>
    <w:rsid w:val="00C43DCC"/>
    <w:rsid w:val="00C44ED4"/>
    <w:rsid w:val="00C45C9D"/>
    <w:rsid w:val="00C467F7"/>
    <w:rsid w:val="00C46A34"/>
    <w:rsid w:val="00C4739A"/>
    <w:rsid w:val="00C5011A"/>
    <w:rsid w:val="00C5039F"/>
    <w:rsid w:val="00C51140"/>
    <w:rsid w:val="00C5181A"/>
    <w:rsid w:val="00C51F9F"/>
    <w:rsid w:val="00C5217E"/>
    <w:rsid w:val="00C52332"/>
    <w:rsid w:val="00C52D21"/>
    <w:rsid w:val="00C52DE6"/>
    <w:rsid w:val="00C546CE"/>
    <w:rsid w:val="00C54922"/>
    <w:rsid w:val="00C558DE"/>
    <w:rsid w:val="00C56410"/>
    <w:rsid w:val="00C566AA"/>
    <w:rsid w:val="00C57355"/>
    <w:rsid w:val="00C60BF8"/>
    <w:rsid w:val="00C60C29"/>
    <w:rsid w:val="00C6196E"/>
    <w:rsid w:val="00C62083"/>
    <w:rsid w:val="00C636F8"/>
    <w:rsid w:val="00C64305"/>
    <w:rsid w:val="00C64354"/>
    <w:rsid w:val="00C659C2"/>
    <w:rsid w:val="00C66B28"/>
    <w:rsid w:val="00C66C70"/>
    <w:rsid w:val="00C674A1"/>
    <w:rsid w:val="00C7005F"/>
    <w:rsid w:val="00C70367"/>
    <w:rsid w:val="00C70E2A"/>
    <w:rsid w:val="00C710DE"/>
    <w:rsid w:val="00C71A05"/>
    <w:rsid w:val="00C7261F"/>
    <w:rsid w:val="00C72D15"/>
    <w:rsid w:val="00C73903"/>
    <w:rsid w:val="00C81019"/>
    <w:rsid w:val="00C839BE"/>
    <w:rsid w:val="00C83C5F"/>
    <w:rsid w:val="00C84129"/>
    <w:rsid w:val="00C84C94"/>
    <w:rsid w:val="00C85B86"/>
    <w:rsid w:val="00C86340"/>
    <w:rsid w:val="00C866F4"/>
    <w:rsid w:val="00C8698D"/>
    <w:rsid w:val="00C86D35"/>
    <w:rsid w:val="00C86F2F"/>
    <w:rsid w:val="00C879A6"/>
    <w:rsid w:val="00C909D2"/>
    <w:rsid w:val="00C916EC"/>
    <w:rsid w:val="00C917AB"/>
    <w:rsid w:val="00C91A02"/>
    <w:rsid w:val="00C92FAB"/>
    <w:rsid w:val="00C93164"/>
    <w:rsid w:val="00C9332D"/>
    <w:rsid w:val="00C93354"/>
    <w:rsid w:val="00C94E34"/>
    <w:rsid w:val="00C95064"/>
    <w:rsid w:val="00C95AA2"/>
    <w:rsid w:val="00C971A7"/>
    <w:rsid w:val="00C97316"/>
    <w:rsid w:val="00C976E8"/>
    <w:rsid w:val="00CA0590"/>
    <w:rsid w:val="00CA07C6"/>
    <w:rsid w:val="00CA2340"/>
    <w:rsid w:val="00CA2B3F"/>
    <w:rsid w:val="00CA35D7"/>
    <w:rsid w:val="00CA3BBF"/>
    <w:rsid w:val="00CA438F"/>
    <w:rsid w:val="00CA45EC"/>
    <w:rsid w:val="00CA5EF4"/>
    <w:rsid w:val="00CA5F08"/>
    <w:rsid w:val="00CA7FC4"/>
    <w:rsid w:val="00CB0CDF"/>
    <w:rsid w:val="00CB117E"/>
    <w:rsid w:val="00CB1A2E"/>
    <w:rsid w:val="00CB2A2D"/>
    <w:rsid w:val="00CB2B3C"/>
    <w:rsid w:val="00CB33CB"/>
    <w:rsid w:val="00CB3409"/>
    <w:rsid w:val="00CB36C1"/>
    <w:rsid w:val="00CB3F05"/>
    <w:rsid w:val="00CB44E5"/>
    <w:rsid w:val="00CB5036"/>
    <w:rsid w:val="00CB70AE"/>
    <w:rsid w:val="00CB7DE9"/>
    <w:rsid w:val="00CC39BE"/>
    <w:rsid w:val="00CC3BF9"/>
    <w:rsid w:val="00CC3EED"/>
    <w:rsid w:val="00CC4DCB"/>
    <w:rsid w:val="00CC5702"/>
    <w:rsid w:val="00CC59C1"/>
    <w:rsid w:val="00CC6196"/>
    <w:rsid w:val="00CC6A65"/>
    <w:rsid w:val="00CC7172"/>
    <w:rsid w:val="00CC7B69"/>
    <w:rsid w:val="00CC7E99"/>
    <w:rsid w:val="00CD07F2"/>
    <w:rsid w:val="00CD19E1"/>
    <w:rsid w:val="00CD2380"/>
    <w:rsid w:val="00CD47FC"/>
    <w:rsid w:val="00CD699A"/>
    <w:rsid w:val="00CD787A"/>
    <w:rsid w:val="00CD79EA"/>
    <w:rsid w:val="00CE05F8"/>
    <w:rsid w:val="00CE16DC"/>
    <w:rsid w:val="00CE2B07"/>
    <w:rsid w:val="00CE3403"/>
    <w:rsid w:val="00CE4437"/>
    <w:rsid w:val="00CE45F5"/>
    <w:rsid w:val="00CE48DB"/>
    <w:rsid w:val="00CE5018"/>
    <w:rsid w:val="00CE527B"/>
    <w:rsid w:val="00CE57CA"/>
    <w:rsid w:val="00CE5981"/>
    <w:rsid w:val="00CE61C7"/>
    <w:rsid w:val="00CE6611"/>
    <w:rsid w:val="00CE72C4"/>
    <w:rsid w:val="00CE757C"/>
    <w:rsid w:val="00CE7ADA"/>
    <w:rsid w:val="00CF1267"/>
    <w:rsid w:val="00CF31BE"/>
    <w:rsid w:val="00CF324B"/>
    <w:rsid w:val="00CF348A"/>
    <w:rsid w:val="00CF4628"/>
    <w:rsid w:val="00CF512D"/>
    <w:rsid w:val="00CF534F"/>
    <w:rsid w:val="00CF7DFB"/>
    <w:rsid w:val="00D0118A"/>
    <w:rsid w:val="00D01991"/>
    <w:rsid w:val="00D03E67"/>
    <w:rsid w:val="00D0440B"/>
    <w:rsid w:val="00D04623"/>
    <w:rsid w:val="00D04C41"/>
    <w:rsid w:val="00D04C6B"/>
    <w:rsid w:val="00D06A50"/>
    <w:rsid w:val="00D06BA7"/>
    <w:rsid w:val="00D06C14"/>
    <w:rsid w:val="00D06F65"/>
    <w:rsid w:val="00D102E3"/>
    <w:rsid w:val="00D10549"/>
    <w:rsid w:val="00D10597"/>
    <w:rsid w:val="00D11729"/>
    <w:rsid w:val="00D13FE0"/>
    <w:rsid w:val="00D14440"/>
    <w:rsid w:val="00D149A8"/>
    <w:rsid w:val="00D14B0E"/>
    <w:rsid w:val="00D15E0C"/>
    <w:rsid w:val="00D1647F"/>
    <w:rsid w:val="00D170FD"/>
    <w:rsid w:val="00D17B86"/>
    <w:rsid w:val="00D20074"/>
    <w:rsid w:val="00D20DFC"/>
    <w:rsid w:val="00D20F48"/>
    <w:rsid w:val="00D2153A"/>
    <w:rsid w:val="00D2194D"/>
    <w:rsid w:val="00D2368B"/>
    <w:rsid w:val="00D23947"/>
    <w:rsid w:val="00D2408A"/>
    <w:rsid w:val="00D2458F"/>
    <w:rsid w:val="00D24A9F"/>
    <w:rsid w:val="00D255A9"/>
    <w:rsid w:val="00D26235"/>
    <w:rsid w:val="00D264C0"/>
    <w:rsid w:val="00D26C7D"/>
    <w:rsid w:val="00D26DCD"/>
    <w:rsid w:val="00D26F25"/>
    <w:rsid w:val="00D305EC"/>
    <w:rsid w:val="00D30940"/>
    <w:rsid w:val="00D30D66"/>
    <w:rsid w:val="00D31B67"/>
    <w:rsid w:val="00D3267C"/>
    <w:rsid w:val="00D337BC"/>
    <w:rsid w:val="00D33853"/>
    <w:rsid w:val="00D349F4"/>
    <w:rsid w:val="00D37052"/>
    <w:rsid w:val="00D3783A"/>
    <w:rsid w:val="00D378AF"/>
    <w:rsid w:val="00D4075A"/>
    <w:rsid w:val="00D408B5"/>
    <w:rsid w:val="00D41F4E"/>
    <w:rsid w:val="00D4333E"/>
    <w:rsid w:val="00D448B6"/>
    <w:rsid w:val="00D45002"/>
    <w:rsid w:val="00D47AD8"/>
    <w:rsid w:val="00D5069C"/>
    <w:rsid w:val="00D52B7A"/>
    <w:rsid w:val="00D53896"/>
    <w:rsid w:val="00D550B9"/>
    <w:rsid w:val="00D55502"/>
    <w:rsid w:val="00D555E0"/>
    <w:rsid w:val="00D55AF1"/>
    <w:rsid w:val="00D55C9C"/>
    <w:rsid w:val="00D61EE5"/>
    <w:rsid w:val="00D62180"/>
    <w:rsid w:val="00D62868"/>
    <w:rsid w:val="00D64203"/>
    <w:rsid w:val="00D65AC2"/>
    <w:rsid w:val="00D66070"/>
    <w:rsid w:val="00D663B2"/>
    <w:rsid w:val="00D66918"/>
    <w:rsid w:val="00D66E2A"/>
    <w:rsid w:val="00D702B5"/>
    <w:rsid w:val="00D705EF"/>
    <w:rsid w:val="00D7135B"/>
    <w:rsid w:val="00D71586"/>
    <w:rsid w:val="00D718BA"/>
    <w:rsid w:val="00D71F66"/>
    <w:rsid w:val="00D72A62"/>
    <w:rsid w:val="00D73F96"/>
    <w:rsid w:val="00D74E0F"/>
    <w:rsid w:val="00D753A8"/>
    <w:rsid w:val="00D75641"/>
    <w:rsid w:val="00D76098"/>
    <w:rsid w:val="00D77CAB"/>
    <w:rsid w:val="00D801EA"/>
    <w:rsid w:val="00D806A0"/>
    <w:rsid w:val="00D8129B"/>
    <w:rsid w:val="00D81D04"/>
    <w:rsid w:val="00D81F66"/>
    <w:rsid w:val="00D82C3A"/>
    <w:rsid w:val="00D83550"/>
    <w:rsid w:val="00D8397A"/>
    <w:rsid w:val="00D83CB6"/>
    <w:rsid w:val="00D85007"/>
    <w:rsid w:val="00D86AB4"/>
    <w:rsid w:val="00D879BB"/>
    <w:rsid w:val="00D90061"/>
    <w:rsid w:val="00D9062C"/>
    <w:rsid w:val="00D911CC"/>
    <w:rsid w:val="00D91DAD"/>
    <w:rsid w:val="00D92586"/>
    <w:rsid w:val="00D92722"/>
    <w:rsid w:val="00D9305C"/>
    <w:rsid w:val="00D9306C"/>
    <w:rsid w:val="00D93110"/>
    <w:rsid w:val="00D93802"/>
    <w:rsid w:val="00D95341"/>
    <w:rsid w:val="00D9576C"/>
    <w:rsid w:val="00D9590C"/>
    <w:rsid w:val="00D95A18"/>
    <w:rsid w:val="00D95A6D"/>
    <w:rsid w:val="00D95C24"/>
    <w:rsid w:val="00D95EC4"/>
    <w:rsid w:val="00D96482"/>
    <w:rsid w:val="00D9703E"/>
    <w:rsid w:val="00D97B76"/>
    <w:rsid w:val="00DA01E8"/>
    <w:rsid w:val="00DA156F"/>
    <w:rsid w:val="00DA1637"/>
    <w:rsid w:val="00DA18FC"/>
    <w:rsid w:val="00DA1D0A"/>
    <w:rsid w:val="00DA3474"/>
    <w:rsid w:val="00DA3C6E"/>
    <w:rsid w:val="00DA3CA5"/>
    <w:rsid w:val="00DA4FDE"/>
    <w:rsid w:val="00DA6BB7"/>
    <w:rsid w:val="00DB0438"/>
    <w:rsid w:val="00DB05EC"/>
    <w:rsid w:val="00DB0E1F"/>
    <w:rsid w:val="00DB13EA"/>
    <w:rsid w:val="00DB1B3B"/>
    <w:rsid w:val="00DB4E09"/>
    <w:rsid w:val="00DB5993"/>
    <w:rsid w:val="00DB60A0"/>
    <w:rsid w:val="00DB6F71"/>
    <w:rsid w:val="00DB77A7"/>
    <w:rsid w:val="00DB7F44"/>
    <w:rsid w:val="00DC07CB"/>
    <w:rsid w:val="00DC0D52"/>
    <w:rsid w:val="00DC124D"/>
    <w:rsid w:val="00DC15A5"/>
    <w:rsid w:val="00DC1F92"/>
    <w:rsid w:val="00DC2DEB"/>
    <w:rsid w:val="00DC3714"/>
    <w:rsid w:val="00DC4D67"/>
    <w:rsid w:val="00DC5D96"/>
    <w:rsid w:val="00DC619A"/>
    <w:rsid w:val="00DC70E4"/>
    <w:rsid w:val="00DC79AC"/>
    <w:rsid w:val="00DD024E"/>
    <w:rsid w:val="00DD1228"/>
    <w:rsid w:val="00DD26FD"/>
    <w:rsid w:val="00DD318B"/>
    <w:rsid w:val="00DD3193"/>
    <w:rsid w:val="00DD3B2F"/>
    <w:rsid w:val="00DD46F3"/>
    <w:rsid w:val="00DD4AB5"/>
    <w:rsid w:val="00DD5646"/>
    <w:rsid w:val="00DD5977"/>
    <w:rsid w:val="00DD630E"/>
    <w:rsid w:val="00DD6452"/>
    <w:rsid w:val="00DD6E25"/>
    <w:rsid w:val="00DD7621"/>
    <w:rsid w:val="00DD7BD8"/>
    <w:rsid w:val="00DE23BE"/>
    <w:rsid w:val="00DE2C50"/>
    <w:rsid w:val="00DE2E43"/>
    <w:rsid w:val="00DE30AD"/>
    <w:rsid w:val="00DE37B8"/>
    <w:rsid w:val="00DE3CCF"/>
    <w:rsid w:val="00DE3F5B"/>
    <w:rsid w:val="00DE5405"/>
    <w:rsid w:val="00DE5DFE"/>
    <w:rsid w:val="00DE73BA"/>
    <w:rsid w:val="00DF1738"/>
    <w:rsid w:val="00DF1BD5"/>
    <w:rsid w:val="00DF2CC9"/>
    <w:rsid w:val="00DF3A13"/>
    <w:rsid w:val="00DF3C26"/>
    <w:rsid w:val="00DF3C9A"/>
    <w:rsid w:val="00DF437E"/>
    <w:rsid w:val="00DF4F4E"/>
    <w:rsid w:val="00DF56A7"/>
    <w:rsid w:val="00DF5AD0"/>
    <w:rsid w:val="00DF7CE5"/>
    <w:rsid w:val="00E01002"/>
    <w:rsid w:val="00E01611"/>
    <w:rsid w:val="00E022DC"/>
    <w:rsid w:val="00E02853"/>
    <w:rsid w:val="00E02911"/>
    <w:rsid w:val="00E02A0F"/>
    <w:rsid w:val="00E02CFA"/>
    <w:rsid w:val="00E031DC"/>
    <w:rsid w:val="00E03AE6"/>
    <w:rsid w:val="00E03C3F"/>
    <w:rsid w:val="00E0493E"/>
    <w:rsid w:val="00E05606"/>
    <w:rsid w:val="00E061F0"/>
    <w:rsid w:val="00E07367"/>
    <w:rsid w:val="00E07F51"/>
    <w:rsid w:val="00E106F8"/>
    <w:rsid w:val="00E11CD2"/>
    <w:rsid w:val="00E12138"/>
    <w:rsid w:val="00E12FD1"/>
    <w:rsid w:val="00E131F1"/>
    <w:rsid w:val="00E14DF2"/>
    <w:rsid w:val="00E15238"/>
    <w:rsid w:val="00E1678A"/>
    <w:rsid w:val="00E16800"/>
    <w:rsid w:val="00E1748E"/>
    <w:rsid w:val="00E17549"/>
    <w:rsid w:val="00E17824"/>
    <w:rsid w:val="00E20236"/>
    <w:rsid w:val="00E21C00"/>
    <w:rsid w:val="00E235AB"/>
    <w:rsid w:val="00E24C2A"/>
    <w:rsid w:val="00E25066"/>
    <w:rsid w:val="00E2567C"/>
    <w:rsid w:val="00E262A2"/>
    <w:rsid w:val="00E2690F"/>
    <w:rsid w:val="00E27DF6"/>
    <w:rsid w:val="00E27DF9"/>
    <w:rsid w:val="00E308AA"/>
    <w:rsid w:val="00E31531"/>
    <w:rsid w:val="00E31BDD"/>
    <w:rsid w:val="00E3286F"/>
    <w:rsid w:val="00E3375B"/>
    <w:rsid w:val="00E33B99"/>
    <w:rsid w:val="00E41DD2"/>
    <w:rsid w:val="00E41DDD"/>
    <w:rsid w:val="00E42441"/>
    <w:rsid w:val="00E42CF2"/>
    <w:rsid w:val="00E43ACF"/>
    <w:rsid w:val="00E43B46"/>
    <w:rsid w:val="00E4415B"/>
    <w:rsid w:val="00E45CCC"/>
    <w:rsid w:val="00E45E63"/>
    <w:rsid w:val="00E46F42"/>
    <w:rsid w:val="00E47B8B"/>
    <w:rsid w:val="00E50BD9"/>
    <w:rsid w:val="00E5143B"/>
    <w:rsid w:val="00E52197"/>
    <w:rsid w:val="00E54DDA"/>
    <w:rsid w:val="00E554C9"/>
    <w:rsid w:val="00E600E0"/>
    <w:rsid w:val="00E60410"/>
    <w:rsid w:val="00E60501"/>
    <w:rsid w:val="00E606E8"/>
    <w:rsid w:val="00E63E2E"/>
    <w:rsid w:val="00E64B8C"/>
    <w:rsid w:val="00E65B89"/>
    <w:rsid w:val="00E672C5"/>
    <w:rsid w:val="00E67BDD"/>
    <w:rsid w:val="00E701A0"/>
    <w:rsid w:val="00E7098E"/>
    <w:rsid w:val="00E7189E"/>
    <w:rsid w:val="00E727E2"/>
    <w:rsid w:val="00E73116"/>
    <w:rsid w:val="00E732B7"/>
    <w:rsid w:val="00E7334A"/>
    <w:rsid w:val="00E7429F"/>
    <w:rsid w:val="00E74969"/>
    <w:rsid w:val="00E74A46"/>
    <w:rsid w:val="00E75DE3"/>
    <w:rsid w:val="00E761B4"/>
    <w:rsid w:val="00E773E9"/>
    <w:rsid w:val="00E77407"/>
    <w:rsid w:val="00E7762A"/>
    <w:rsid w:val="00E77ED7"/>
    <w:rsid w:val="00E825F9"/>
    <w:rsid w:val="00E82C31"/>
    <w:rsid w:val="00E836A8"/>
    <w:rsid w:val="00E84819"/>
    <w:rsid w:val="00E8558D"/>
    <w:rsid w:val="00E86479"/>
    <w:rsid w:val="00E86958"/>
    <w:rsid w:val="00E86986"/>
    <w:rsid w:val="00E87678"/>
    <w:rsid w:val="00E87EEA"/>
    <w:rsid w:val="00E90954"/>
    <w:rsid w:val="00E90C60"/>
    <w:rsid w:val="00E90E11"/>
    <w:rsid w:val="00E90EDE"/>
    <w:rsid w:val="00E912A3"/>
    <w:rsid w:val="00E9318D"/>
    <w:rsid w:val="00E935C4"/>
    <w:rsid w:val="00E938F2"/>
    <w:rsid w:val="00E94975"/>
    <w:rsid w:val="00E94C58"/>
    <w:rsid w:val="00E95C92"/>
    <w:rsid w:val="00E961CC"/>
    <w:rsid w:val="00E96AF7"/>
    <w:rsid w:val="00E96B06"/>
    <w:rsid w:val="00E9702F"/>
    <w:rsid w:val="00E97244"/>
    <w:rsid w:val="00E97C67"/>
    <w:rsid w:val="00EA26CF"/>
    <w:rsid w:val="00EA2971"/>
    <w:rsid w:val="00EA49E0"/>
    <w:rsid w:val="00EA6C8C"/>
    <w:rsid w:val="00EA7ACA"/>
    <w:rsid w:val="00EA7E6A"/>
    <w:rsid w:val="00EB0C3D"/>
    <w:rsid w:val="00EB2AF4"/>
    <w:rsid w:val="00EB3321"/>
    <w:rsid w:val="00EB3EEE"/>
    <w:rsid w:val="00EB51C2"/>
    <w:rsid w:val="00EB5306"/>
    <w:rsid w:val="00EB53A3"/>
    <w:rsid w:val="00EB59E3"/>
    <w:rsid w:val="00EB6E9B"/>
    <w:rsid w:val="00EB7BD3"/>
    <w:rsid w:val="00EC030C"/>
    <w:rsid w:val="00EC2D7D"/>
    <w:rsid w:val="00EC5394"/>
    <w:rsid w:val="00EC6541"/>
    <w:rsid w:val="00EC6CAC"/>
    <w:rsid w:val="00EC6FB4"/>
    <w:rsid w:val="00ED3ED5"/>
    <w:rsid w:val="00ED44F6"/>
    <w:rsid w:val="00ED4EB8"/>
    <w:rsid w:val="00ED6253"/>
    <w:rsid w:val="00ED62E5"/>
    <w:rsid w:val="00ED683B"/>
    <w:rsid w:val="00ED7522"/>
    <w:rsid w:val="00ED768E"/>
    <w:rsid w:val="00ED7CAA"/>
    <w:rsid w:val="00EE1AB5"/>
    <w:rsid w:val="00EE3373"/>
    <w:rsid w:val="00EE4182"/>
    <w:rsid w:val="00EE43CB"/>
    <w:rsid w:val="00EE4F03"/>
    <w:rsid w:val="00EE5F65"/>
    <w:rsid w:val="00EE7358"/>
    <w:rsid w:val="00EF04C9"/>
    <w:rsid w:val="00EF17BD"/>
    <w:rsid w:val="00EF1E04"/>
    <w:rsid w:val="00EF479F"/>
    <w:rsid w:val="00EF611E"/>
    <w:rsid w:val="00EF6503"/>
    <w:rsid w:val="00EF6E13"/>
    <w:rsid w:val="00EF7326"/>
    <w:rsid w:val="00EF77C5"/>
    <w:rsid w:val="00F00BCB"/>
    <w:rsid w:val="00F023DC"/>
    <w:rsid w:val="00F02546"/>
    <w:rsid w:val="00F02577"/>
    <w:rsid w:val="00F025C2"/>
    <w:rsid w:val="00F03EF7"/>
    <w:rsid w:val="00F04154"/>
    <w:rsid w:val="00F04E88"/>
    <w:rsid w:val="00F0791C"/>
    <w:rsid w:val="00F07E0C"/>
    <w:rsid w:val="00F07E4C"/>
    <w:rsid w:val="00F10085"/>
    <w:rsid w:val="00F12329"/>
    <w:rsid w:val="00F12C0A"/>
    <w:rsid w:val="00F1348E"/>
    <w:rsid w:val="00F13979"/>
    <w:rsid w:val="00F1475C"/>
    <w:rsid w:val="00F1559B"/>
    <w:rsid w:val="00F1595A"/>
    <w:rsid w:val="00F16119"/>
    <w:rsid w:val="00F1677A"/>
    <w:rsid w:val="00F17603"/>
    <w:rsid w:val="00F21A9A"/>
    <w:rsid w:val="00F23276"/>
    <w:rsid w:val="00F23846"/>
    <w:rsid w:val="00F243C2"/>
    <w:rsid w:val="00F25215"/>
    <w:rsid w:val="00F27D6F"/>
    <w:rsid w:val="00F30075"/>
    <w:rsid w:val="00F3073B"/>
    <w:rsid w:val="00F31967"/>
    <w:rsid w:val="00F32751"/>
    <w:rsid w:val="00F33A41"/>
    <w:rsid w:val="00F34181"/>
    <w:rsid w:val="00F35084"/>
    <w:rsid w:val="00F36669"/>
    <w:rsid w:val="00F41212"/>
    <w:rsid w:val="00F416F9"/>
    <w:rsid w:val="00F43050"/>
    <w:rsid w:val="00F44EA8"/>
    <w:rsid w:val="00F45C1C"/>
    <w:rsid w:val="00F46C99"/>
    <w:rsid w:val="00F5035C"/>
    <w:rsid w:val="00F5056C"/>
    <w:rsid w:val="00F50C59"/>
    <w:rsid w:val="00F5103A"/>
    <w:rsid w:val="00F51C64"/>
    <w:rsid w:val="00F52DB5"/>
    <w:rsid w:val="00F5341C"/>
    <w:rsid w:val="00F5408F"/>
    <w:rsid w:val="00F548AA"/>
    <w:rsid w:val="00F57EF8"/>
    <w:rsid w:val="00F60516"/>
    <w:rsid w:val="00F60593"/>
    <w:rsid w:val="00F62493"/>
    <w:rsid w:val="00F64B2A"/>
    <w:rsid w:val="00F65A46"/>
    <w:rsid w:val="00F6757E"/>
    <w:rsid w:val="00F676FA"/>
    <w:rsid w:val="00F67AA6"/>
    <w:rsid w:val="00F67B96"/>
    <w:rsid w:val="00F71237"/>
    <w:rsid w:val="00F71F28"/>
    <w:rsid w:val="00F72909"/>
    <w:rsid w:val="00F75F83"/>
    <w:rsid w:val="00F7632C"/>
    <w:rsid w:val="00F80E96"/>
    <w:rsid w:val="00F8190D"/>
    <w:rsid w:val="00F81BC6"/>
    <w:rsid w:val="00F81D9B"/>
    <w:rsid w:val="00F82977"/>
    <w:rsid w:val="00F831E2"/>
    <w:rsid w:val="00F8333A"/>
    <w:rsid w:val="00F838EB"/>
    <w:rsid w:val="00F83933"/>
    <w:rsid w:val="00F8434E"/>
    <w:rsid w:val="00F84EF7"/>
    <w:rsid w:val="00F85583"/>
    <w:rsid w:val="00F85EB2"/>
    <w:rsid w:val="00F8664A"/>
    <w:rsid w:val="00F91C9E"/>
    <w:rsid w:val="00F92223"/>
    <w:rsid w:val="00F92609"/>
    <w:rsid w:val="00F937A3"/>
    <w:rsid w:val="00F94F1D"/>
    <w:rsid w:val="00F95AEE"/>
    <w:rsid w:val="00F96EA5"/>
    <w:rsid w:val="00F979A3"/>
    <w:rsid w:val="00FA08DB"/>
    <w:rsid w:val="00FA0963"/>
    <w:rsid w:val="00FA1197"/>
    <w:rsid w:val="00FA1F5F"/>
    <w:rsid w:val="00FA21D8"/>
    <w:rsid w:val="00FA2457"/>
    <w:rsid w:val="00FA265C"/>
    <w:rsid w:val="00FA297F"/>
    <w:rsid w:val="00FA3085"/>
    <w:rsid w:val="00FA6000"/>
    <w:rsid w:val="00FA72B7"/>
    <w:rsid w:val="00FA739C"/>
    <w:rsid w:val="00FA7576"/>
    <w:rsid w:val="00FB03D9"/>
    <w:rsid w:val="00FB1CCE"/>
    <w:rsid w:val="00FB2893"/>
    <w:rsid w:val="00FB2B66"/>
    <w:rsid w:val="00FB4665"/>
    <w:rsid w:val="00FB5585"/>
    <w:rsid w:val="00FB59C5"/>
    <w:rsid w:val="00FB5DDB"/>
    <w:rsid w:val="00FB63AD"/>
    <w:rsid w:val="00FB76EF"/>
    <w:rsid w:val="00FC0FE8"/>
    <w:rsid w:val="00FC25E3"/>
    <w:rsid w:val="00FC420E"/>
    <w:rsid w:val="00FC4807"/>
    <w:rsid w:val="00FC49E9"/>
    <w:rsid w:val="00FC5582"/>
    <w:rsid w:val="00FC55B1"/>
    <w:rsid w:val="00FC664D"/>
    <w:rsid w:val="00FC7933"/>
    <w:rsid w:val="00FD076D"/>
    <w:rsid w:val="00FD1565"/>
    <w:rsid w:val="00FD2021"/>
    <w:rsid w:val="00FD2D18"/>
    <w:rsid w:val="00FD3DF2"/>
    <w:rsid w:val="00FD4F71"/>
    <w:rsid w:val="00FD5CB6"/>
    <w:rsid w:val="00FD65D8"/>
    <w:rsid w:val="00FE0106"/>
    <w:rsid w:val="00FE01AE"/>
    <w:rsid w:val="00FE06A2"/>
    <w:rsid w:val="00FE0BF3"/>
    <w:rsid w:val="00FE14DF"/>
    <w:rsid w:val="00FE1F0F"/>
    <w:rsid w:val="00FE2BB1"/>
    <w:rsid w:val="00FE322B"/>
    <w:rsid w:val="00FE32F5"/>
    <w:rsid w:val="00FE3733"/>
    <w:rsid w:val="00FE3D00"/>
    <w:rsid w:val="00FE48B0"/>
    <w:rsid w:val="00FE4E77"/>
    <w:rsid w:val="00FE7B94"/>
    <w:rsid w:val="00FE7B99"/>
    <w:rsid w:val="00FF1E6B"/>
    <w:rsid w:val="00FF2CC5"/>
    <w:rsid w:val="00FF3041"/>
    <w:rsid w:val="00FF4515"/>
    <w:rsid w:val="00FF47C2"/>
    <w:rsid w:val="00FF4AFD"/>
    <w:rsid w:val="00FF55ED"/>
    <w:rsid w:val="00FF635A"/>
    <w:rsid w:val="00FF7A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B0F1AB0"/>
  <w15:docId w15:val="{078DFE0A-6196-495B-BEA4-2E20DBD20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8434E"/>
    <w:pPr>
      <w:spacing w:after="200" w:line="276" w:lineRule="auto"/>
    </w:pPr>
    <w:rPr>
      <w:sz w:val="22"/>
      <w:szCs w:val="22"/>
      <w:lang w:val="ro-RO"/>
    </w:rPr>
  </w:style>
  <w:style w:type="paragraph" w:styleId="Heading1">
    <w:name w:val="heading 1"/>
    <w:basedOn w:val="Normal"/>
    <w:link w:val="Heading1Char"/>
    <w:uiPriority w:val="9"/>
    <w:qFormat/>
    <w:rsid w:val="00420E7B"/>
    <w:pPr>
      <w:spacing w:after="0" w:line="240" w:lineRule="auto"/>
      <w:outlineLvl w:val="0"/>
    </w:pPr>
    <w:rPr>
      <w:rFonts w:ascii="Times New Roman" w:eastAsia="Times New Roman" w:hAnsi="Times New Roman"/>
      <w:b/>
      <w:bCs/>
      <w:kern w:val="36"/>
      <w:sz w:val="18"/>
      <w:szCs w:val="18"/>
      <w:lang w:val="en-US"/>
    </w:rPr>
  </w:style>
  <w:style w:type="paragraph" w:styleId="Heading2">
    <w:name w:val="heading 2"/>
    <w:basedOn w:val="Normal"/>
    <w:link w:val="Heading2Char"/>
    <w:uiPriority w:val="99"/>
    <w:qFormat/>
    <w:rsid w:val="00420E7B"/>
    <w:pPr>
      <w:spacing w:after="0" w:line="240" w:lineRule="auto"/>
      <w:outlineLvl w:val="1"/>
    </w:pPr>
    <w:rPr>
      <w:rFonts w:ascii="Tahoma" w:eastAsia="Times New Roman" w:hAnsi="Tahoma"/>
      <w:b/>
      <w:bCs/>
      <w:color w:val="464646"/>
      <w:sz w:val="18"/>
      <w:szCs w:val="18"/>
      <w:lang w:val="en-US"/>
    </w:rPr>
  </w:style>
  <w:style w:type="paragraph" w:styleId="Heading3">
    <w:name w:val="heading 3"/>
    <w:basedOn w:val="Normal"/>
    <w:next w:val="Normal"/>
    <w:link w:val="Heading3Char"/>
    <w:uiPriority w:val="9"/>
    <w:unhideWhenUsed/>
    <w:qFormat/>
    <w:rsid w:val="00FE4E77"/>
    <w:pPr>
      <w:keepNext/>
      <w:keepLines/>
      <w:spacing w:before="200" w:after="0"/>
      <w:outlineLvl w:val="2"/>
    </w:pPr>
    <w:rPr>
      <w:rFonts w:ascii="Cambria" w:eastAsia="Times New Roman" w:hAnsi="Cambria"/>
      <w:b/>
      <w:bCs/>
      <w:color w:val="4F81BD"/>
      <w:sz w:val="20"/>
      <w:szCs w:val="20"/>
    </w:rPr>
  </w:style>
  <w:style w:type="paragraph" w:styleId="Heading6">
    <w:name w:val="heading 6"/>
    <w:basedOn w:val="Normal"/>
    <w:next w:val="Normal"/>
    <w:link w:val="Heading6Char"/>
    <w:uiPriority w:val="9"/>
    <w:semiHidden/>
    <w:unhideWhenUsed/>
    <w:qFormat/>
    <w:rsid w:val="00827DD5"/>
    <w:pPr>
      <w:keepNext/>
      <w:keepLines/>
      <w:spacing w:before="200" w:after="0"/>
      <w:outlineLvl w:val="5"/>
    </w:pPr>
    <w:rPr>
      <w:rFonts w:ascii="Cambria" w:eastAsia="Times New Roma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224AE"/>
    <w:rPr>
      <w:color w:val="0000FF"/>
      <w:u w:val="single"/>
    </w:rPr>
  </w:style>
  <w:style w:type="paragraph" w:customStyle="1" w:styleId="marked">
    <w:name w:val="marked"/>
    <w:basedOn w:val="Normal"/>
    <w:rsid w:val="001224AE"/>
    <w:pPr>
      <w:pBdr>
        <w:left w:val="single" w:sz="4" w:space="4" w:color="808080"/>
      </w:pBdr>
      <w:suppressAutoHyphens/>
      <w:spacing w:before="60" w:after="60" w:line="240" w:lineRule="auto"/>
      <w:ind w:left="1620"/>
      <w:jc w:val="both"/>
    </w:pPr>
    <w:rPr>
      <w:rFonts w:ascii="Trebuchet MS" w:eastAsia="Times New Roman" w:hAnsi="Trebuchet MS"/>
      <w:sz w:val="20"/>
      <w:szCs w:val="24"/>
      <w:lang w:eastAsia="ar-SA"/>
    </w:rPr>
  </w:style>
  <w:style w:type="paragraph" w:styleId="ListParagraph">
    <w:name w:val="List Paragraph"/>
    <w:aliases w:val="Normal bullet 2,List Paragraph1,Akapit z listą BS,Outlines a.b.c.,List_Paragraph,Multilevel para_II,Akapit z lista BS"/>
    <w:basedOn w:val="Normal"/>
    <w:link w:val="ListParagraphChar"/>
    <w:uiPriority w:val="34"/>
    <w:qFormat/>
    <w:rsid w:val="006B39FA"/>
    <w:pPr>
      <w:ind w:left="720"/>
      <w:contextualSpacing/>
    </w:pPr>
  </w:style>
  <w:style w:type="character" w:styleId="CommentReference">
    <w:name w:val="annotation reference"/>
    <w:uiPriority w:val="99"/>
    <w:unhideWhenUsed/>
    <w:rsid w:val="00502963"/>
    <w:rPr>
      <w:sz w:val="16"/>
      <w:szCs w:val="16"/>
    </w:rPr>
  </w:style>
  <w:style w:type="paragraph" w:styleId="CommentText">
    <w:name w:val="annotation text"/>
    <w:basedOn w:val="Normal"/>
    <w:link w:val="CommentTextChar"/>
    <w:unhideWhenUsed/>
    <w:rsid w:val="00502963"/>
    <w:pPr>
      <w:spacing w:line="240" w:lineRule="auto"/>
    </w:pPr>
    <w:rPr>
      <w:sz w:val="20"/>
      <w:szCs w:val="20"/>
    </w:rPr>
  </w:style>
  <w:style w:type="character" w:customStyle="1" w:styleId="CommentTextChar">
    <w:name w:val="Comment Text Char"/>
    <w:link w:val="CommentText"/>
    <w:rsid w:val="00502963"/>
    <w:rPr>
      <w:sz w:val="20"/>
      <w:szCs w:val="20"/>
    </w:rPr>
  </w:style>
  <w:style w:type="paragraph" w:styleId="CommentSubject">
    <w:name w:val="annotation subject"/>
    <w:basedOn w:val="CommentText"/>
    <w:next w:val="CommentText"/>
    <w:link w:val="CommentSubjectChar"/>
    <w:uiPriority w:val="99"/>
    <w:semiHidden/>
    <w:unhideWhenUsed/>
    <w:rsid w:val="00502963"/>
    <w:rPr>
      <w:b/>
      <w:bCs/>
    </w:rPr>
  </w:style>
  <w:style w:type="character" w:customStyle="1" w:styleId="CommentSubjectChar">
    <w:name w:val="Comment Subject Char"/>
    <w:link w:val="CommentSubject"/>
    <w:uiPriority w:val="99"/>
    <w:semiHidden/>
    <w:rsid w:val="00502963"/>
    <w:rPr>
      <w:b/>
      <w:bCs/>
      <w:sz w:val="20"/>
      <w:szCs w:val="20"/>
    </w:rPr>
  </w:style>
  <w:style w:type="paragraph" w:styleId="BalloonText">
    <w:name w:val="Balloon Text"/>
    <w:basedOn w:val="Normal"/>
    <w:link w:val="BalloonTextChar"/>
    <w:uiPriority w:val="99"/>
    <w:semiHidden/>
    <w:unhideWhenUsed/>
    <w:rsid w:val="00502963"/>
    <w:pPr>
      <w:spacing w:after="0" w:line="240" w:lineRule="auto"/>
    </w:pPr>
    <w:rPr>
      <w:rFonts w:ascii="Tahoma" w:hAnsi="Tahoma"/>
      <w:sz w:val="16"/>
      <w:szCs w:val="16"/>
    </w:rPr>
  </w:style>
  <w:style w:type="character" w:customStyle="1" w:styleId="BalloonTextChar">
    <w:name w:val="Balloon Text Char"/>
    <w:link w:val="BalloonText"/>
    <w:uiPriority w:val="99"/>
    <w:semiHidden/>
    <w:rsid w:val="00502963"/>
    <w:rPr>
      <w:rFonts w:ascii="Tahoma" w:hAnsi="Tahoma" w:cs="Tahoma"/>
      <w:sz w:val="16"/>
      <w:szCs w:val="16"/>
    </w:rPr>
  </w:style>
  <w:style w:type="paragraph" w:styleId="Header">
    <w:name w:val="header"/>
    <w:basedOn w:val="Normal"/>
    <w:link w:val="HeaderChar"/>
    <w:uiPriority w:val="99"/>
    <w:unhideWhenUsed/>
    <w:rsid w:val="00E315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1531"/>
  </w:style>
  <w:style w:type="paragraph" w:styleId="Footer">
    <w:name w:val="footer"/>
    <w:basedOn w:val="Normal"/>
    <w:link w:val="FooterChar"/>
    <w:uiPriority w:val="99"/>
    <w:unhideWhenUsed/>
    <w:rsid w:val="00E315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1531"/>
  </w:style>
  <w:style w:type="paragraph" w:styleId="TOC2">
    <w:name w:val="toc 2"/>
    <w:basedOn w:val="Normal"/>
    <w:next w:val="Normal"/>
    <w:autoRedefine/>
    <w:uiPriority w:val="39"/>
    <w:qFormat/>
    <w:rsid w:val="00245DF5"/>
    <w:pPr>
      <w:tabs>
        <w:tab w:val="right" w:leader="hyphen" w:pos="9062"/>
      </w:tabs>
      <w:spacing w:after="0"/>
      <w:ind w:firstLine="284"/>
    </w:pPr>
    <w:rPr>
      <w:rFonts w:ascii="Cambria" w:eastAsia="Times New Roman" w:hAnsi="Cambria"/>
      <w:iCs/>
      <w:noProof/>
      <w:lang w:val="en-US"/>
    </w:rPr>
  </w:style>
  <w:style w:type="paragraph" w:styleId="TOC3">
    <w:name w:val="toc 3"/>
    <w:basedOn w:val="Normal"/>
    <w:next w:val="Normal"/>
    <w:autoRedefine/>
    <w:uiPriority w:val="39"/>
    <w:qFormat/>
    <w:rsid w:val="00823DAD"/>
    <w:pPr>
      <w:tabs>
        <w:tab w:val="right" w:leader="hyphen" w:pos="9062"/>
      </w:tabs>
      <w:spacing w:after="0" w:line="240" w:lineRule="auto"/>
      <w:ind w:left="851"/>
    </w:pPr>
    <w:rPr>
      <w:rFonts w:eastAsia="Times New Roman"/>
      <w:i/>
      <w:iCs/>
      <w:sz w:val="20"/>
      <w:szCs w:val="20"/>
      <w:lang w:val="en-US"/>
    </w:rPr>
  </w:style>
  <w:style w:type="paragraph" w:styleId="TOC1">
    <w:name w:val="toc 1"/>
    <w:basedOn w:val="Normal"/>
    <w:next w:val="Normal"/>
    <w:autoRedefine/>
    <w:uiPriority w:val="39"/>
    <w:qFormat/>
    <w:rsid w:val="00697B74"/>
    <w:pPr>
      <w:tabs>
        <w:tab w:val="left" w:pos="426"/>
        <w:tab w:val="right" w:leader="hyphen" w:pos="9062"/>
      </w:tabs>
      <w:spacing w:before="120" w:after="120" w:line="240" w:lineRule="auto"/>
      <w:jc w:val="center"/>
      <w:outlineLvl w:val="0"/>
    </w:pPr>
    <w:rPr>
      <w:rFonts w:ascii="Trebuchet MS" w:eastAsia="Times New Roman" w:hAnsi="Trebuchet MS"/>
      <w:b/>
      <w:bCs/>
      <w:caps/>
      <w:smallCaps/>
      <w:sz w:val="24"/>
      <w:szCs w:val="24"/>
    </w:rPr>
  </w:style>
  <w:style w:type="paragraph" w:customStyle="1" w:styleId="Titlulghid1">
    <w:name w:val="Titlul ghid 1"/>
    <w:basedOn w:val="Normal"/>
    <w:qFormat/>
    <w:rsid w:val="00823DAD"/>
    <w:pPr>
      <w:spacing w:before="120" w:after="120" w:line="240" w:lineRule="auto"/>
      <w:jc w:val="center"/>
    </w:pPr>
    <w:rPr>
      <w:rFonts w:ascii="Arial" w:eastAsia="Times New Roman" w:hAnsi="Arial" w:cs="Arial"/>
      <w:b/>
      <w:sz w:val="28"/>
      <w:szCs w:val="24"/>
    </w:rPr>
  </w:style>
  <w:style w:type="paragraph" w:customStyle="1" w:styleId="Default">
    <w:name w:val="Default"/>
    <w:rsid w:val="00C51F9F"/>
    <w:pPr>
      <w:autoSpaceDE w:val="0"/>
      <w:autoSpaceDN w:val="0"/>
      <w:adjustRightInd w:val="0"/>
    </w:pPr>
    <w:rPr>
      <w:rFonts w:ascii="Times New Roman" w:hAnsi="Times New Roman"/>
      <w:color w:val="000000"/>
      <w:sz w:val="24"/>
      <w:szCs w:val="24"/>
    </w:rPr>
  </w:style>
  <w:style w:type="paragraph" w:customStyle="1" w:styleId="Titlulghid2">
    <w:name w:val="Titlul ghid 2"/>
    <w:basedOn w:val="Normal"/>
    <w:qFormat/>
    <w:rsid w:val="00C51F9F"/>
    <w:pPr>
      <w:spacing w:before="120" w:after="120" w:line="240" w:lineRule="auto"/>
      <w:jc w:val="both"/>
    </w:pPr>
    <w:rPr>
      <w:rFonts w:ascii="Arial" w:eastAsia="Times New Roman" w:hAnsi="Arial" w:cs="Arial"/>
      <w:b/>
      <w:sz w:val="24"/>
      <w:szCs w:val="24"/>
    </w:rPr>
  </w:style>
  <w:style w:type="paragraph" w:customStyle="1" w:styleId="CM1">
    <w:name w:val="CM1"/>
    <w:basedOn w:val="Default"/>
    <w:next w:val="Default"/>
    <w:uiPriority w:val="99"/>
    <w:rsid w:val="00C51F9F"/>
    <w:rPr>
      <w:rFonts w:ascii="EUAlbertina" w:hAnsi="EUAlbertina"/>
      <w:color w:val="auto"/>
    </w:rPr>
  </w:style>
  <w:style w:type="paragraph" w:customStyle="1" w:styleId="CM3">
    <w:name w:val="CM3"/>
    <w:basedOn w:val="Default"/>
    <w:next w:val="Default"/>
    <w:uiPriority w:val="99"/>
    <w:rsid w:val="00C51F9F"/>
    <w:rPr>
      <w:rFonts w:ascii="EUAlbertina" w:hAnsi="EUAlbertina"/>
      <w:color w:val="auto"/>
    </w:rPr>
  </w:style>
  <w:style w:type="paragraph" w:customStyle="1" w:styleId="CM4">
    <w:name w:val="CM4"/>
    <w:basedOn w:val="Default"/>
    <w:next w:val="Default"/>
    <w:uiPriority w:val="99"/>
    <w:rsid w:val="00C51F9F"/>
    <w:rPr>
      <w:rFonts w:ascii="EUAlbertina" w:hAnsi="EUAlbertina"/>
      <w:color w:val="auto"/>
    </w:rPr>
  </w:style>
  <w:style w:type="character" w:customStyle="1" w:styleId="Heading1Char">
    <w:name w:val="Heading 1 Char"/>
    <w:link w:val="Heading1"/>
    <w:uiPriority w:val="9"/>
    <w:rsid w:val="00420E7B"/>
    <w:rPr>
      <w:rFonts w:ascii="Times New Roman" w:eastAsia="Times New Roman" w:hAnsi="Times New Roman" w:cs="Times New Roman"/>
      <w:b/>
      <w:bCs/>
      <w:kern w:val="36"/>
      <w:sz w:val="18"/>
      <w:szCs w:val="18"/>
      <w:lang w:val="en-US"/>
    </w:rPr>
  </w:style>
  <w:style w:type="character" w:customStyle="1" w:styleId="Heading2Char">
    <w:name w:val="Heading 2 Char"/>
    <w:link w:val="Heading2"/>
    <w:uiPriority w:val="99"/>
    <w:rsid w:val="00420E7B"/>
    <w:rPr>
      <w:rFonts w:ascii="Tahoma" w:eastAsia="Times New Roman" w:hAnsi="Tahoma" w:cs="Tahoma"/>
      <w:b/>
      <w:bCs/>
      <w:color w:val="464646"/>
      <w:sz w:val="18"/>
      <w:szCs w:val="18"/>
      <w:lang w:val="en-US"/>
    </w:rPr>
  </w:style>
  <w:style w:type="paragraph" w:styleId="FootnoteText">
    <w:name w:val="footnote text"/>
    <w:aliases w:val="Podrozdział,Footnote Text Char Char,Fußnote,single space,footnote text,FOOTNOTES,fn,Footnote,stile 1,Footnote1,Footnote2,Footnote3,Footnote4,Footnote5,Footnote6,Footnote7,Footnote8,Footnote9,Footnote10,Footnote11"/>
    <w:basedOn w:val="Normal"/>
    <w:link w:val="FootnoteTextChar1"/>
    <w:uiPriority w:val="99"/>
    <w:semiHidden/>
    <w:rsid w:val="006971B4"/>
    <w:pPr>
      <w:spacing w:after="120" w:line="240" w:lineRule="auto"/>
      <w:ind w:firstLine="720"/>
    </w:pPr>
    <w:rPr>
      <w:rFonts w:ascii="Times New Roman" w:eastAsia="Times New Roman" w:hAnsi="Times New Roman"/>
      <w:sz w:val="20"/>
      <w:szCs w:val="20"/>
      <w:lang w:val="en-US"/>
    </w:rPr>
  </w:style>
  <w:style w:type="character" w:customStyle="1" w:styleId="FootnoteTextChar">
    <w:name w:val="Footnote Text Char"/>
    <w:aliases w:val="Podrozdział Char1,Footnote Text Char Char Char1,Fußnote Char1,single space Char1,footnote text Char1,FOOTNOTES Char1,fn Char1,Footnote Char1,stile 1 Char1,Footnote1 Char1,Footnote2 Char1,Footnote3 Char1,Footnote4 Char1"/>
    <w:uiPriority w:val="99"/>
    <w:semiHidden/>
    <w:rsid w:val="006971B4"/>
    <w:rPr>
      <w:sz w:val="20"/>
      <w:szCs w:val="20"/>
    </w:rPr>
  </w:style>
  <w:style w:type="character" w:styleId="FootnoteReference">
    <w:name w:val="footnote reference"/>
    <w:aliases w:val=" BVI fnr,BVI fnr,Footnote symbol"/>
    <w:rsid w:val="006971B4"/>
    <w:rPr>
      <w:vertAlign w:val="superscript"/>
    </w:rPr>
  </w:style>
  <w:style w:type="character" w:customStyle="1" w:styleId="FootnoteTextChar1">
    <w:name w:val="Footnote Text Char1"/>
    <w:aliases w:val="Podrozdział Char,Footnote Text Char Char Char,Fußnote Char,single space Char,footnote text Char,FOOTNOTES Char,fn Char,Footnote Char,stile 1 Char,Footnote1 Char,Footnote2 Char,Footnote3 Char,Footnote4 Char,Footnote5 Char"/>
    <w:link w:val="FootnoteText"/>
    <w:uiPriority w:val="99"/>
    <w:semiHidden/>
    <w:locked/>
    <w:rsid w:val="006971B4"/>
    <w:rPr>
      <w:rFonts w:ascii="Times New Roman" w:eastAsia="Times New Roman" w:hAnsi="Times New Roman" w:cs="Times New Roman"/>
      <w:sz w:val="20"/>
      <w:szCs w:val="20"/>
      <w:lang w:val="en-US"/>
    </w:rPr>
  </w:style>
  <w:style w:type="paragraph" w:customStyle="1" w:styleId="Titlulghid3">
    <w:name w:val="Titlul ghid 3"/>
    <w:basedOn w:val="Normal"/>
    <w:qFormat/>
    <w:rsid w:val="006971B4"/>
    <w:pPr>
      <w:spacing w:before="120" w:after="120" w:line="240" w:lineRule="auto"/>
      <w:jc w:val="both"/>
    </w:pPr>
    <w:rPr>
      <w:rFonts w:ascii="Arial" w:eastAsia="Times New Roman" w:hAnsi="Arial" w:cs="Arial"/>
      <w:b/>
      <w:sz w:val="24"/>
      <w:szCs w:val="24"/>
    </w:rPr>
  </w:style>
  <w:style w:type="paragraph" w:customStyle="1" w:styleId="hd-date">
    <w:name w:val="hd-date"/>
    <w:basedOn w:val="Normal"/>
    <w:rsid w:val="00E97C67"/>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ListParagraphChar">
    <w:name w:val="List Paragraph Char"/>
    <w:aliases w:val="Normal bullet 2 Char,List Paragraph1 Char,Akapit z listą BS Char,Outlines a.b.c. Char,List_Paragraph Char,Multilevel para_II Char,Akapit z lista BS Char"/>
    <w:link w:val="ListParagraph"/>
    <w:uiPriority w:val="99"/>
    <w:rsid w:val="009F3583"/>
  </w:style>
  <w:style w:type="paragraph" w:customStyle="1" w:styleId="Titlul2">
    <w:name w:val="Titlul 2"/>
    <w:basedOn w:val="BodyTextFirstIndent"/>
    <w:qFormat/>
    <w:rsid w:val="00D2368B"/>
    <w:pPr>
      <w:spacing w:before="240" w:after="360" w:line="240" w:lineRule="auto"/>
      <w:ind w:left="720" w:firstLine="0"/>
    </w:pPr>
    <w:rPr>
      <w:rFonts w:ascii="Cambria" w:eastAsia="Times New Roman" w:hAnsi="Cambria" w:cs="Arial"/>
      <w:b/>
      <w:sz w:val="26"/>
      <w:szCs w:val="24"/>
      <w:lang w:val="en-US"/>
    </w:rPr>
  </w:style>
  <w:style w:type="paragraph" w:styleId="BodyText">
    <w:name w:val="Body Text"/>
    <w:basedOn w:val="Normal"/>
    <w:link w:val="BodyTextChar"/>
    <w:uiPriority w:val="99"/>
    <w:unhideWhenUsed/>
    <w:rsid w:val="00D2368B"/>
    <w:pPr>
      <w:spacing w:after="120"/>
    </w:pPr>
  </w:style>
  <w:style w:type="character" w:customStyle="1" w:styleId="BodyTextChar">
    <w:name w:val="Body Text Char"/>
    <w:basedOn w:val="DefaultParagraphFont"/>
    <w:link w:val="BodyText"/>
    <w:uiPriority w:val="99"/>
    <w:rsid w:val="00D2368B"/>
  </w:style>
  <w:style w:type="paragraph" w:styleId="BodyTextFirstIndent">
    <w:name w:val="Body Text First Indent"/>
    <w:basedOn w:val="BodyText"/>
    <w:link w:val="BodyTextFirstIndentChar"/>
    <w:uiPriority w:val="99"/>
    <w:semiHidden/>
    <w:unhideWhenUsed/>
    <w:rsid w:val="00D2368B"/>
    <w:pPr>
      <w:spacing w:after="200"/>
      <w:ind w:firstLine="360"/>
    </w:pPr>
  </w:style>
  <w:style w:type="character" w:customStyle="1" w:styleId="BodyTextFirstIndentChar">
    <w:name w:val="Body Text First Indent Char"/>
    <w:basedOn w:val="BodyTextChar"/>
    <w:link w:val="BodyTextFirstIndent"/>
    <w:uiPriority w:val="99"/>
    <w:semiHidden/>
    <w:rsid w:val="00D2368B"/>
  </w:style>
  <w:style w:type="paragraph" w:styleId="TOCHeading">
    <w:name w:val="TOC Heading"/>
    <w:basedOn w:val="Heading1"/>
    <w:next w:val="Normal"/>
    <w:uiPriority w:val="39"/>
    <w:unhideWhenUsed/>
    <w:qFormat/>
    <w:rsid w:val="007A1FE1"/>
    <w:pPr>
      <w:keepNext/>
      <w:keepLines/>
      <w:spacing w:before="480" w:line="276" w:lineRule="auto"/>
      <w:outlineLvl w:val="9"/>
    </w:pPr>
    <w:rPr>
      <w:rFonts w:ascii="Cambria" w:hAnsi="Cambria"/>
      <w:color w:val="365F91"/>
      <w:kern w:val="0"/>
      <w:sz w:val="28"/>
      <w:szCs w:val="28"/>
    </w:rPr>
  </w:style>
  <w:style w:type="character" w:styleId="Strong">
    <w:name w:val="Strong"/>
    <w:uiPriority w:val="22"/>
    <w:qFormat/>
    <w:rsid w:val="00DF5AD0"/>
    <w:rPr>
      <w:b/>
      <w:bCs/>
    </w:rPr>
  </w:style>
  <w:style w:type="character" w:styleId="BookTitle">
    <w:name w:val="Book Title"/>
    <w:uiPriority w:val="33"/>
    <w:qFormat/>
    <w:rsid w:val="00DF5AD0"/>
    <w:rPr>
      <w:b/>
      <w:bCs/>
      <w:smallCaps/>
      <w:spacing w:val="5"/>
    </w:rPr>
  </w:style>
  <w:style w:type="character" w:customStyle="1" w:styleId="Heading3Char">
    <w:name w:val="Heading 3 Char"/>
    <w:link w:val="Heading3"/>
    <w:uiPriority w:val="9"/>
    <w:rsid w:val="00FE4E77"/>
    <w:rPr>
      <w:rFonts w:ascii="Cambria" w:eastAsia="Times New Roman" w:hAnsi="Cambria" w:cs="Times New Roman"/>
      <w:b/>
      <w:bCs/>
      <w:color w:val="4F81BD"/>
    </w:rPr>
  </w:style>
  <w:style w:type="paragraph" w:customStyle="1" w:styleId="instruct">
    <w:name w:val="instruct"/>
    <w:basedOn w:val="Normal"/>
    <w:rsid w:val="00EB0C3D"/>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styleId="NormalWeb">
    <w:name w:val="Normal (Web)"/>
    <w:basedOn w:val="Normal"/>
    <w:uiPriority w:val="99"/>
    <w:unhideWhenUsed/>
    <w:rsid w:val="009E36B2"/>
    <w:pPr>
      <w:spacing w:before="100" w:beforeAutospacing="1" w:after="100" w:afterAutospacing="1" w:line="240" w:lineRule="auto"/>
    </w:pPr>
    <w:rPr>
      <w:rFonts w:ascii="Times New Roman" w:eastAsia="Times New Roman" w:hAnsi="Times New Roman"/>
      <w:sz w:val="24"/>
      <w:szCs w:val="24"/>
      <w:lang w:eastAsia="ro-RO"/>
    </w:rPr>
  </w:style>
  <w:style w:type="character" w:customStyle="1" w:styleId="apple-converted-space">
    <w:name w:val="apple-converted-space"/>
    <w:basedOn w:val="DefaultParagraphFont"/>
    <w:rsid w:val="009E36B2"/>
  </w:style>
  <w:style w:type="character" w:customStyle="1" w:styleId="spelle">
    <w:name w:val="spelle"/>
    <w:basedOn w:val="DefaultParagraphFont"/>
    <w:rsid w:val="009E36B2"/>
  </w:style>
  <w:style w:type="character" w:styleId="FollowedHyperlink">
    <w:name w:val="FollowedHyperlink"/>
    <w:uiPriority w:val="99"/>
    <w:semiHidden/>
    <w:unhideWhenUsed/>
    <w:rsid w:val="00E554C9"/>
    <w:rPr>
      <w:color w:val="800080"/>
      <w:u w:val="single"/>
    </w:rPr>
  </w:style>
  <w:style w:type="table" w:styleId="TableGrid">
    <w:name w:val="Table Grid"/>
    <w:basedOn w:val="TableNormal"/>
    <w:uiPriority w:val="59"/>
    <w:rsid w:val="00FB46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w-headline">
    <w:name w:val="mw-headline"/>
    <w:basedOn w:val="DefaultParagraphFont"/>
    <w:rsid w:val="008D6A1B"/>
  </w:style>
  <w:style w:type="paragraph" w:styleId="BodyText2">
    <w:name w:val="Body Text 2"/>
    <w:basedOn w:val="Normal"/>
    <w:link w:val="BodyText2Char"/>
    <w:uiPriority w:val="99"/>
    <w:unhideWhenUsed/>
    <w:rsid w:val="00097BE1"/>
    <w:pPr>
      <w:spacing w:after="120" w:line="480" w:lineRule="auto"/>
    </w:pPr>
  </w:style>
  <w:style w:type="character" w:customStyle="1" w:styleId="BodyText2Char">
    <w:name w:val="Body Text 2 Char"/>
    <w:basedOn w:val="DefaultParagraphFont"/>
    <w:link w:val="BodyText2"/>
    <w:uiPriority w:val="99"/>
    <w:rsid w:val="00097BE1"/>
  </w:style>
  <w:style w:type="paragraph" w:styleId="BodyText3">
    <w:name w:val="Body Text 3"/>
    <w:basedOn w:val="Normal"/>
    <w:link w:val="BodyText3Char"/>
    <w:uiPriority w:val="99"/>
    <w:rsid w:val="00097BE1"/>
    <w:pPr>
      <w:overflowPunct w:val="0"/>
      <w:autoSpaceDE w:val="0"/>
      <w:autoSpaceDN w:val="0"/>
      <w:adjustRightInd w:val="0"/>
      <w:spacing w:after="0" w:line="240" w:lineRule="auto"/>
      <w:jc w:val="center"/>
      <w:textAlignment w:val="baseline"/>
    </w:pPr>
    <w:rPr>
      <w:rFonts w:ascii="Times New Roman" w:eastAsia="Times New Roman" w:hAnsi="Times New Roman"/>
      <w:b/>
      <w:bCs/>
      <w:sz w:val="28"/>
      <w:szCs w:val="20"/>
      <w:lang w:eastAsia="fr-FR"/>
    </w:rPr>
  </w:style>
  <w:style w:type="character" w:customStyle="1" w:styleId="BodyText3Char">
    <w:name w:val="Body Text 3 Char"/>
    <w:link w:val="BodyText3"/>
    <w:uiPriority w:val="99"/>
    <w:rsid w:val="00097BE1"/>
    <w:rPr>
      <w:rFonts w:ascii="Times New Roman" w:eastAsia="Times New Roman" w:hAnsi="Times New Roman" w:cs="Times New Roman"/>
      <w:b/>
      <w:bCs/>
      <w:sz w:val="28"/>
      <w:szCs w:val="20"/>
      <w:lang w:eastAsia="fr-FR"/>
    </w:rPr>
  </w:style>
  <w:style w:type="paragraph" w:customStyle="1" w:styleId="Text1">
    <w:name w:val="Text 1"/>
    <w:basedOn w:val="Normal"/>
    <w:uiPriority w:val="99"/>
    <w:rsid w:val="00097BE1"/>
    <w:pPr>
      <w:spacing w:after="240" w:line="240" w:lineRule="auto"/>
      <w:ind w:left="482"/>
      <w:jc w:val="both"/>
    </w:pPr>
    <w:rPr>
      <w:rFonts w:ascii="Times New Roman" w:eastAsia="Times New Roman" w:hAnsi="Times New Roman"/>
      <w:sz w:val="24"/>
      <w:szCs w:val="20"/>
      <w:lang w:eastAsia="fr-FR"/>
    </w:rPr>
  </w:style>
  <w:style w:type="paragraph" w:styleId="Title">
    <w:name w:val="Title"/>
    <w:basedOn w:val="Normal"/>
    <w:link w:val="TitleChar"/>
    <w:uiPriority w:val="99"/>
    <w:qFormat/>
    <w:rsid w:val="00097BE1"/>
    <w:pPr>
      <w:spacing w:after="0" w:line="240" w:lineRule="auto"/>
      <w:jc w:val="center"/>
    </w:pPr>
    <w:rPr>
      <w:rFonts w:ascii="Times New Roman" w:eastAsia="Times New Roman" w:hAnsi="Times New Roman"/>
      <w:b/>
      <w:bCs/>
      <w:sz w:val="24"/>
      <w:szCs w:val="20"/>
      <w:lang w:eastAsia="fr-FR"/>
    </w:rPr>
  </w:style>
  <w:style w:type="character" w:customStyle="1" w:styleId="TitleChar">
    <w:name w:val="Title Char"/>
    <w:link w:val="Title"/>
    <w:uiPriority w:val="99"/>
    <w:rsid w:val="00097BE1"/>
    <w:rPr>
      <w:rFonts w:ascii="Times New Roman" w:eastAsia="Times New Roman" w:hAnsi="Times New Roman" w:cs="Times New Roman"/>
      <w:b/>
      <w:bCs/>
      <w:sz w:val="24"/>
      <w:szCs w:val="20"/>
      <w:lang w:eastAsia="fr-FR"/>
    </w:rPr>
  </w:style>
  <w:style w:type="paragraph" w:customStyle="1" w:styleId="Address">
    <w:name w:val="Address"/>
    <w:basedOn w:val="Normal"/>
    <w:uiPriority w:val="99"/>
    <w:rsid w:val="00097BE1"/>
    <w:pPr>
      <w:spacing w:after="0" w:line="240" w:lineRule="auto"/>
    </w:pPr>
    <w:rPr>
      <w:rFonts w:ascii="Times New Roman" w:eastAsia="Times New Roman" w:hAnsi="Times New Roman"/>
      <w:sz w:val="24"/>
      <w:szCs w:val="20"/>
      <w:lang w:eastAsia="fr-FR"/>
    </w:rPr>
  </w:style>
  <w:style w:type="paragraph" w:customStyle="1" w:styleId="xl35">
    <w:name w:val="xl35"/>
    <w:basedOn w:val="Normal"/>
    <w:uiPriority w:val="99"/>
    <w:rsid w:val="00097B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pa1">
    <w:name w:val="tpa1"/>
    <w:uiPriority w:val="99"/>
    <w:rsid w:val="00097BE1"/>
    <w:rPr>
      <w:rFonts w:cs="Times New Roman"/>
    </w:rPr>
  </w:style>
  <w:style w:type="character" w:customStyle="1" w:styleId="panchor1">
    <w:name w:val="panchor1"/>
    <w:rsid w:val="00097BE1"/>
    <w:rPr>
      <w:rFonts w:ascii="Courier New" w:hAnsi="Courier New" w:cs="Courier New" w:hint="default"/>
      <w:color w:val="0000FF"/>
      <w:sz w:val="22"/>
      <w:szCs w:val="22"/>
      <w:u w:val="single"/>
    </w:rPr>
  </w:style>
  <w:style w:type="character" w:styleId="PageNumber">
    <w:name w:val="page number"/>
    <w:basedOn w:val="DefaultParagraphFont"/>
    <w:rsid w:val="00097BE1"/>
  </w:style>
  <w:style w:type="character" w:styleId="Emphasis">
    <w:name w:val="Emphasis"/>
    <w:uiPriority w:val="20"/>
    <w:qFormat/>
    <w:rsid w:val="00097BE1"/>
    <w:rPr>
      <w:b/>
      <w:bCs/>
      <w:i w:val="0"/>
      <w:iCs w:val="0"/>
    </w:rPr>
  </w:style>
  <w:style w:type="character" w:customStyle="1" w:styleId="st">
    <w:name w:val="st"/>
    <w:basedOn w:val="DefaultParagraphFont"/>
    <w:rsid w:val="00097BE1"/>
  </w:style>
  <w:style w:type="paragraph" w:customStyle="1" w:styleId="CharCharCharCaracterCharCharCaracterCaracterCharCharCharChar">
    <w:name w:val="Char Char Char Caracter Char Char Caracter Caracter Char Char Char Char"/>
    <w:basedOn w:val="Normal"/>
    <w:rsid w:val="00097BE1"/>
    <w:pPr>
      <w:spacing w:after="0" w:line="240" w:lineRule="auto"/>
    </w:pPr>
    <w:rPr>
      <w:rFonts w:ascii="Times New Roman" w:eastAsia="Times New Roman" w:hAnsi="Times New Roman"/>
      <w:sz w:val="24"/>
      <w:szCs w:val="24"/>
      <w:lang w:val="pl-PL" w:eastAsia="pl-PL"/>
    </w:rPr>
  </w:style>
  <w:style w:type="paragraph" w:styleId="HTMLPreformatted">
    <w:name w:val="HTML Preformatted"/>
    <w:basedOn w:val="Normal"/>
    <w:link w:val="HTMLPreformattedChar"/>
    <w:uiPriority w:val="99"/>
    <w:semiHidden/>
    <w:unhideWhenUsed/>
    <w:rsid w:val="00097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20"/>
      <w:szCs w:val="20"/>
      <w:lang w:eastAsia="ro-RO"/>
    </w:rPr>
  </w:style>
  <w:style w:type="character" w:customStyle="1" w:styleId="HTMLPreformattedChar">
    <w:name w:val="HTML Preformatted Char"/>
    <w:link w:val="HTMLPreformatted"/>
    <w:uiPriority w:val="99"/>
    <w:semiHidden/>
    <w:rsid w:val="00097BE1"/>
    <w:rPr>
      <w:rFonts w:ascii="Courier New" w:eastAsia="Times New Roman" w:hAnsi="Courier New" w:cs="Courier New"/>
      <w:color w:val="000000"/>
      <w:sz w:val="20"/>
      <w:szCs w:val="20"/>
      <w:lang w:eastAsia="ro-RO"/>
    </w:rPr>
  </w:style>
  <w:style w:type="paragraph" w:customStyle="1" w:styleId="xl61">
    <w:name w:val="xl61"/>
    <w:basedOn w:val="Normal"/>
    <w:rsid w:val="00097BE1"/>
    <w:pPr>
      <w:pBdr>
        <w:left w:val="single" w:sz="8" w:space="0" w:color="auto"/>
      </w:pBdr>
      <w:spacing w:before="100" w:beforeAutospacing="1" w:after="100" w:afterAutospacing="1" w:line="240" w:lineRule="auto"/>
      <w:jc w:val="both"/>
    </w:pPr>
    <w:rPr>
      <w:rFonts w:ascii="Arial" w:eastAsia="Times New Roman" w:hAnsi="Arial" w:cs="Arial"/>
      <w:sz w:val="24"/>
      <w:szCs w:val="20"/>
      <w:lang w:val="fr-FR" w:eastAsia="fr-FR"/>
    </w:rPr>
  </w:style>
  <w:style w:type="paragraph" w:styleId="BodyTextIndent2">
    <w:name w:val="Body Text Indent 2"/>
    <w:basedOn w:val="Normal"/>
    <w:link w:val="BodyTextIndent2Char"/>
    <w:uiPriority w:val="99"/>
    <w:unhideWhenUsed/>
    <w:rsid w:val="00097BE1"/>
    <w:pPr>
      <w:spacing w:after="120" w:line="480" w:lineRule="auto"/>
      <w:ind w:left="283"/>
    </w:pPr>
    <w:rPr>
      <w:rFonts w:ascii="Times New Roman" w:eastAsia="Times New Roman" w:hAnsi="Times New Roman"/>
      <w:sz w:val="24"/>
      <w:szCs w:val="24"/>
      <w:lang w:eastAsia="ro-RO"/>
    </w:rPr>
  </w:style>
  <w:style w:type="character" w:customStyle="1" w:styleId="BodyTextIndent2Char">
    <w:name w:val="Body Text Indent 2 Char"/>
    <w:link w:val="BodyTextIndent2"/>
    <w:uiPriority w:val="99"/>
    <w:rsid w:val="00097BE1"/>
    <w:rPr>
      <w:rFonts w:ascii="Times New Roman" w:eastAsia="Times New Roman" w:hAnsi="Times New Roman" w:cs="Times New Roman"/>
      <w:sz w:val="24"/>
      <w:szCs w:val="24"/>
      <w:lang w:eastAsia="ro-RO"/>
    </w:rPr>
  </w:style>
  <w:style w:type="paragraph" w:customStyle="1" w:styleId="Head1-Art">
    <w:name w:val="Head1-Art"/>
    <w:basedOn w:val="Normal"/>
    <w:rsid w:val="00D23947"/>
    <w:pPr>
      <w:numPr>
        <w:numId w:val="10"/>
      </w:numPr>
      <w:spacing w:before="120" w:after="120" w:line="240" w:lineRule="auto"/>
      <w:jc w:val="both"/>
    </w:pPr>
    <w:rPr>
      <w:rFonts w:ascii="Trebuchet MS" w:eastAsia="Times New Roman" w:hAnsi="Trebuchet MS"/>
      <w:b/>
      <w:bCs/>
      <w:caps/>
      <w:sz w:val="20"/>
      <w:szCs w:val="24"/>
    </w:rPr>
  </w:style>
  <w:style w:type="paragraph" w:customStyle="1" w:styleId="Head2-Alin">
    <w:name w:val="Head2-Alin"/>
    <w:basedOn w:val="Head1-Art"/>
    <w:rsid w:val="00D23947"/>
    <w:pPr>
      <w:numPr>
        <w:ilvl w:val="1"/>
      </w:numPr>
    </w:pPr>
    <w:rPr>
      <w:b w:val="0"/>
      <w:bCs w:val="0"/>
      <w:caps w:val="0"/>
    </w:rPr>
  </w:style>
  <w:style w:type="paragraph" w:customStyle="1" w:styleId="Head3-Bullet">
    <w:name w:val="Head3-Bullet"/>
    <w:basedOn w:val="Head2-Alin"/>
    <w:rsid w:val="00D23947"/>
    <w:pPr>
      <w:numPr>
        <w:ilvl w:val="2"/>
      </w:numPr>
    </w:pPr>
  </w:style>
  <w:style w:type="paragraph" w:customStyle="1" w:styleId="Head4-Subsect">
    <w:name w:val="Head4-Subsect"/>
    <w:basedOn w:val="Head3-Bullet"/>
    <w:rsid w:val="00D23947"/>
    <w:pPr>
      <w:numPr>
        <w:ilvl w:val="3"/>
      </w:numPr>
    </w:pPr>
    <w:rPr>
      <w:b/>
      <w:bCs/>
    </w:rPr>
  </w:style>
  <w:style w:type="paragraph" w:customStyle="1" w:styleId="Head5-Subsect">
    <w:name w:val="Head5-Subsect"/>
    <w:basedOn w:val="Head4-Subsect"/>
    <w:rsid w:val="00D23947"/>
    <w:pPr>
      <w:numPr>
        <w:ilvl w:val="4"/>
      </w:numPr>
    </w:pPr>
  </w:style>
  <w:style w:type="paragraph" w:styleId="Revision">
    <w:name w:val="Revision"/>
    <w:hidden/>
    <w:uiPriority w:val="99"/>
    <w:semiHidden/>
    <w:rsid w:val="00926F73"/>
    <w:rPr>
      <w:sz w:val="22"/>
      <w:szCs w:val="22"/>
      <w:lang w:val="ro-RO"/>
    </w:rPr>
  </w:style>
  <w:style w:type="character" w:customStyle="1" w:styleId="Heading6Char">
    <w:name w:val="Heading 6 Char"/>
    <w:link w:val="Heading6"/>
    <w:uiPriority w:val="9"/>
    <w:semiHidden/>
    <w:rsid w:val="00827DD5"/>
    <w:rPr>
      <w:rFonts w:ascii="Cambria" w:eastAsia="Times New Roman" w:hAnsi="Cambria" w:cs="Times New Roman"/>
      <w:i/>
      <w:iCs/>
      <w:color w:val="243F60"/>
      <w:sz w:val="22"/>
      <w:szCs w:val="22"/>
      <w:lang w:eastAsia="en-US"/>
    </w:rPr>
  </w:style>
  <w:style w:type="paragraph" w:styleId="NoSpacing">
    <w:name w:val="No Spacing"/>
    <w:uiPriority w:val="1"/>
    <w:qFormat/>
    <w:rsid w:val="00647253"/>
    <w:rPr>
      <w:sz w:val="22"/>
      <w:szCs w:val="22"/>
      <w:lang w:val="ro-RO"/>
    </w:rPr>
  </w:style>
  <w:style w:type="paragraph" w:customStyle="1" w:styleId="Articol">
    <w:name w:val="Articol"/>
    <w:basedOn w:val="ListParagraph"/>
    <w:qFormat/>
    <w:rsid w:val="00DB6F71"/>
    <w:pPr>
      <w:spacing w:before="240" w:after="40" w:line="240" w:lineRule="auto"/>
      <w:ind w:left="1134" w:hanging="1134"/>
      <w:contextualSpacing w:val="0"/>
      <w:jc w:val="both"/>
    </w:pPr>
    <w:rPr>
      <w:rFonts w:asciiTheme="minorHAnsi" w:eastAsia="Times New Roman" w:hAnsiTheme="minorHAnsi" w:cstheme="minorBidi"/>
      <w:b/>
      <w:iCs/>
      <w:noProof/>
      <w:sz w:val="20"/>
      <w:szCs w:val="24"/>
      <w:lang w:eastAsia="sk-SK"/>
    </w:rPr>
  </w:style>
  <w:style w:type="character" w:customStyle="1" w:styleId="AlineatChar">
    <w:name w:val="Alineat Char"/>
    <w:basedOn w:val="DefaultParagraphFont"/>
    <w:link w:val="Alineat"/>
    <w:locked/>
    <w:rsid w:val="00DB6F71"/>
    <w:rPr>
      <w:rFonts w:ascii="Times New Roman" w:eastAsia="Times New Roman" w:hAnsi="Times New Roman"/>
      <w:iCs/>
      <w:noProof/>
      <w:szCs w:val="24"/>
      <w:lang w:eastAsia="sk-SK"/>
    </w:rPr>
  </w:style>
  <w:style w:type="paragraph" w:customStyle="1" w:styleId="Alineat">
    <w:name w:val="Alineat"/>
    <w:basedOn w:val="ListParagraph"/>
    <w:link w:val="AlineatChar"/>
    <w:qFormat/>
    <w:rsid w:val="00DB6F71"/>
    <w:pPr>
      <w:spacing w:before="40" w:after="40" w:line="240" w:lineRule="auto"/>
      <w:ind w:left="680" w:hanging="396"/>
      <w:contextualSpacing w:val="0"/>
      <w:jc w:val="both"/>
    </w:pPr>
    <w:rPr>
      <w:rFonts w:ascii="Times New Roman" w:eastAsia="Times New Roman" w:hAnsi="Times New Roman"/>
      <w:iCs/>
      <w:noProof/>
      <w:sz w:val="20"/>
      <w:szCs w:val="24"/>
      <w:lang w:val="en-US" w:eastAsia="sk-SK"/>
    </w:rPr>
  </w:style>
  <w:style w:type="paragraph" w:customStyle="1" w:styleId="Alineat-lit">
    <w:name w:val="Alineat-lit"/>
    <w:basedOn w:val="Alineat"/>
    <w:link w:val="Alineat-litChar"/>
    <w:qFormat/>
    <w:rsid w:val="00DB6F71"/>
    <w:pPr>
      <w:tabs>
        <w:tab w:val="num" w:pos="360"/>
        <w:tab w:val="num" w:pos="2880"/>
      </w:tabs>
      <w:spacing w:before="0" w:after="0"/>
      <w:ind w:left="2880" w:hanging="360"/>
    </w:pPr>
  </w:style>
  <w:style w:type="paragraph" w:customStyle="1" w:styleId="Alineat-list">
    <w:name w:val="Alineat-list"/>
    <w:basedOn w:val="Alineat-lit"/>
    <w:qFormat/>
    <w:rsid w:val="00DB6F71"/>
    <w:pPr>
      <w:tabs>
        <w:tab w:val="clear" w:pos="2880"/>
        <w:tab w:val="num" w:pos="4320"/>
      </w:tabs>
      <w:ind w:left="4320" w:hanging="180"/>
    </w:pPr>
  </w:style>
  <w:style w:type="numbering" w:customStyle="1" w:styleId="ART">
    <w:name w:val="ART."/>
    <w:uiPriority w:val="99"/>
    <w:rsid w:val="00DB6F71"/>
    <w:pPr>
      <w:numPr>
        <w:numId w:val="56"/>
      </w:numPr>
    </w:pPr>
  </w:style>
  <w:style w:type="character" w:customStyle="1" w:styleId="Alineat-litChar">
    <w:name w:val="Alineat-lit Char"/>
    <w:basedOn w:val="DefaultParagraphFont"/>
    <w:link w:val="Alineat-lit"/>
    <w:rsid w:val="00F025C2"/>
    <w:rPr>
      <w:rFonts w:ascii="Times New Roman" w:eastAsia="Times New Roman" w:hAnsi="Times New Roman"/>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00072">
      <w:bodyDiv w:val="1"/>
      <w:marLeft w:val="0"/>
      <w:marRight w:val="0"/>
      <w:marTop w:val="0"/>
      <w:marBottom w:val="0"/>
      <w:divBdr>
        <w:top w:val="none" w:sz="0" w:space="0" w:color="auto"/>
        <w:left w:val="none" w:sz="0" w:space="0" w:color="auto"/>
        <w:bottom w:val="none" w:sz="0" w:space="0" w:color="auto"/>
        <w:right w:val="none" w:sz="0" w:space="0" w:color="auto"/>
      </w:divBdr>
    </w:div>
    <w:div w:id="354578111">
      <w:bodyDiv w:val="1"/>
      <w:marLeft w:val="0"/>
      <w:marRight w:val="0"/>
      <w:marTop w:val="0"/>
      <w:marBottom w:val="0"/>
      <w:divBdr>
        <w:top w:val="none" w:sz="0" w:space="0" w:color="auto"/>
        <w:left w:val="none" w:sz="0" w:space="0" w:color="auto"/>
        <w:bottom w:val="none" w:sz="0" w:space="0" w:color="auto"/>
        <w:right w:val="none" w:sz="0" w:space="0" w:color="auto"/>
      </w:divBdr>
    </w:div>
    <w:div w:id="522061579">
      <w:bodyDiv w:val="1"/>
      <w:marLeft w:val="0"/>
      <w:marRight w:val="0"/>
      <w:marTop w:val="0"/>
      <w:marBottom w:val="0"/>
      <w:divBdr>
        <w:top w:val="none" w:sz="0" w:space="0" w:color="auto"/>
        <w:left w:val="none" w:sz="0" w:space="0" w:color="auto"/>
        <w:bottom w:val="none" w:sz="0" w:space="0" w:color="auto"/>
        <w:right w:val="none" w:sz="0" w:space="0" w:color="auto"/>
      </w:divBdr>
    </w:div>
    <w:div w:id="557479992">
      <w:bodyDiv w:val="1"/>
      <w:marLeft w:val="0"/>
      <w:marRight w:val="0"/>
      <w:marTop w:val="0"/>
      <w:marBottom w:val="0"/>
      <w:divBdr>
        <w:top w:val="none" w:sz="0" w:space="0" w:color="auto"/>
        <w:left w:val="none" w:sz="0" w:space="0" w:color="auto"/>
        <w:bottom w:val="none" w:sz="0" w:space="0" w:color="auto"/>
        <w:right w:val="none" w:sz="0" w:space="0" w:color="auto"/>
      </w:divBdr>
    </w:div>
    <w:div w:id="631517747">
      <w:bodyDiv w:val="1"/>
      <w:marLeft w:val="0"/>
      <w:marRight w:val="0"/>
      <w:marTop w:val="0"/>
      <w:marBottom w:val="0"/>
      <w:divBdr>
        <w:top w:val="none" w:sz="0" w:space="0" w:color="auto"/>
        <w:left w:val="none" w:sz="0" w:space="0" w:color="auto"/>
        <w:bottom w:val="none" w:sz="0" w:space="0" w:color="auto"/>
        <w:right w:val="none" w:sz="0" w:space="0" w:color="auto"/>
      </w:divBdr>
    </w:div>
    <w:div w:id="741101850">
      <w:bodyDiv w:val="1"/>
      <w:marLeft w:val="0"/>
      <w:marRight w:val="0"/>
      <w:marTop w:val="0"/>
      <w:marBottom w:val="0"/>
      <w:divBdr>
        <w:top w:val="none" w:sz="0" w:space="0" w:color="auto"/>
        <w:left w:val="none" w:sz="0" w:space="0" w:color="auto"/>
        <w:bottom w:val="none" w:sz="0" w:space="0" w:color="auto"/>
        <w:right w:val="none" w:sz="0" w:space="0" w:color="auto"/>
      </w:divBdr>
    </w:div>
    <w:div w:id="1096052454">
      <w:bodyDiv w:val="1"/>
      <w:marLeft w:val="0"/>
      <w:marRight w:val="0"/>
      <w:marTop w:val="0"/>
      <w:marBottom w:val="0"/>
      <w:divBdr>
        <w:top w:val="none" w:sz="0" w:space="0" w:color="auto"/>
        <w:left w:val="none" w:sz="0" w:space="0" w:color="auto"/>
        <w:bottom w:val="none" w:sz="0" w:space="0" w:color="auto"/>
        <w:right w:val="none" w:sz="0" w:space="0" w:color="auto"/>
      </w:divBdr>
    </w:div>
    <w:div w:id="1275358025">
      <w:bodyDiv w:val="1"/>
      <w:marLeft w:val="0"/>
      <w:marRight w:val="0"/>
      <w:marTop w:val="0"/>
      <w:marBottom w:val="0"/>
      <w:divBdr>
        <w:top w:val="none" w:sz="0" w:space="0" w:color="auto"/>
        <w:left w:val="none" w:sz="0" w:space="0" w:color="auto"/>
        <w:bottom w:val="none" w:sz="0" w:space="0" w:color="auto"/>
        <w:right w:val="none" w:sz="0" w:space="0" w:color="auto"/>
      </w:divBdr>
    </w:div>
    <w:div w:id="1378776041">
      <w:bodyDiv w:val="1"/>
      <w:marLeft w:val="0"/>
      <w:marRight w:val="0"/>
      <w:marTop w:val="0"/>
      <w:marBottom w:val="0"/>
      <w:divBdr>
        <w:top w:val="none" w:sz="0" w:space="0" w:color="auto"/>
        <w:left w:val="none" w:sz="0" w:space="0" w:color="auto"/>
        <w:bottom w:val="none" w:sz="0" w:space="0" w:color="auto"/>
        <w:right w:val="none" w:sz="0" w:space="0" w:color="auto"/>
      </w:divBdr>
    </w:div>
    <w:div w:id="1564371998">
      <w:bodyDiv w:val="1"/>
      <w:marLeft w:val="0"/>
      <w:marRight w:val="0"/>
      <w:marTop w:val="0"/>
      <w:marBottom w:val="0"/>
      <w:divBdr>
        <w:top w:val="none" w:sz="0" w:space="0" w:color="auto"/>
        <w:left w:val="none" w:sz="0" w:space="0" w:color="auto"/>
        <w:bottom w:val="none" w:sz="0" w:space="0" w:color="auto"/>
        <w:right w:val="none" w:sz="0" w:space="0" w:color="auto"/>
      </w:divBdr>
    </w:div>
    <w:div w:id="1648971777">
      <w:bodyDiv w:val="1"/>
      <w:marLeft w:val="0"/>
      <w:marRight w:val="0"/>
      <w:marTop w:val="0"/>
      <w:marBottom w:val="0"/>
      <w:divBdr>
        <w:top w:val="none" w:sz="0" w:space="0" w:color="auto"/>
        <w:left w:val="none" w:sz="0" w:space="0" w:color="auto"/>
        <w:bottom w:val="none" w:sz="0" w:space="0" w:color="auto"/>
        <w:right w:val="none" w:sz="0" w:space="0" w:color="auto"/>
      </w:divBdr>
    </w:div>
    <w:div w:id="2046783413">
      <w:bodyDiv w:val="1"/>
      <w:marLeft w:val="0"/>
      <w:marRight w:val="0"/>
      <w:marTop w:val="0"/>
      <w:marBottom w:val="0"/>
      <w:divBdr>
        <w:top w:val="none" w:sz="0" w:space="0" w:color="auto"/>
        <w:left w:val="none" w:sz="0" w:space="0" w:color="auto"/>
        <w:bottom w:val="none" w:sz="0" w:space="0" w:color="auto"/>
        <w:right w:val="none" w:sz="0" w:space="0" w:color="auto"/>
      </w:divBdr>
      <w:divsChild>
        <w:div w:id="20593081">
          <w:marLeft w:val="0"/>
          <w:marRight w:val="0"/>
          <w:marTop w:val="0"/>
          <w:marBottom w:val="0"/>
          <w:divBdr>
            <w:top w:val="none" w:sz="0" w:space="0" w:color="auto"/>
            <w:left w:val="none" w:sz="0" w:space="0" w:color="auto"/>
            <w:bottom w:val="none" w:sz="0" w:space="0" w:color="auto"/>
            <w:right w:val="none" w:sz="0" w:space="0" w:color="auto"/>
          </w:divBdr>
          <w:divsChild>
            <w:div w:id="485245857">
              <w:marLeft w:val="0"/>
              <w:marRight w:val="0"/>
              <w:marTop w:val="0"/>
              <w:marBottom w:val="0"/>
              <w:divBdr>
                <w:top w:val="none" w:sz="0" w:space="0" w:color="auto"/>
                <w:left w:val="none" w:sz="0" w:space="0" w:color="auto"/>
                <w:bottom w:val="none" w:sz="0" w:space="0" w:color="auto"/>
                <w:right w:val="none" w:sz="0" w:space="0" w:color="auto"/>
              </w:divBdr>
              <w:divsChild>
                <w:div w:id="1834906186">
                  <w:marLeft w:val="51"/>
                  <w:marRight w:val="0"/>
                  <w:marTop w:val="0"/>
                  <w:marBottom w:val="0"/>
                  <w:divBdr>
                    <w:top w:val="none" w:sz="0" w:space="0" w:color="auto"/>
                    <w:left w:val="none" w:sz="0" w:space="0" w:color="auto"/>
                    <w:bottom w:val="none" w:sz="0" w:space="0" w:color="auto"/>
                    <w:right w:val="none" w:sz="0" w:space="0" w:color="auto"/>
                  </w:divBdr>
                  <w:divsChild>
                    <w:div w:id="1654530587">
                      <w:marLeft w:val="0"/>
                      <w:marRight w:val="0"/>
                      <w:marTop w:val="0"/>
                      <w:marBottom w:val="0"/>
                      <w:divBdr>
                        <w:top w:val="none" w:sz="0" w:space="0" w:color="auto"/>
                        <w:left w:val="none" w:sz="0" w:space="0" w:color="auto"/>
                        <w:bottom w:val="none" w:sz="0" w:space="0" w:color="auto"/>
                        <w:right w:val="none" w:sz="0" w:space="0" w:color="auto"/>
                      </w:divBdr>
                      <w:divsChild>
                        <w:div w:id="869799550">
                          <w:marLeft w:val="0"/>
                          <w:marRight w:val="0"/>
                          <w:marTop w:val="0"/>
                          <w:marBottom w:val="0"/>
                          <w:divBdr>
                            <w:top w:val="none" w:sz="0" w:space="0" w:color="auto"/>
                            <w:left w:val="none" w:sz="0" w:space="0" w:color="auto"/>
                            <w:bottom w:val="none" w:sz="0" w:space="0" w:color="auto"/>
                            <w:right w:val="none" w:sz="0" w:space="0" w:color="auto"/>
                          </w:divBdr>
                          <w:divsChild>
                            <w:div w:id="830406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0591223">
      <w:bodyDiv w:val="1"/>
      <w:marLeft w:val="0"/>
      <w:marRight w:val="0"/>
      <w:marTop w:val="0"/>
      <w:marBottom w:val="0"/>
      <w:divBdr>
        <w:top w:val="none" w:sz="0" w:space="0" w:color="auto"/>
        <w:left w:val="none" w:sz="0" w:space="0" w:color="auto"/>
        <w:bottom w:val="none" w:sz="0" w:space="0" w:color="auto"/>
        <w:right w:val="none" w:sz="0" w:space="0" w:color="auto"/>
      </w:divBdr>
    </w:div>
    <w:div w:id="2101681638">
      <w:bodyDiv w:val="1"/>
      <w:marLeft w:val="0"/>
      <w:marRight w:val="0"/>
      <w:marTop w:val="0"/>
      <w:marBottom w:val="0"/>
      <w:divBdr>
        <w:top w:val="none" w:sz="0" w:space="0" w:color="auto"/>
        <w:left w:val="none" w:sz="0" w:space="0" w:color="auto"/>
        <w:bottom w:val="none" w:sz="0" w:space="0" w:color="auto"/>
        <w:right w:val="none" w:sz="0" w:space="0" w:color="auto"/>
      </w:divBdr>
    </w:div>
    <w:div w:id="2122646788">
      <w:bodyDiv w:val="1"/>
      <w:marLeft w:val="0"/>
      <w:marRight w:val="0"/>
      <w:marTop w:val="0"/>
      <w:marBottom w:val="0"/>
      <w:divBdr>
        <w:top w:val="none" w:sz="0" w:space="0" w:color="auto"/>
        <w:left w:val="none" w:sz="0" w:space="0" w:color="auto"/>
        <w:bottom w:val="none" w:sz="0" w:space="0" w:color="auto"/>
        <w:right w:val="none" w:sz="0" w:space="0" w:color="auto"/>
      </w:divBdr>
    </w:div>
    <w:div w:id="2136676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3ABBE1-2F6A-428B-936A-A321FC988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15</Pages>
  <Words>7907</Words>
  <Characters>45075</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mihai.ioan</dc:creator>
  <cp:lastModifiedBy>Claudia Stefanescu</cp:lastModifiedBy>
  <cp:revision>25</cp:revision>
  <cp:lastPrinted>2017-10-12T11:14:00Z</cp:lastPrinted>
  <dcterms:created xsi:type="dcterms:W3CDTF">2018-03-27T13:01:00Z</dcterms:created>
  <dcterms:modified xsi:type="dcterms:W3CDTF">2018-04-16T09:34:00Z</dcterms:modified>
</cp:coreProperties>
</file>